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7DD18" w14:textId="6B620339" w:rsidR="00653ACA" w:rsidRDefault="00AD5E3E" w:rsidP="006158F1">
      <w:pPr>
        <w:spacing w:after="360" w:line="276" w:lineRule="auto"/>
        <w:jc w:val="center"/>
        <w:rPr>
          <w:rFonts w:ascii="Segoe UI" w:hAnsi="Segoe UI" w:cs="Segoe UI"/>
          <w:b/>
          <w:sz w:val="22"/>
          <w:szCs w:val="22"/>
        </w:rPr>
      </w:pPr>
      <w:r w:rsidRPr="005D41FB">
        <w:rPr>
          <w:rFonts w:ascii="Segoe UI" w:hAnsi="Segoe UI" w:cs="Segoe UI"/>
          <w:bCs/>
          <w:sz w:val="22"/>
          <w:szCs w:val="22"/>
        </w:rPr>
        <w:t>Příloha č.</w:t>
      </w:r>
      <w:r w:rsidR="00B96D96" w:rsidRPr="005D41FB">
        <w:rPr>
          <w:rFonts w:ascii="Segoe UI" w:hAnsi="Segoe UI" w:cs="Segoe UI"/>
          <w:bCs/>
          <w:sz w:val="22"/>
          <w:szCs w:val="22"/>
        </w:rPr>
        <w:t xml:space="preserve"> </w:t>
      </w:r>
      <w:r w:rsidR="005D41FB">
        <w:rPr>
          <w:rFonts w:ascii="Segoe UI" w:hAnsi="Segoe UI" w:cs="Segoe UI"/>
          <w:bCs/>
          <w:sz w:val="22"/>
          <w:szCs w:val="22"/>
        </w:rPr>
        <w:t>1</w:t>
      </w:r>
      <w:r w:rsidR="00B96D96" w:rsidRPr="005D41FB">
        <w:rPr>
          <w:rFonts w:ascii="Segoe UI" w:hAnsi="Segoe UI" w:cs="Segoe UI"/>
          <w:bCs/>
          <w:sz w:val="22"/>
          <w:szCs w:val="22"/>
        </w:rPr>
        <w:t xml:space="preserve"> </w:t>
      </w:r>
      <w:r w:rsidR="001177A2" w:rsidRPr="005D41FB">
        <w:rPr>
          <w:rFonts w:ascii="Segoe UI" w:hAnsi="Segoe UI" w:cs="Segoe UI"/>
          <w:bCs/>
          <w:sz w:val="22"/>
          <w:szCs w:val="22"/>
        </w:rPr>
        <w:t xml:space="preserve">zadávací dokumentace </w:t>
      </w:r>
      <w:r w:rsidRPr="005D41FB">
        <w:rPr>
          <w:rFonts w:ascii="Segoe UI" w:hAnsi="Segoe UI" w:cs="Segoe UI"/>
          <w:bCs/>
          <w:sz w:val="22"/>
          <w:szCs w:val="22"/>
        </w:rPr>
        <w:t>na veřejnou zakázku</w:t>
      </w:r>
      <w:r w:rsidR="005D41FB">
        <w:rPr>
          <w:rFonts w:ascii="Segoe UI" w:hAnsi="Segoe UI" w:cs="Segoe UI"/>
          <w:bCs/>
          <w:sz w:val="22"/>
          <w:szCs w:val="22"/>
        </w:rPr>
        <w:t xml:space="preserve"> </w:t>
      </w:r>
      <w:r w:rsidR="001C06FE">
        <w:rPr>
          <w:rFonts w:ascii="Segoe UI" w:hAnsi="Segoe UI" w:cs="Segoe UI"/>
          <w:bCs/>
          <w:sz w:val="22"/>
          <w:szCs w:val="22"/>
        </w:rPr>
        <w:br/>
      </w:r>
      <w:r w:rsidR="005D41FB">
        <w:rPr>
          <w:rFonts w:ascii="Segoe UI" w:hAnsi="Segoe UI" w:cs="Segoe UI"/>
          <w:bCs/>
          <w:sz w:val="22"/>
          <w:szCs w:val="22"/>
        </w:rPr>
        <w:t>„</w:t>
      </w:r>
      <w:r w:rsidR="009661E2">
        <w:rPr>
          <w:rFonts w:ascii="Segoe UI" w:hAnsi="Segoe UI" w:cs="Segoe UI"/>
          <w:b/>
          <w:sz w:val="22"/>
          <w:szCs w:val="22"/>
        </w:rPr>
        <w:t>Sociálně zdravotní komplex Červený kopec</w:t>
      </w:r>
      <w:r w:rsidR="005D41FB" w:rsidRPr="00DB757A">
        <w:rPr>
          <w:rFonts w:ascii="Segoe UI" w:hAnsi="Segoe UI" w:cs="Segoe UI"/>
          <w:b/>
          <w:sz w:val="22"/>
          <w:szCs w:val="22"/>
        </w:rPr>
        <w:t>“</w:t>
      </w:r>
    </w:p>
    <w:p w14:paraId="7C4999C3" w14:textId="77777777" w:rsidR="00412213" w:rsidRPr="00A81337" w:rsidRDefault="00412213" w:rsidP="00412213">
      <w:pPr>
        <w:spacing w:after="120" w:line="276" w:lineRule="auto"/>
        <w:rPr>
          <w:rFonts w:ascii="Segoe UI" w:hAnsi="Segoe UI" w:cs="Segoe UI"/>
          <w:sz w:val="22"/>
          <w:szCs w:val="22"/>
        </w:rPr>
      </w:pPr>
      <w:r w:rsidRPr="00A81337">
        <w:rPr>
          <w:rFonts w:ascii="Segoe UI" w:hAnsi="Segoe UI" w:cs="Segoe UI"/>
          <w:sz w:val="22"/>
          <w:szCs w:val="22"/>
        </w:rPr>
        <w:t>Číslo smlouvy Objednatele:</w:t>
      </w:r>
      <w:r w:rsidRPr="00A81337">
        <w:rPr>
          <w:rFonts w:ascii="Segoe UI" w:hAnsi="Segoe UI" w:cs="Segoe UI"/>
          <w:sz w:val="22"/>
          <w:szCs w:val="22"/>
        </w:rPr>
        <w:tab/>
        <w:t>……………………….</w:t>
      </w:r>
    </w:p>
    <w:p w14:paraId="2E9CC8F3" w14:textId="77777777" w:rsidR="00412213" w:rsidRDefault="00412213" w:rsidP="00DB757A">
      <w:pPr>
        <w:spacing w:after="120" w:line="276" w:lineRule="auto"/>
        <w:rPr>
          <w:rFonts w:ascii="Segoe UI" w:hAnsi="Segoe UI" w:cs="Segoe UI"/>
          <w:sz w:val="22"/>
          <w:szCs w:val="22"/>
        </w:rPr>
      </w:pPr>
      <w:r w:rsidRPr="00A81337">
        <w:rPr>
          <w:rFonts w:ascii="Segoe UI" w:hAnsi="Segoe UI" w:cs="Segoe UI"/>
          <w:sz w:val="22"/>
          <w:szCs w:val="22"/>
        </w:rPr>
        <w:t>Číslo smlouvy Zhotovitele:</w:t>
      </w:r>
      <w:r w:rsidRPr="00A81337">
        <w:rPr>
          <w:rFonts w:ascii="Segoe UI" w:hAnsi="Segoe UI" w:cs="Segoe UI"/>
          <w:sz w:val="22"/>
          <w:szCs w:val="22"/>
        </w:rPr>
        <w:tab/>
        <w:t>……………………….</w:t>
      </w:r>
    </w:p>
    <w:p w14:paraId="4FD5D689" w14:textId="77777777" w:rsidR="00A52D13" w:rsidRPr="00412213" w:rsidRDefault="00A52D13" w:rsidP="00DB757A">
      <w:pPr>
        <w:spacing w:after="120" w:line="276" w:lineRule="auto"/>
        <w:rPr>
          <w:rFonts w:ascii="Segoe UI" w:hAnsi="Segoe UI" w:cs="Segoe UI"/>
          <w:sz w:val="22"/>
          <w:szCs w:val="22"/>
        </w:rPr>
      </w:pPr>
    </w:p>
    <w:p w14:paraId="599431D1" w14:textId="05EB27B9" w:rsidR="00333A9B" w:rsidRPr="0073201D" w:rsidRDefault="001177A2" w:rsidP="0073201D">
      <w:pPr>
        <w:tabs>
          <w:tab w:val="left" w:pos="708"/>
          <w:tab w:val="left" w:pos="1416"/>
          <w:tab w:val="left" w:pos="2124"/>
          <w:tab w:val="left" w:pos="2832"/>
          <w:tab w:val="left" w:pos="3540"/>
          <w:tab w:val="left" w:pos="4248"/>
          <w:tab w:val="left" w:pos="4956"/>
          <w:tab w:val="right" w:pos="9072"/>
        </w:tabs>
        <w:spacing w:line="276" w:lineRule="auto"/>
        <w:rPr>
          <w:rFonts w:ascii="Segoe UI" w:hAnsi="Segoe UI" w:cs="Segoe UI"/>
          <w:spacing w:val="60"/>
          <w:sz w:val="32"/>
          <w:szCs w:val="32"/>
        </w:rPr>
      </w:pPr>
      <w:r w:rsidRPr="005D41FB">
        <w:rPr>
          <w:rFonts w:ascii="Segoe UI" w:hAnsi="Segoe UI" w:cs="Segoe UI"/>
          <w:sz w:val="22"/>
          <w:szCs w:val="22"/>
        </w:rPr>
        <w:tab/>
      </w:r>
      <w:r w:rsidRPr="005D41FB">
        <w:rPr>
          <w:rFonts w:ascii="Segoe UI" w:hAnsi="Segoe UI" w:cs="Segoe UI"/>
          <w:sz w:val="22"/>
          <w:szCs w:val="22"/>
        </w:rPr>
        <w:tab/>
      </w:r>
      <w:r w:rsidR="00C42B2D" w:rsidRPr="0073201D">
        <w:rPr>
          <w:rFonts w:ascii="Segoe UI" w:hAnsi="Segoe UI" w:cs="Segoe UI"/>
          <w:spacing w:val="60"/>
          <w:sz w:val="32"/>
          <w:szCs w:val="32"/>
        </w:rPr>
        <w:tab/>
      </w:r>
      <w:r w:rsidR="00627A19">
        <w:rPr>
          <w:rFonts w:ascii="Segoe UI" w:eastAsia="Calibri" w:hAnsi="Segoe UI" w:cs="Segoe UI"/>
          <w:b/>
          <w:sz w:val="32"/>
          <w:szCs w:val="32"/>
        </w:rPr>
        <w:t>SMLOUVA</w:t>
      </w:r>
      <w:r w:rsidR="00CB6397" w:rsidRPr="0073201D">
        <w:rPr>
          <w:rFonts w:ascii="Segoe UI" w:eastAsia="Calibri" w:hAnsi="Segoe UI" w:cs="Segoe UI"/>
          <w:b/>
          <w:sz w:val="32"/>
          <w:szCs w:val="32"/>
        </w:rPr>
        <w:t xml:space="preserve"> O</w:t>
      </w:r>
      <w:r w:rsidR="0089695B" w:rsidRPr="0073201D">
        <w:rPr>
          <w:rFonts w:ascii="Segoe UI" w:eastAsia="Calibri" w:hAnsi="Segoe UI" w:cs="Segoe UI"/>
          <w:b/>
          <w:sz w:val="32"/>
          <w:szCs w:val="32"/>
        </w:rPr>
        <w:t xml:space="preserve"> </w:t>
      </w:r>
      <w:r w:rsidR="00E73B8A" w:rsidRPr="0073201D">
        <w:rPr>
          <w:rFonts w:ascii="Segoe UI" w:eastAsia="Calibri" w:hAnsi="Segoe UI" w:cs="Segoe UI"/>
          <w:b/>
          <w:sz w:val="32"/>
          <w:szCs w:val="32"/>
        </w:rPr>
        <w:t>ZHOTOVENÍ ST</w:t>
      </w:r>
      <w:r w:rsidR="005D41FB" w:rsidRPr="0073201D">
        <w:rPr>
          <w:rFonts w:ascii="Segoe UI" w:eastAsia="Calibri" w:hAnsi="Segoe UI" w:cs="Segoe UI"/>
          <w:b/>
          <w:sz w:val="32"/>
          <w:szCs w:val="32"/>
        </w:rPr>
        <w:t>A</w:t>
      </w:r>
      <w:r w:rsidR="00E73B8A" w:rsidRPr="0073201D">
        <w:rPr>
          <w:rFonts w:ascii="Segoe UI" w:eastAsia="Calibri" w:hAnsi="Segoe UI" w:cs="Segoe UI"/>
          <w:b/>
          <w:sz w:val="32"/>
          <w:szCs w:val="32"/>
        </w:rPr>
        <w:t>VBY</w:t>
      </w:r>
      <w:r w:rsidR="00CF1B57">
        <w:rPr>
          <w:rFonts w:ascii="Segoe UI" w:hAnsi="Segoe UI" w:cs="Segoe UI"/>
          <w:spacing w:val="60"/>
          <w:sz w:val="32"/>
          <w:szCs w:val="32"/>
        </w:rPr>
        <w:t xml:space="preserve"> </w:t>
      </w:r>
      <w:r w:rsidR="00C42B2D" w:rsidRPr="0073201D">
        <w:rPr>
          <w:rFonts w:ascii="Segoe UI" w:hAnsi="Segoe UI" w:cs="Segoe UI"/>
          <w:spacing w:val="60"/>
          <w:sz w:val="32"/>
          <w:szCs w:val="32"/>
        </w:rPr>
        <w:tab/>
      </w:r>
    </w:p>
    <w:p w14:paraId="2547F5EB" w14:textId="77777777" w:rsidR="005D41FB" w:rsidRPr="0073201D" w:rsidRDefault="005D41FB" w:rsidP="0073201D">
      <w:pPr>
        <w:spacing w:before="240" w:after="120" w:line="276" w:lineRule="auto"/>
        <w:jc w:val="center"/>
        <w:rPr>
          <w:rFonts w:ascii="Segoe UI" w:hAnsi="Segoe UI" w:cs="Segoe UI"/>
          <w:b/>
          <w:bCs/>
          <w:sz w:val="22"/>
          <w:szCs w:val="22"/>
        </w:rPr>
      </w:pPr>
      <w:r w:rsidRPr="005D41FB">
        <w:rPr>
          <w:rFonts w:ascii="Segoe UI" w:hAnsi="Segoe UI" w:cs="Segoe UI"/>
          <w:b/>
          <w:bCs/>
          <w:sz w:val="22"/>
          <w:szCs w:val="22"/>
        </w:rPr>
        <w:t>Smluvní strany</w:t>
      </w:r>
      <w:r>
        <w:rPr>
          <w:rFonts w:ascii="Segoe UI" w:hAnsi="Segoe UI" w:cs="Segoe UI"/>
          <w:b/>
          <w:bCs/>
          <w:sz w:val="22"/>
          <w:szCs w:val="22"/>
        </w:rPr>
        <w:t>:</w:t>
      </w:r>
    </w:p>
    <w:p w14:paraId="54B20DCA" w14:textId="77777777" w:rsidR="004C34F5" w:rsidRPr="005D41FB" w:rsidRDefault="004C34F5" w:rsidP="000B2143">
      <w:pPr>
        <w:numPr>
          <w:ilvl w:val="0"/>
          <w:numId w:val="9"/>
        </w:numPr>
        <w:tabs>
          <w:tab w:val="left" w:pos="426"/>
          <w:tab w:val="left" w:pos="3261"/>
        </w:tabs>
        <w:spacing w:before="240" w:after="120" w:line="276" w:lineRule="auto"/>
        <w:ind w:left="425" w:hanging="425"/>
        <w:jc w:val="both"/>
        <w:rPr>
          <w:rFonts w:ascii="Segoe UI" w:hAnsi="Segoe UI" w:cs="Segoe UI"/>
          <w:b/>
          <w:sz w:val="22"/>
          <w:szCs w:val="22"/>
        </w:rPr>
      </w:pPr>
      <w:r w:rsidRPr="005D41FB">
        <w:rPr>
          <w:rFonts w:ascii="Segoe UI" w:hAnsi="Segoe UI" w:cs="Segoe UI"/>
          <w:b/>
          <w:sz w:val="22"/>
          <w:szCs w:val="22"/>
        </w:rPr>
        <w:t xml:space="preserve">Statutární město Brno </w:t>
      </w:r>
    </w:p>
    <w:p w14:paraId="4DC7DAEB" w14:textId="7B0642CB" w:rsidR="004C34F5" w:rsidRPr="00412213" w:rsidRDefault="004C34F5" w:rsidP="00587B99">
      <w:pPr>
        <w:spacing w:line="276" w:lineRule="auto"/>
        <w:ind w:left="425" w:hanging="425"/>
        <w:rPr>
          <w:rFonts w:ascii="Segoe UI" w:hAnsi="Segoe UI" w:cs="Segoe UI"/>
          <w:sz w:val="22"/>
          <w:szCs w:val="22"/>
        </w:rPr>
      </w:pPr>
      <w:r w:rsidRPr="00412213">
        <w:rPr>
          <w:rFonts w:ascii="Segoe UI" w:hAnsi="Segoe UI" w:cs="Segoe UI"/>
          <w:sz w:val="22"/>
          <w:szCs w:val="22"/>
        </w:rPr>
        <w:t>Zastoupené:</w:t>
      </w:r>
      <w:r w:rsidRPr="00412213">
        <w:rPr>
          <w:rFonts w:ascii="Segoe UI" w:hAnsi="Segoe UI" w:cs="Segoe UI"/>
          <w:sz w:val="22"/>
          <w:szCs w:val="22"/>
        </w:rPr>
        <w:tab/>
      </w:r>
      <w:r w:rsidRPr="00412213">
        <w:rPr>
          <w:rFonts w:ascii="Segoe UI" w:hAnsi="Segoe UI" w:cs="Segoe UI"/>
          <w:sz w:val="22"/>
          <w:szCs w:val="22"/>
        </w:rPr>
        <w:tab/>
      </w:r>
      <w:r w:rsidR="00587B99">
        <w:rPr>
          <w:rFonts w:ascii="Segoe UI" w:hAnsi="Segoe UI" w:cs="Segoe UI"/>
          <w:sz w:val="22"/>
          <w:szCs w:val="22"/>
        </w:rPr>
        <w:tab/>
      </w:r>
      <w:r w:rsidR="00D2757D" w:rsidRPr="00412213">
        <w:rPr>
          <w:rFonts w:ascii="Segoe UI" w:hAnsi="Segoe UI" w:cs="Segoe UI"/>
          <w:sz w:val="22"/>
          <w:szCs w:val="22"/>
        </w:rPr>
        <w:t>JUDr. Markétou Vaňkovou, primátorkou města Brna</w:t>
      </w:r>
    </w:p>
    <w:p w14:paraId="07264FBA" w14:textId="3A3D5F48" w:rsidR="004C34F5" w:rsidRPr="00412213" w:rsidRDefault="004C34F5" w:rsidP="00587B99">
      <w:pPr>
        <w:spacing w:line="276" w:lineRule="auto"/>
        <w:ind w:left="425" w:hanging="425"/>
        <w:rPr>
          <w:rFonts w:ascii="Segoe UI" w:hAnsi="Segoe UI" w:cs="Segoe UI"/>
          <w:sz w:val="22"/>
          <w:szCs w:val="22"/>
        </w:rPr>
      </w:pPr>
      <w:r w:rsidRPr="00412213">
        <w:rPr>
          <w:rFonts w:ascii="Segoe UI" w:hAnsi="Segoe UI" w:cs="Segoe UI"/>
          <w:sz w:val="22"/>
          <w:szCs w:val="22"/>
        </w:rPr>
        <w:t>Se sídlem:</w:t>
      </w:r>
      <w:r w:rsidRPr="00412213">
        <w:rPr>
          <w:rFonts w:ascii="Segoe UI" w:hAnsi="Segoe UI" w:cs="Segoe UI"/>
          <w:sz w:val="22"/>
          <w:szCs w:val="22"/>
        </w:rPr>
        <w:tab/>
      </w:r>
      <w:r w:rsidRPr="00412213">
        <w:rPr>
          <w:rFonts w:ascii="Segoe UI" w:hAnsi="Segoe UI" w:cs="Segoe UI"/>
          <w:sz w:val="22"/>
          <w:szCs w:val="22"/>
        </w:rPr>
        <w:tab/>
      </w:r>
      <w:r w:rsidR="00587B99">
        <w:rPr>
          <w:rFonts w:ascii="Segoe UI" w:hAnsi="Segoe UI" w:cs="Segoe UI"/>
          <w:sz w:val="22"/>
          <w:szCs w:val="22"/>
        </w:rPr>
        <w:tab/>
      </w:r>
      <w:r w:rsidRPr="00412213">
        <w:rPr>
          <w:rFonts w:ascii="Segoe UI" w:hAnsi="Segoe UI" w:cs="Segoe UI"/>
          <w:sz w:val="22"/>
          <w:szCs w:val="22"/>
        </w:rPr>
        <w:t xml:space="preserve">Dominikánské náměstí </w:t>
      </w:r>
      <w:r w:rsidR="007A0C99" w:rsidRPr="00412213">
        <w:rPr>
          <w:rFonts w:ascii="Segoe UI" w:hAnsi="Segoe UI" w:cs="Segoe UI"/>
          <w:sz w:val="22"/>
          <w:szCs w:val="22"/>
        </w:rPr>
        <w:t>196/</w:t>
      </w:r>
      <w:r w:rsidRPr="00412213">
        <w:rPr>
          <w:rFonts w:ascii="Segoe UI" w:hAnsi="Segoe UI" w:cs="Segoe UI"/>
          <w:sz w:val="22"/>
          <w:szCs w:val="22"/>
        </w:rPr>
        <w:t xml:space="preserve">1, </w:t>
      </w:r>
      <w:r w:rsidR="009A2B7B" w:rsidRPr="00412213">
        <w:rPr>
          <w:rFonts w:ascii="Segoe UI" w:hAnsi="Segoe UI" w:cs="Segoe UI"/>
          <w:sz w:val="22"/>
          <w:szCs w:val="22"/>
        </w:rPr>
        <w:t xml:space="preserve">Brno-město, </w:t>
      </w:r>
      <w:r w:rsidRPr="00412213">
        <w:rPr>
          <w:rFonts w:ascii="Segoe UI" w:hAnsi="Segoe UI" w:cs="Segoe UI"/>
          <w:sz w:val="22"/>
          <w:szCs w:val="22"/>
        </w:rPr>
        <w:t>60</w:t>
      </w:r>
      <w:r w:rsidR="00383133" w:rsidRPr="00412213">
        <w:rPr>
          <w:rFonts w:ascii="Segoe UI" w:hAnsi="Segoe UI" w:cs="Segoe UI"/>
          <w:sz w:val="22"/>
          <w:szCs w:val="22"/>
        </w:rPr>
        <w:t>2</w:t>
      </w:r>
      <w:r w:rsidRPr="00412213">
        <w:rPr>
          <w:rFonts w:ascii="Segoe UI" w:hAnsi="Segoe UI" w:cs="Segoe UI"/>
          <w:sz w:val="22"/>
          <w:szCs w:val="22"/>
        </w:rPr>
        <w:t xml:space="preserve"> </w:t>
      </w:r>
      <w:r w:rsidR="00383133" w:rsidRPr="00412213">
        <w:rPr>
          <w:rFonts w:ascii="Segoe UI" w:hAnsi="Segoe UI" w:cs="Segoe UI"/>
          <w:sz w:val="22"/>
          <w:szCs w:val="22"/>
        </w:rPr>
        <w:t>00</w:t>
      </w:r>
      <w:r w:rsidRPr="00412213">
        <w:rPr>
          <w:rFonts w:ascii="Segoe UI" w:hAnsi="Segoe UI" w:cs="Segoe UI"/>
          <w:sz w:val="22"/>
          <w:szCs w:val="22"/>
        </w:rPr>
        <w:t xml:space="preserve"> Brno</w:t>
      </w:r>
    </w:p>
    <w:p w14:paraId="63CD4AB1" w14:textId="5F7D189C" w:rsidR="004C34F5" w:rsidRPr="00412213" w:rsidRDefault="004C34F5" w:rsidP="00587B99">
      <w:pPr>
        <w:spacing w:line="276" w:lineRule="auto"/>
        <w:ind w:left="425" w:hanging="425"/>
        <w:rPr>
          <w:rFonts w:ascii="Segoe UI" w:hAnsi="Segoe UI" w:cs="Segoe UI"/>
          <w:sz w:val="22"/>
          <w:szCs w:val="22"/>
        </w:rPr>
      </w:pPr>
      <w:r w:rsidRPr="00412213">
        <w:rPr>
          <w:rFonts w:ascii="Segoe UI" w:hAnsi="Segoe UI" w:cs="Segoe UI"/>
          <w:sz w:val="22"/>
          <w:szCs w:val="22"/>
        </w:rPr>
        <w:t>IČO:</w:t>
      </w:r>
      <w:r w:rsidRPr="00412213">
        <w:rPr>
          <w:rFonts w:ascii="Segoe UI" w:hAnsi="Segoe UI" w:cs="Segoe UI"/>
          <w:sz w:val="22"/>
          <w:szCs w:val="22"/>
        </w:rPr>
        <w:tab/>
      </w:r>
      <w:r w:rsidRPr="00412213">
        <w:rPr>
          <w:rFonts w:ascii="Segoe UI" w:hAnsi="Segoe UI" w:cs="Segoe UI"/>
          <w:sz w:val="22"/>
          <w:szCs w:val="22"/>
        </w:rPr>
        <w:tab/>
      </w:r>
      <w:r w:rsidRPr="00412213">
        <w:rPr>
          <w:rFonts w:ascii="Segoe UI" w:hAnsi="Segoe UI" w:cs="Segoe UI"/>
          <w:sz w:val="22"/>
          <w:szCs w:val="22"/>
        </w:rPr>
        <w:tab/>
      </w:r>
      <w:r w:rsidR="00587B99">
        <w:rPr>
          <w:rFonts w:ascii="Segoe UI" w:hAnsi="Segoe UI" w:cs="Segoe UI"/>
          <w:sz w:val="22"/>
          <w:szCs w:val="22"/>
        </w:rPr>
        <w:tab/>
      </w:r>
      <w:r w:rsidR="00587B99">
        <w:rPr>
          <w:rFonts w:ascii="Segoe UI" w:hAnsi="Segoe UI" w:cs="Segoe UI"/>
          <w:sz w:val="22"/>
          <w:szCs w:val="22"/>
        </w:rPr>
        <w:tab/>
      </w:r>
      <w:r w:rsidRPr="00412213">
        <w:rPr>
          <w:rFonts w:ascii="Segoe UI" w:hAnsi="Segoe UI" w:cs="Segoe UI"/>
          <w:sz w:val="22"/>
          <w:szCs w:val="22"/>
        </w:rPr>
        <w:t>44992785</w:t>
      </w:r>
    </w:p>
    <w:p w14:paraId="55B74403" w14:textId="5D25EF23" w:rsidR="004C34F5" w:rsidRPr="00CE10CA" w:rsidRDefault="004C34F5" w:rsidP="00587B99">
      <w:pPr>
        <w:spacing w:line="276" w:lineRule="auto"/>
        <w:ind w:left="425" w:hanging="425"/>
        <w:rPr>
          <w:rFonts w:ascii="Segoe UI" w:hAnsi="Segoe UI" w:cs="Segoe UI"/>
          <w:sz w:val="22"/>
          <w:szCs w:val="22"/>
        </w:rPr>
      </w:pPr>
      <w:r w:rsidRPr="00CE10CA">
        <w:rPr>
          <w:rFonts w:ascii="Segoe UI" w:hAnsi="Segoe UI" w:cs="Segoe UI"/>
          <w:sz w:val="22"/>
          <w:szCs w:val="22"/>
        </w:rPr>
        <w:t>DIČ:</w:t>
      </w:r>
      <w:r w:rsidRPr="00CE10CA">
        <w:rPr>
          <w:rFonts w:ascii="Segoe UI" w:hAnsi="Segoe UI" w:cs="Segoe UI"/>
          <w:sz w:val="22"/>
          <w:szCs w:val="22"/>
        </w:rPr>
        <w:tab/>
      </w:r>
      <w:r w:rsidRPr="00CE10CA">
        <w:rPr>
          <w:rFonts w:ascii="Segoe UI" w:hAnsi="Segoe UI" w:cs="Segoe UI"/>
          <w:sz w:val="22"/>
          <w:szCs w:val="22"/>
        </w:rPr>
        <w:tab/>
      </w:r>
      <w:r w:rsidRPr="00CE10CA">
        <w:rPr>
          <w:rFonts w:ascii="Segoe UI" w:hAnsi="Segoe UI" w:cs="Segoe UI"/>
          <w:sz w:val="22"/>
          <w:szCs w:val="22"/>
        </w:rPr>
        <w:tab/>
      </w:r>
      <w:r w:rsidR="00587B99">
        <w:rPr>
          <w:rFonts w:ascii="Segoe UI" w:hAnsi="Segoe UI" w:cs="Segoe UI"/>
          <w:sz w:val="22"/>
          <w:szCs w:val="22"/>
        </w:rPr>
        <w:tab/>
      </w:r>
      <w:r w:rsidR="00587B99">
        <w:rPr>
          <w:rFonts w:ascii="Segoe UI" w:hAnsi="Segoe UI" w:cs="Segoe UI"/>
          <w:sz w:val="22"/>
          <w:szCs w:val="22"/>
        </w:rPr>
        <w:tab/>
      </w:r>
      <w:r w:rsidRPr="00CE10CA">
        <w:rPr>
          <w:rFonts w:ascii="Segoe UI" w:hAnsi="Segoe UI" w:cs="Segoe UI"/>
          <w:sz w:val="22"/>
          <w:szCs w:val="22"/>
        </w:rPr>
        <w:t>CZ 44992785</w:t>
      </w:r>
    </w:p>
    <w:p w14:paraId="72B90D84" w14:textId="13540316" w:rsidR="004F45A1" w:rsidRPr="004068C9" w:rsidRDefault="004F45A1" w:rsidP="00587B99">
      <w:pPr>
        <w:widowControl w:val="0"/>
        <w:spacing w:line="276" w:lineRule="auto"/>
        <w:ind w:left="425" w:hanging="425"/>
        <w:jc w:val="both"/>
        <w:rPr>
          <w:rFonts w:ascii="Segoe UI" w:hAnsi="Segoe UI" w:cs="Segoe UI"/>
          <w:sz w:val="22"/>
          <w:szCs w:val="22"/>
        </w:rPr>
      </w:pPr>
      <w:r w:rsidRPr="002318B5">
        <w:rPr>
          <w:rFonts w:ascii="Segoe UI" w:hAnsi="Segoe UI" w:cs="Segoe UI"/>
          <w:sz w:val="22"/>
          <w:szCs w:val="22"/>
        </w:rPr>
        <w:t>Bankovní spojení:</w:t>
      </w:r>
      <w:r w:rsidRPr="002318B5">
        <w:rPr>
          <w:rFonts w:ascii="Segoe UI" w:hAnsi="Segoe UI" w:cs="Segoe UI"/>
          <w:sz w:val="22"/>
          <w:szCs w:val="22"/>
        </w:rPr>
        <w:tab/>
      </w:r>
      <w:r w:rsidR="00587B99">
        <w:rPr>
          <w:rFonts w:ascii="Segoe UI" w:hAnsi="Segoe UI" w:cs="Segoe UI"/>
          <w:sz w:val="22"/>
          <w:szCs w:val="22"/>
        </w:rPr>
        <w:tab/>
      </w:r>
      <w:r w:rsidR="0053239F">
        <w:rPr>
          <w:rFonts w:ascii="Segoe UI" w:hAnsi="Segoe UI" w:cs="Segoe UI"/>
          <w:sz w:val="22"/>
          <w:szCs w:val="22"/>
        </w:rPr>
        <w:t>Česká spořitelna, a.s., Olbrachtova 1929</w:t>
      </w:r>
      <w:r w:rsidR="00DE1CDC">
        <w:rPr>
          <w:rFonts w:ascii="Segoe UI" w:hAnsi="Segoe UI" w:cs="Segoe UI"/>
          <w:sz w:val="22"/>
          <w:szCs w:val="22"/>
        </w:rPr>
        <w:t>/62, 140 00 Praha 4</w:t>
      </w:r>
    </w:p>
    <w:p w14:paraId="40486668" w14:textId="19070FA7" w:rsidR="004F45A1" w:rsidRPr="002318B5" w:rsidRDefault="004F45A1" w:rsidP="00587B99">
      <w:pPr>
        <w:spacing w:line="276" w:lineRule="auto"/>
        <w:ind w:left="425" w:hanging="425"/>
        <w:rPr>
          <w:rFonts w:ascii="Segoe UI" w:hAnsi="Segoe UI" w:cs="Segoe UI"/>
          <w:sz w:val="22"/>
          <w:szCs w:val="22"/>
        </w:rPr>
      </w:pPr>
      <w:r w:rsidRPr="002318B5">
        <w:rPr>
          <w:rFonts w:ascii="Segoe UI" w:hAnsi="Segoe UI" w:cs="Segoe UI"/>
          <w:sz w:val="22"/>
          <w:szCs w:val="22"/>
        </w:rPr>
        <w:t>Číslo účtu:</w:t>
      </w:r>
      <w:r w:rsidRPr="002318B5">
        <w:rPr>
          <w:rFonts w:ascii="Segoe UI" w:hAnsi="Segoe UI" w:cs="Segoe UI"/>
          <w:sz w:val="22"/>
          <w:szCs w:val="22"/>
        </w:rPr>
        <w:tab/>
      </w:r>
      <w:r w:rsidRPr="002318B5">
        <w:rPr>
          <w:rFonts w:ascii="Segoe UI" w:hAnsi="Segoe UI" w:cs="Segoe UI"/>
          <w:sz w:val="22"/>
          <w:szCs w:val="22"/>
        </w:rPr>
        <w:tab/>
      </w:r>
      <w:r w:rsidR="00587B99">
        <w:rPr>
          <w:rFonts w:ascii="Segoe UI" w:hAnsi="Segoe UI" w:cs="Segoe UI"/>
          <w:sz w:val="22"/>
          <w:szCs w:val="22"/>
        </w:rPr>
        <w:tab/>
      </w:r>
      <w:r w:rsidR="00DE1CDC">
        <w:rPr>
          <w:rFonts w:ascii="Segoe UI" w:hAnsi="Segoe UI" w:cs="Segoe UI"/>
          <w:sz w:val="22"/>
          <w:szCs w:val="22"/>
        </w:rPr>
        <w:t>111246222/0800</w:t>
      </w:r>
    </w:p>
    <w:p w14:paraId="348D7B86" w14:textId="77777777" w:rsidR="004C34F5" w:rsidRPr="002318B5" w:rsidRDefault="004C34F5" w:rsidP="00587B99">
      <w:pPr>
        <w:spacing w:line="276" w:lineRule="auto"/>
        <w:ind w:left="425" w:hanging="425"/>
        <w:rPr>
          <w:rFonts w:ascii="Segoe UI" w:hAnsi="Segoe UI" w:cs="Segoe UI"/>
          <w:sz w:val="22"/>
          <w:szCs w:val="22"/>
        </w:rPr>
      </w:pPr>
      <w:r w:rsidRPr="002318B5">
        <w:rPr>
          <w:rFonts w:ascii="Segoe UI" w:hAnsi="Segoe UI" w:cs="Segoe UI"/>
          <w:sz w:val="22"/>
          <w:szCs w:val="22"/>
        </w:rPr>
        <w:t xml:space="preserve">Pověřen podpisem této </w:t>
      </w:r>
      <w:r w:rsidR="00627A19" w:rsidRPr="002318B5">
        <w:rPr>
          <w:rFonts w:ascii="Segoe UI" w:hAnsi="Segoe UI" w:cs="Segoe UI"/>
          <w:sz w:val="22"/>
          <w:szCs w:val="22"/>
        </w:rPr>
        <w:t>Smlouvy</w:t>
      </w:r>
      <w:r w:rsidRPr="002318B5">
        <w:rPr>
          <w:rFonts w:ascii="Segoe UI" w:hAnsi="Segoe UI" w:cs="Segoe UI"/>
          <w:sz w:val="22"/>
          <w:szCs w:val="22"/>
        </w:rPr>
        <w:t>:</w:t>
      </w:r>
    </w:p>
    <w:p w14:paraId="69214683" w14:textId="77777777" w:rsidR="001C152E" w:rsidRPr="00C76DEC" w:rsidRDefault="001C152E" w:rsidP="001C152E">
      <w:pPr>
        <w:widowControl w:val="0"/>
        <w:spacing w:after="120" w:line="276" w:lineRule="auto"/>
        <w:ind w:left="2484" w:firstLine="348"/>
        <w:rPr>
          <w:rFonts w:ascii="Segoe UI" w:hAnsi="Segoe UI" w:cs="Segoe UI"/>
          <w:i/>
          <w:iCs/>
          <w:color w:val="FF0000"/>
          <w:sz w:val="22"/>
          <w:szCs w:val="22"/>
        </w:rPr>
      </w:pPr>
      <w:r w:rsidRPr="00C76DEC">
        <w:rPr>
          <w:rFonts w:ascii="Segoe UI" w:hAnsi="Segoe UI" w:cs="Segoe UI"/>
          <w:i/>
          <w:iCs/>
          <w:color w:val="FF0000"/>
          <w:sz w:val="22"/>
          <w:szCs w:val="22"/>
        </w:rPr>
        <w:t xml:space="preserve">Bude </w:t>
      </w:r>
      <w:r>
        <w:rPr>
          <w:rFonts w:ascii="Segoe UI" w:hAnsi="Segoe UI" w:cs="Segoe UI"/>
          <w:i/>
          <w:iCs/>
          <w:color w:val="FF0000"/>
          <w:sz w:val="22"/>
          <w:szCs w:val="22"/>
        </w:rPr>
        <w:t xml:space="preserve">zadavatelem </w:t>
      </w:r>
      <w:r w:rsidRPr="00C76DEC">
        <w:rPr>
          <w:rFonts w:ascii="Segoe UI" w:hAnsi="Segoe UI" w:cs="Segoe UI"/>
          <w:i/>
          <w:iCs/>
          <w:color w:val="FF0000"/>
          <w:sz w:val="22"/>
          <w:szCs w:val="22"/>
        </w:rPr>
        <w:t>doplněno</w:t>
      </w:r>
      <w:r>
        <w:rPr>
          <w:rFonts w:ascii="Segoe UI" w:hAnsi="Segoe UI" w:cs="Segoe UI"/>
          <w:i/>
          <w:iCs/>
          <w:color w:val="FF0000"/>
          <w:sz w:val="22"/>
          <w:szCs w:val="22"/>
        </w:rPr>
        <w:t xml:space="preserve"> před podpisem smlouvy</w:t>
      </w:r>
    </w:p>
    <w:p w14:paraId="5397FCC6" w14:textId="77777777" w:rsidR="004C34F5" w:rsidRPr="002318B5" w:rsidRDefault="004C34F5" w:rsidP="00587B99">
      <w:pPr>
        <w:spacing w:line="276" w:lineRule="auto"/>
        <w:ind w:left="425" w:hanging="425"/>
        <w:rPr>
          <w:rFonts w:ascii="Segoe UI" w:hAnsi="Segoe UI" w:cs="Segoe UI"/>
          <w:bCs/>
          <w:sz w:val="22"/>
          <w:szCs w:val="22"/>
        </w:rPr>
      </w:pPr>
      <w:r w:rsidRPr="002318B5">
        <w:rPr>
          <w:rFonts w:ascii="Segoe UI" w:hAnsi="Segoe UI" w:cs="Segoe UI"/>
          <w:bCs/>
          <w:sz w:val="22"/>
          <w:szCs w:val="22"/>
        </w:rPr>
        <w:t>Ve věcech technických je oprávněn</w:t>
      </w:r>
      <w:r w:rsidR="007A0C99" w:rsidRPr="002318B5">
        <w:rPr>
          <w:rFonts w:ascii="Segoe UI" w:hAnsi="Segoe UI" w:cs="Segoe UI"/>
          <w:bCs/>
          <w:sz w:val="22"/>
          <w:szCs w:val="22"/>
        </w:rPr>
        <w:t>a</w:t>
      </w:r>
      <w:r w:rsidRPr="002318B5">
        <w:rPr>
          <w:rFonts w:ascii="Segoe UI" w:hAnsi="Segoe UI" w:cs="Segoe UI"/>
          <w:bCs/>
          <w:sz w:val="22"/>
          <w:szCs w:val="22"/>
        </w:rPr>
        <w:t xml:space="preserve"> jednat:</w:t>
      </w:r>
    </w:p>
    <w:p w14:paraId="08C92208" w14:textId="5AE71495" w:rsidR="009F7B9E" w:rsidRPr="0043255F" w:rsidRDefault="008170E3" w:rsidP="009774B5">
      <w:pPr>
        <w:spacing w:line="276" w:lineRule="auto"/>
        <w:ind w:left="2835"/>
        <w:jc w:val="both"/>
        <w:rPr>
          <w:rFonts w:ascii="Segoe UI" w:hAnsi="Segoe UI" w:cs="Segoe UI"/>
          <w:bCs/>
          <w:sz w:val="22"/>
          <w:szCs w:val="22"/>
        </w:rPr>
      </w:pPr>
      <w:r w:rsidRPr="005B7BFA">
        <w:rPr>
          <w:rFonts w:ascii="Segoe UI" w:hAnsi="Segoe UI" w:cs="Segoe UI"/>
          <w:sz w:val="22"/>
          <w:szCs w:val="22"/>
        </w:rPr>
        <w:t>Brněnské komunikace a.s., IČO 60733098</w:t>
      </w:r>
      <w:r w:rsidR="00D71AB6" w:rsidRPr="005B7BFA">
        <w:rPr>
          <w:rFonts w:ascii="Segoe UI" w:hAnsi="Segoe UI" w:cs="Segoe UI"/>
          <w:sz w:val="22"/>
          <w:szCs w:val="22"/>
        </w:rPr>
        <w:t>, Renneská třída 787/</w:t>
      </w:r>
      <w:proofErr w:type="gramStart"/>
      <w:r w:rsidR="00D71AB6" w:rsidRPr="005B7BFA">
        <w:rPr>
          <w:rFonts w:ascii="Segoe UI" w:hAnsi="Segoe UI" w:cs="Segoe UI"/>
          <w:sz w:val="22"/>
          <w:szCs w:val="22"/>
        </w:rPr>
        <w:t>1a</w:t>
      </w:r>
      <w:proofErr w:type="gramEnd"/>
      <w:r w:rsidR="00D71AB6" w:rsidRPr="005B7BFA">
        <w:rPr>
          <w:rFonts w:ascii="Segoe UI" w:hAnsi="Segoe UI" w:cs="Segoe UI"/>
          <w:sz w:val="22"/>
          <w:szCs w:val="22"/>
        </w:rPr>
        <w:t>,</w:t>
      </w:r>
      <w:r w:rsidR="00D75F51" w:rsidRPr="005B7BFA">
        <w:rPr>
          <w:rFonts w:ascii="Segoe UI" w:hAnsi="Segoe UI" w:cs="Segoe UI"/>
          <w:sz w:val="22"/>
          <w:szCs w:val="22"/>
        </w:rPr>
        <w:t xml:space="preserve"> Štýřice, 639 00 Brno</w:t>
      </w:r>
      <w:r w:rsidR="00682819" w:rsidRPr="0043255F">
        <w:rPr>
          <w:rFonts w:ascii="Segoe UI" w:hAnsi="Segoe UI" w:cs="Segoe UI"/>
          <w:sz w:val="22"/>
          <w:szCs w:val="22"/>
        </w:rPr>
        <w:t xml:space="preserve"> (dále jen „</w:t>
      </w:r>
      <w:r w:rsidR="00682819" w:rsidRPr="0043255F">
        <w:rPr>
          <w:rFonts w:ascii="Segoe UI" w:hAnsi="Segoe UI" w:cs="Segoe UI"/>
          <w:b/>
          <w:bCs/>
          <w:i/>
          <w:iCs/>
          <w:sz w:val="22"/>
          <w:szCs w:val="22"/>
        </w:rPr>
        <w:t>TDI“</w:t>
      </w:r>
      <w:r w:rsidR="00682819" w:rsidRPr="0043255F">
        <w:rPr>
          <w:rFonts w:ascii="Segoe UI" w:hAnsi="Segoe UI" w:cs="Segoe UI"/>
          <w:sz w:val="22"/>
          <w:szCs w:val="22"/>
        </w:rPr>
        <w:t>)</w:t>
      </w:r>
    </w:p>
    <w:p w14:paraId="272B482D" w14:textId="77777777" w:rsidR="009F7B9E" w:rsidRPr="0043255F" w:rsidRDefault="009F7B9E" w:rsidP="009F7B9E">
      <w:pPr>
        <w:spacing w:line="276" w:lineRule="auto"/>
        <w:ind w:left="2835"/>
        <w:rPr>
          <w:rFonts w:ascii="Segoe UI" w:hAnsi="Segoe UI" w:cs="Segoe UI"/>
          <w:bCs/>
          <w:sz w:val="22"/>
          <w:szCs w:val="22"/>
        </w:rPr>
      </w:pPr>
      <w:r w:rsidRPr="0043255F">
        <w:rPr>
          <w:rFonts w:ascii="Segoe UI" w:hAnsi="Segoe UI" w:cs="Segoe UI"/>
          <w:bCs/>
          <w:sz w:val="22"/>
          <w:szCs w:val="22"/>
        </w:rPr>
        <w:t xml:space="preserve">Pověření zaměstnanci: </w:t>
      </w:r>
    </w:p>
    <w:p w14:paraId="70022F23" w14:textId="77777777" w:rsidR="001C152E" w:rsidRPr="00C76DEC" w:rsidRDefault="001C152E" w:rsidP="001C152E">
      <w:pPr>
        <w:widowControl w:val="0"/>
        <w:spacing w:after="120" w:line="276" w:lineRule="auto"/>
        <w:ind w:left="2484" w:firstLine="348"/>
        <w:rPr>
          <w:rFonts w:ascii="Segoe UI" w:hAnsi="Segoe UI" w:cs="Segoe UI"/>
          <w:i/>
          <w:iCs/>
          <w:color w:val="FF0000"/>
          <w:sz w:val="22"/>
          <w:szCs w:val="22"/>
        </w:rPr>
      </w:pPr>
      <w:r w:rsidRPr="00C76DEC">
        <w:rPr>
          <w:rFonts w:ascii="Segoe UI" w:hAnsi="Segoe UI" w:cs="Segoe UI"/>
          <w:i/>
          <w:iCs/>
          <w:color w:val="FF0000"/>
          <w:sz w:val="22"/>
          <w:szCs w:val="22"/>
        </w:rPr>
        <w:t xml:space="preserve">Bude </w:t>
      </w:r>
      <w:r>
        <w:rPr>
          <w:rFonts w:ascii="Segoe UI" w:hAnsi="Segoe UI" w:cs="Segoe UI"/>
          <w:i/>
          <w:iCs/>
          <w:color w:val="FF0000"/>
          <w:sz w:val="22"/>
          <w:szCs w:val="22"/>
        </w:rPr>
        <w:t xml:space="preserve">zadavatelem </w:t>
      </w:r>
      <w:r w:rsidRPr="00C76DEC">
        <w:rPr>
          <w:rFonts w:ascii="Segoe UI" w:hAnsi="Segoe UI" w:cs="Segoe UI"/>
          <w:i/>
          <w:iCs/>
          <w:color w:val="FF0000"/>
          <w:sz w:val="22"/>
          <w:szCs w:val="22"/>
        </w:rPr>
        <w:t>doplněno</w:t>
      </w:r>
      <w:r>
        <w:rPr>
          <w:rFonts w:ascii="Segoe UI" w:hAnsi="Segoe UI" w:cs="Segoe UI"/>
          <w:i/>
          <w:iCs/>
          <w:color w:val="FF0000"/>
          <w:sz w:val="22"/>
          <w:szCs w:val="22"/>
        </w:rPr>
        <w:t xml:space="preserve"> před podpisem smlouvy</w:t>
      </w:r>
    </w:p>
    <w:p w14:paraId="71D5B600" w14:textId="5316CF0E" w:rsidR="004C34F5" w:rsidRPr="0073201D" w:rsidRDefault="004C34F5" w:rsidP="00587B99">
      <w:pPr>
        <w:spacing w:after="120" w:line="276" w:lineRule="auto"/>
        <w:jc w:val="both"/>
        <w:rPr>
          <w:rFonts w:ascii="Segoe UI" w:hAnsi="Segoe UI" w:cs="Segoe UI"/>
          <w:sz w:val="22"/>
          <w:szCs w:val="22"/>
        </w:rPr>
      </w:pPr>
      <w:r w:rsidRPr="005D41FB">
        <w:rPr>
          <w:rFonts w:ascii="Segoe UI" w:hAnsi="Segoe UI" w:cs="Segoe UI"/>
          <w:sz w:val="22"/>
          <w:szCs w:val="22"/>
        </w:rPr>
        <w:t>(dále jen „</w:t>
      </w:r>
      <w:r w:rsidR="00BE2007" w:rsidRPr="005D41FB">
        <w:rPr>
          <w:rFonts w:ascii="Segoe UI" w:hAnsi="Segoe UI" w:cs="Segoe UI"/>
          <w:b/>
          <w:i/>
          <w:sz w:val="22"/>
          <w:szCs w:val="22"/>
        </w:rPr>
        <w:t>Objednatel</w:t>
      </w:r>
      <w:r w:rsidRPr="005D41FB">
        <w:rPr>
          <w:rFonts w:ascii="Segoe UI" w:hAnsi="Segoe UI" w:cs="Segoe UI"/>
          <w:sz w:val="22"/>
          <w:szCs w:val="22"/>
        </w:rPr>
        <w:t>“)</w:t>
      </w:r>
    </w:p>
    <w:p w14:paraId="2EB401E1" w14:textId="77777777" w:rsidR="005C0DC4" w:rsidRDefault="004C34F5" w:rsidP="00587B99">
      <w:pPr>
        <w:spacing w:after="120" w:line="276" w:lineRule="auto"/>
        <w:ind w:left="425" w:hanging="425"/>
        <w:jc w:val="both"/>
        <w:rPr>
          <w:rFonts w:ascii="Segoe UI" w:hAnsi="Segoe UI" w:cs="Segoe UI"/>
          <w:b/>
          <w:sz w:val="22"/>
          <w:szCs w:val="22"/>
        </w:rPr>
      </w:pPr>
      <w:r w:rsidRPr="005D41FB">
        <w:rPr>
          <w:rFonts w:ascii="Segoe UI" w:hAnsi="Segoe UI" w:cs="Segoe UI"/>
          <w:b/>
          <w:sz w:val="22"/>
          <w:szCs w:val="22"/>
        </w:rPr>
        <w:t>II. Název / obchodní firma / jméno a příjmení:</w:t>
      </w:r>
    </w:p>
    <w:p w14:paraId="1990DD65" w14:textId="2DCCDF90" w:rsidR="009774B5" w:rsidRPr="005D41FB" w:rsidRDefault="009774B5" w:rsidP="00587B99">
      <w:pPr>
        <w:spacing w:after="120" w:line="276" w:lineRule="auto"/>
        <w:ind w:left="425" w:hanging="425"/>
        <w:jc w:val="both"/>
        <w:rPr>
          <w:rFonts w:ascii="Segoe UI" w:hAnsi="Segoe UI" w:cs="Segoe UI"/>
          <w:b/>
          <w:sz w:val="22"/>
          <w:szCs w:val="22"/>
        </w:rPr>
      </w:pPr>
      <w:r w:rsidRPr="00A81337">
        <w:rPr>
          <w:rFonts w:ascii="Segoe UI" w:hAnsi="Segoe UI" w:cs="Segoe UI"/>
          <w:b/>
          <w:color w:val="FF0000"/>
          <w:sz w:val="22"/>
          <w:szCs w:val="22"/>
        </w:rPr>
        <w:t xml:space="preserve">POKYNY PRO </w:t>
      </w:r>
      <w:r>
        <w:rPr>
          <w:rFonts w:ascii="Segoe UI" w:hAnsi="Segoe UI" w:cs="Segoe UI"/>
          <w:b/>
          <w:color w:val="FF0000"/>
          <w:sz w:val="22"/>
          <w:szCs w:val="22"/>
        </w:rPr>
        <w:t>ÚČASTNÍKA</w:t>
      </w:r>
      <w:r w:rsidRPr="00A81337">
        <w:rPr>
          <w:rFonts w:ascii="Segoe UI" w:hAnsi="Segoe UI" w:cs="Segoe UI"/>
          <w:color w:val="FF0000"/>
          <w:sz w:val="22"/>
          <w:szCs w:val="22"/>
        </w:rPr>
        <w:t>:</w:t>
      </w:r>
      <w:r w:rsidRPr="00A81337">
        <w:rPr>
          <w:rFonts w:ascii="Segoe UI" w:hAnsi="Segoe UI" w:cs="Segoe UI"/>
          <w:i/>
          <w:color w:val="FF0000"/>
          <w:sz w:val="22"/>
          <w:szCs w:val="22"/>
        </w:rPr>
        <w:t xml:space="preserve"> při zpracování návrhu smlouvy doplní </w:t>
      </w:r>
      <w:r>
        <w:rPr>
          <w:rFonts w:ascii="Segoe UI" w:hAnsi="Segoe UI" w:cs="Segoe UI"/>
          <w:i/>
          <w:color w:val="FF0000"/>
          <w:sz w:val="22"/>
          <w:szCs w:val="22"/>
        </w:rPr>
        <w:t>účastník</w:t>
      </w:r>
      <w:r w:rsidRPr="00A81337">
        <w:rPr>
          <w:rFonts w:ascii="Segoe UI" w:hAnsi="Segoe UI" w:cs="Segoe UI"/>
          <w:i/>
          <w:color w:val="FF0000"/>
          <w:sz w:val="22"/>
          <w:szCs w:val="22"/>
        </w:rPr>
        <w:t xml:space="preserve"> požadované údaje</w:t>
      </w:r>
      <w:r w:rsidRPr="00ED1F75">
        <w:rPr>
          <w:color w:val="FF0000"/>
          <w:highlight w:val="cyan"/>
        </w:rPr>
        <w:t xml:space="preserve"> </w:t>
      </w:r>
    </w:p>
    <w:p w14:paraId="4AB8F386" w14:textId="47DDBBDA" w:rsidR="004C34F5" w:rsidRPr="005D41FB" w:rsidRDefault="004C34F5" w:rsidP="00587B99">
      <w:pPr>
        <w:spacing w:after="120" w:line="276" w:lineRule="auto"/>
        <w:ind w:left="425" w:hanging="425"/>
        <w:jc w:val="both"/>
        <w:rPr>
          <w:rFonts w:ascii="Segoe UI" w:hAnsi="Segoe UI" w:cs="Segoe UI"/>
          <w:b/>
          <w:sz w:val="22"/>
          <w:szCs w:val="22"/>
        </w:rPr>
      </w:pPr>
      <w:r w:rsidRPr="005D41FB">
        <w:rPr>
          <w:rFonts w:ascii="Segoe UI" w:hAnsi="Segoe UI" w:cs="Segoe UI"/>
          <w:sz w:val="22"/>
          <w:szCs w:val="22"/>
        </w:rPr>
        <w:t xml:space="preserve">Zastoupený: </w:t>
      </w:r>
      <w:r w:rsidR="005D41FB">
        <w:rPr>
          <w:rFonts w:ascii="Segoe UI" w:hAnsi="Segoe UI" w:cs="Segoe UI"/>
          <w:sz w:val="22"/>
          <w:szCs w:val="22"/>
        </w:rPr>
        <w:tab/>
      </w:r>
      <w:r w:rsidR="005D41FB">
        <w:rPr>
          <w:rFonts w:ascii="Segoe UI" w:hAnsi="Segoe UI" w:cs="Segoe UI"/>
          <w:sz w:val="22"/>
          <w:szCs w:val="22"/>
        </w:rPr>
        <w:tab/>
      </w:r>
      <w:r w:rsidR="00587B99">
        <w:rPr>
          <w:rFonts w:ascii="Segoe UI" w:hAnsi="Segoe UI" w:cs="Segoe UI"/>
          <w:sz w:val="22"/>
          <w:szCs w:val="22"/>
        </w:rPr>
        <w:tab/>
      </w:r>
      <w:r w:rsidR="005D41FB" w:rsidRPr="005D41FB">
        <w:rPr>
          <w:rFonts w:ascii="Segoe UI" w:hAnsi="Segoe UI" w:cs="Segoe UI"/>
          <w:sz w:val="22"/>
          <w:szCs w:val="22"/>
          <w:highlight w:val="yellow"/>
        </w:rPr>
        <w:t>[DOPLNÍ DODAVATEL]</w:t>
      </w:r>
    </w:p>
    <w:p w14:paraId="34632CE7" w14:textId="77777777" w:rsidR="004C34F5" w:rsidRPr="005D41FB" w:rsidRDefault="004C34F5" w:rsidP="00587B99">
      <w:pPr>
        <w:spacing w:after="120" w:line="276" w:lineRule="auto"/>
        <w:ind w:left="425" w:hanging="425"/>
        <w:jc w:val="both"/>
        <w:rPr>
          <w:rFonts w:ascii="Segoe UI" w:hAnsi="Segoe UI" w:cs="Segoe UI"/>
          <w:sz w:val="22"/>
          <w:szCs w:val="22"/>
        </w:rPr>
      </w:pPr>
      <w:r w:rsidRPr="005D41FB">
        <w:rPr>
          <w:rFonts w:ascii="Segoe UI" w:hAnsi="Segoe UI" w:cs="Segoe UI"/>
          <w:sz w:val="22"/>
          <w:szCs w:val="22"/>
        </w:rPr>
        <w:t xml:space="preserve">Se sídlem: </w:t>
      </w:r>
      <w:r w:rsidR="005D41FB">
        <w:rPr>
          <w:rFonts w:ascii="Segoe UI" w:hAnsi="Segoe UI" w:cs="Segoe UI"/>
          <w:sz w:val="22"/>
          <w:szCs w:val="22"/>
        </w:rPr>
        <w:tab/>
      </w:r>
      <w:r w:rsidR="005D41FB">
        <w:rPr>
          <w:rFonts w:ascii="Segoe UI" w:hAnsi="Segoe UI" w:cs="Segoe UI"/>
          <w:sz w:val="22"/>
          <w:szCs w:val="22"/>
        </w:rPr>
        <w:tab/>
      </w:r>
      <w:r w:rsidR="005D41FB">
        <w:rPr>
          <w:rFonts w:ascii="Segoe UI" w:hAnsi="Segoe UI" w:cs="Segoe UI"/>
          <w:sz w:val="22"/>
          <w:szCs w:val="22"/>
        </w:rPr>
        <w:tab/>
      </w:r>
      <w:r w:rsidR="005D41FB" w:rsidRPr="005D41FB">
        <w:rPr>
          <w:rFonts w:ascii="Segoe UI" w:hAnsi="Segoe UI" w:cs="Segoe UI"/>
          <w:sz w:val="22"/>
          <w:szCs w:val="22"/>
          <w:highlight w:val="yellow"/>
        </w:rPr>
        <w:t>[DOPLNÍ DODAVATEL]</w:t>
      </w:r>
    </w:p>
    <w:p w14:paraId="5BBE6FDC" w14:textId="207C81AC" w:rsidR="004C34F5" w:rsidRPr="005D41FB" w:rsidRDefault="004C34F5" w:rsidP="00587B99">
      <w:pPr>
        <w:spacing w:after="120" w:line="276" w:lineRule="auto"/>
        <w:ind w:left="425" w:hanging="425"/>
        <w:jc w:val="both"/>
        <w:rPr>
          <w:rFonts w:ascii="Segoe UI" w:hAnsi="Segoe UI" w:cs="Segoe UI"/>
          <w:sz w:val="22"/>
          <w:szCs w:val="22"/>
        </w:rPr>
      </w:pPr>
      <w:r w:rsidRPr="005D41FB">
        <w:rPr>
          <w:rFonts w:ascii="Segoe UI" w:hAnsi="Segoe UI" w:cs="Segoe UI"/>
          <w:sz w:val="22"/>
          <w:szCs w:val="22"/>
        </w:rPr>
        <w:t xml:space="preserve">IČO: </w:t>
      </w:r>
      <w:r w:rsidR="005D41FB">
        <w:rPr>
          <w:rFonts w:ascii="Segoe UI" w:hAnsi="Segoe UI" w:cs="Segoe UI"/>
          <w:sz w:val="22"/>
          <w:szCs w:val="22"/>
        </w:rPr>
        <w:tab/>
      </w:r>
      <w:r w:rsidR="005D41FB">
        <w:rPr>
          <w:rFonts w:ascii="Segoe UI" w:hAnsi="Segoe UI" w:cs="Segoe UI"/>
          <w:sz w:val="22"/>
          <w:szCs w:val="22"/>
        </w:rPr>
        <w:tab/>
      </w:r>
      <w:r w:rsidR="005D41FB">
        <w:rPr>
          <w:rFonts w:ascii="Segoe UI" w:hAnsi="Segoe UI" w:cs="Segoe UI"/>
          <w:sz w:val="22"/>
          <w:szCs w:val="22"/>
        </w:rPr>
        <w:tab/>
      </w:r>
      <w:r w:rsidR="00587B99">
        <w:rPr>
          <w:rFonts w:ascii="Segoe UI" w:hAnsi="Segoe UI" w:cs="Segoe UI"/>
          <w:sz w:val="22"/>
          <w:szCs w:val="22"/>
        </w:rPr>
        <w:tab/>
      </w:r>
      <w:r w:rsidR="005D41FB" w:rsidRPr="005D41FB">
        <w:rPr>
          <w:rFonts w:ascii="Segoe UI" w:hAnsi="Segoe UI" w:cs="Segoe UI"/>
          <w:sz w:val="22"/>
          <w:szCs w:val="22"/>
          <w:highlight w:val="yellow"/>
        </w:rPr>
        <w:t>[DOPLNÍ DODAVATEL]</w:t>
      </w:r>
    </w:p>
    <w:p w14:paraId="33D631E0" w14:textId="63877767" w:rsidR="004C34F5" w:rsidRPr="005D41FB" w:rsidRDefault="004C34F5" w:rsidP="00587B99">
      <w:pPr>
        <w:spacing w:after="120" w:line="276" w:lineRule="auto"/>
        <w:ind w:left="425" w:hanging="425"/>
        <w:jc w:val="both"/>
        <w:rPr>
          <w:rFonts w:ascii="Segoe UI" w:hAnsi="Segoe UI" w:cs="Segoe UI"/>
          <w:sz w:val="22"/>
          <w:szCs w:val="22"/>
        </w:rPr>
      </w:pPr>
      <w:r w:rsidRPr="005D41FB">
        <w:rPr>
          <w:rFonts w:ascii="Segoe UI" w:hAnsi="Segoe UI" w:cs="Segoe UI"/>
          <w:sz w:val="22"/>
          <w:szCs w:val="22"/>
        </w:rPr>
        <w:t xml:space="preserve">DIČ: </w:t>
      </w:r>
      <w:r w:rsidR="005D41FB">
        <w:rPr>
          <w:rFonts w:ascii="Segoe UI" w:hAnsi="Segoe UI" w:cs="Segoe UI"/>
          <w:sz w:val="22"/>
          <w:szCs w:val="22"/>
        </w:rPr>
        <w:tab/>
      </w:r>
      <w:r w:rsidR="005D41FB">
        <w:rPr>
          <w:rFonts w:ascii="Segoe UI" w:hAnsi="Segoe UI" w:cs="Segoe UI"/>
          <w:sz w:val="22"/>
          <w:szCs w:val="22"/>
        </w:rPr>
        <w:tab/>
      </w:r>
      <w:r w:rsidR="005D41FB">
        <w:rPr>
          <w:rFonts w:ascii="Segoe UI" w:hAnsi="Segoe UI" w:cs="Segoe UI"/>
          <w:sz w:val="22"/>
          <w:szCs w:val="22"/>
        </w:rPr>
        <w:tab/>
      </w:r>
      <w:r w:rsidR="00587B99">
        <w:rPr>
          <w:rFonts w:ascii="Segoe UI" w:hAnsi="Segoe UI" w:cs="Segoe UI"/>
          <w:sz w:val="22"/>
          <w:szCs w:val="22"/>
        </w:rPr>
        <w:tab/>
      </w:r>
      <w:r w:rsidR="005D41FB" w:rsidRPr="005D41FB">
        <w:rPr>
          <w:rFonts w:ascii="Segoe UI" w:hAnsi="Segoe UI" w:cs="Segoe UI"/>
          <w:sz w:val="22"/>
          <w:szCs w:val="22"/>
          <w:highlight w:val="yellow"/>
        </w:rPr>
        <w:t>[DOPLNÍ DODAVATEL]</w:t>
      </w:r>
    </w:p>
    <w:p w14:paraId="4F2CE825" w14:textId="08D2BBE5" w:rsidR="00587B99" w:rsidRDefault="009774B5" w:rsidP="00587B99">
      <w:pPr>
        <w:tabs>
          <w:tab w:val="left" w:pos="360"/>
        </w:tabs>
        <w:spacing w:line="276" w:lineRule="auto"/>
        <w:jc w:val="both"/>
        <w:rPr>
          <w:rFonts w:ascii="Segoe UI" w:hAnsi="Segoe UI" w:cs="Segoe UI"/>
          <w:i/>
          <w:iCs/>
          <w:sz w:val="22"/>
          <w:szCs w:val="22"/>
        </w:rPr>
      </w:pPr>
      <w:r w:rsidRPr="00FF0474">
        <w:rPr>
          <w:rFonts w:ascii="Segoe UI" w:hAnsi="Segoe UI" w:cs="Segoe UI"/>
          <w:sz w:val="22"/>
          <w:szCs w:val="22"/>
        </w:rPr>
        <w:t>Právnická</w:t>
      </w:r>
      <w:r>
        <w:rPr>
          <w:rFonts w:ascii="Segoe UI" w:hAnsi="Segoe UI" w:cs="Segoe UI"/>
          <w:sz w:val="22"/>
          <w:szCs w:val="22"/>
        </w:rPr>
        <w:t xml:space="preserve"> / fyzická</w:t>
      </w:r>
      <w:r w:rsidRPr="00FF0474">
        <w:rPr>
          <w:rFonts w:ascii="Segoe UI" w:hAnsi="Segoe UI" w:cs="Segoe UI"/>
          <w:sz w:val="22"/>
          <w:szCs w:val="22"/>
        </w:rPr>
        <w:t xml:space="preserve"> osoba zapsaná v obchodním rejstříku vedeném </w:t>
      </w:r>
      <w:r>
        <w:rPr>
          <w:rFonts w:ascii="Segoe UI" w:hAnsi="Segoe UI" w:cs="Segoe UI"/>
          <w:sz w:val="22"/>
          <w:szCs w:val="22"/>
        </w:rPr>
        <w:t xml:space="preserve">Krajským / </w:t>
      </w:r>
      <w:r w:rsidRPr="00FF0474">
        <w:rPr>
          <w:rFonts w:ascii="Segoe UI" w:hAnsi="Segoe UI" w:cs="Segoe UI"/>
          <w:sz w:val="22"/>
          <w:szCs w:val="22"/>
        </w:rPr>
        <w:t xml:space="preserve">Městským soudem v </w:t>
      </w:r>
      <w:r w:rsidRPr="005D41FB">
        <w:rPr>
          <w:rFonts w:ascii="Segoe UI" w:hAnsi="Segoe UI" w:cs="Segoe UI"/>
          <w:sz w:val="22"/>
          <w:szCs w:val="22"/>
          <w:highlight w:val="yellow"/>
        </w:rPr>
        <w:t>[DOPLNÍ DODAVATEL]</w:t>
      </w:r>
      <w:r w:rsidRPr="00FF0474">
        <w:rPr>
          <w:rFonts w:ascii="Segoe UI" w:hAnsi="Segoe UI" w:cs="Segoe UI"/>
          <w:sz w:val="22"/>
          <w:szCs w:val="22"/>
        </w:rPr>
        <w:t xml:space="preserve">, </w:t>
      </w:r>
      <w:r>
        <w:rPr>
          <w:rFonts w:ascii="Segoe UI" w:hAnsi="Segoe UI" w:cs="Segoe UI"/>
          <w:sz w:val="22"/>
          <w:szCs w:val="22"/>
        </w:rPr>
        <w:t xml:space="preserve">pod </w:t>
      </w:r>
      <w:proofErr w:type="spellStart"/>
      <w:r>
        <w:rPr>
          <w:rFonts w:ascii="Segoe UI" w:hAnsi="Segoe UI" w:cs="Segoe UI"/>
          <w:sz w:val="22"/>
          <w:szCs w:val="22"/>
        </w:rPr>
        <w:t>sp</w:t>
      </w:r>
      <w:proofErr w:type="spellEnd"/>
      <w:r>
        <w:rPr>
          <w:rFonts w:ascii="Segoe UI" w:hAnsi="Segoe UI" w:cs="Segoe UI"/>
          <w:sz w:val="22"/>
          <w:szCs w:val="22"/>
        </w:rPr>
        <w:t xml:space="preserve">. zn. </w:t>
      </w:r>
      <w:r w:rsidRPr="005D41FB">
        <w:rPr>
          <w:rFonts w:ascii="Segoe UI" w:hAnsi="Segoe UI" w:cs="Segoe UI"/>
          <w:sz w:val="22"/>
          <w:szCs w:val="22"/>
          <w:highlight w:val="yellow"/>
        </w:rPr>
        <w:t>[DOPLNÍ DODAVATEL]</w:t>
      </w:r>
      <w:r w:rsidRPr="00C80E86">
        <w:rPr>
          <w:rFonts w:ascii="Segoe UI" w:hAnsi="Segoe UI" w:cs="Segoe UI"/>
          <w:i/>
          <w:iCs/>
          <w:color w:val="FF0000"/>
          <w:sz w:val="22"/>
          <w:szCs w:val="22"/>
        </w:rPr>
        <w:t xml:space="preserve"> (vyplní účastník, </w:t>
      </w:r>
      <w:r w:rsidR="00587B99">
        <w:rPr>
          <w:rFonts w:ascii="Segoe UI" w:hAnsi="Segoe UI" w:cs="Segoe UI"/>
          <w:i/>
          <w:iCs/>
          <w:color w:val="FF0000"/>
          <w:sz w:val="22"/>
          <w:szCs w:val="22"/>
        </w:rPr>
        <w:br/>
      </w:r>
      <w:r w:rsidRPr="00C80E86">
        <w:rPr>
          <w:rFonts w:ascii="Segoe UI" w:hAnsi="Segoe UI" w:cs="Segoe UI"/>
          <w:i/>
          <w:iCs/>
          <w:color w:val="FF0000"/>
          <w:sz w:val="22"/>
          <w:szCs w:val="22"/>
        </w:rPr>
        <w:t>který je českou osobou nebo zahraniční osobou zapsanou v českém obchodním rejstříku)</w:t>
      </w:r>
      <w:r>
        <w:rPr>
          <w:rFonts w:ascii="Segoe UI" w:hAnsi="Segoe UI" w:cs="Segoe UI"/>
          <w:i/>
          <w:iCs/>
          <w:color w:val="FF0000"/>
          <w:sz w:val="22"/>
          <w:szCs w:val="22"/>
        </w:rPr>
        <w:t xml:space="preserve"> </w:t>
      </w:r>
      <w:r>
        <w:rPr>
          <w:rFonts w:ascii="Segoe UI" w:hAnsi="Segoe UI" w:cs="Segoe UI"/>
          <w:i/>
          <w:iCs/>
          <w:sz w:val="22"/>
          <w:szCs w:val="22"/>
        </w:rPr>
        <w:t xml:space="preserve">nebo </w:t>
      </w:r>
    </w:p>
    <w:p w14:paraId="4C193CCF" w14:textId="2D632270" w:rsidR="009774B5" w:rsidRPr="00A81337" w:rsidRDefault="009774B5" w:rsidP="00587B99">
      <w:pPr>
        <w:tabs>
          <w:tab w:val="left" w:pos="360"/>
        </w:tabs>
        <w:spacing w:line="276" w:lineRule="auto"/>
        <w:jc w:val="both"/>
        <w:rPr>
          <w:rFonts w:ascii="Segoe UI" w:hAnsi="Segoe UI" w:cs="Segoe UI"/>
          <w:sz w:val="22"/>
          <w:szCs w:val="22"/>
        </w:rPr>
      </w:pPr>
      <w:r w:rsidRPr="00A81337">
        <w:rPr>
          <w:rFonts w:ascii="Segoe UI" w:hAnsi="Segoe UI" w:cs="Segoe UI"/>
          <w:sz w:val="22"/>
          <w:szCs w:val="22"/>
        </w:rPr>
        <w:t xml:space="preserve">Právnická / fyzická osoba zapsaná v </w:t>
      </w:r>
      <w:r w:rsidRPr="005D41FB">
        <w:rPr>
          <w:rFonts w:ascii="Segoe UI" w:hAnsi="Segoe UI" w:cs="Segoe UI"/>
          <w:sz w:val="22"/>
          <w:szCs w:val="22"/>
          <w:highlight w:val="yellow"/>
        </w:rPr>
        <w:t>[DOPLNÍ DODAVATEL]</w:t>
      </w:r>
      <w:r>
        <w:rPr>
          <w:rFonts w:ascii="Segoe UI" w:hAnsi="Segoe UI" w:cs="Segoe UI"/>
          <w:sz w:val="22"/>
          <w:szCs w:val="22"/>
        </w:rPr>
        <w:t xml:space="preserve"> </w:t>
      </w:r>
      <w:r w:rsidRPr="00C80E86">
        <w:rPr>
          <w:rFonts w:ascii="Segoe UI" w:hAnsi="Segoe UI" w:cs="Segoe UI"/>
          <w:i/>
          <w:iCs/>
          <w:color w:val="FF0000"/>
          <w:sz w:val="22"/>
          <w:szCs w:val="22"/>
        </w:rPr>
        <w:t>(vyplní účastník, který je zahraniční</w:t>
      </w:r>
      <w:r w:rsidR="00587B99">
        <w:rPr>
          <w:rFonts w:ascii="Segoe UI" w:hAnsi="Segoe UI" w:cs="Segoe UI"/>
          <w:i/>
          <w:iCs/>
          <w:color w:val="FF0000"/>
          <w:sz w:val="22"/>
          <w:szCs w:val="22"/>
        </w:rPr>
        <w:t xml:space="preserve"> </w:t>
      </w:r>
      <w:r w:rsidRPr="00C80E86">
        <w:rPr>
          <w:rFonts w:ascii="Segoe UI" w:hAnsi="Segoe UI" w:cs="Segoe UI"/>
          <w:i/>
          <w:iCs/>
          <w:color w:val="FF0000"/>
          <w:sz w:val="22"/>
          <w:szCs w:val="22"/>
        </w:rPr>
        <w:t>osobou, údaj o zápisu do příslušné evidence dle zahraniční právní úpravy)</w:t>
      </w:r>
    </w:p>
    <w:p w14:paraId="40BAC3D8" w14:textId="77777777" w:rsidR="004C34F5" w:rsidRPr="005D41FB" w:rsidRDefault="004C34F5" w:rsidP="00587B99">
      <w:pPr>
        <w:tabs>
          <w:tab w:val="left" w:pos="360"/>
        </w:tabs>
        <w:spacing w:after="120" w:line="276" w:lineRule="auto"/>
        <w:ind w:left="425" w:hanging="425"/>
        <w:jc w:val="both"/>
        <w:rPr>
          <w:rFonts w:ascii="Segoe UI" w:hAnsi="Segoe UI" w:cs="Segoe UI"/>
          <w:sz w:val="22"/>
          <w:szCs w:val="22"/>
        </w:rPr>
      </w:pPr>
      <w:r w:rsidRPr="005D41FB">
        <w:rPr>
          <w:rFonts w:ascii="Segoe UI" w:hAnsi="Segoe UI" w:cs="Segoe UI"/>
          <w:sz w:val="22"/>
          <w:szCs w:val="22"/>
        </w:rPr>
        <w:t xml:space="preserve">Bankovní spojení: </w:t>
      </w:r>
      <w:r w:rsidR="005D41FB">
        <w:rPr>
          <w:rFonts w:ascii="Segoe UI" w:hAnsi="Segoe UI" w:cs="Segoe UI"/>
          <w:sz w:val="22"/>
          <w:szCs w:val="22"/>
        </w:rPr>
        <w:tab/>
      </w:r>
      <w:r w:rsidR="005D41FB">
        <w:rPr>
          <w:rFonts w:ascii="Segoe UI" w:hAnsi="Segoe UI" w:cs="Segoe UI"/>
          <w:sz w:val="22"/>
          <w:szCs w:val="22"/>
        </w:rPr>
        <w:tab/>
      </w:r>
      <w:r w:rsidR="005D41FB" w:rsidRPr="005D41FB">
        <w:rPr>
          <w:rFonts w:ascii="Segoe UI" w:hAnsi="Segoe UI" w:cs="Segoe UI"/>
          <w:sz w:val="22"/>
          <w:szCs w:val="22"/>
          <w:highlight w:val="yellow"/>
        </w:rPr>
        <w:t>[DOPLNÍ DODAVATEL]</w:t>
      </w:r>
    </w:p>
    <w:p w14:paraId="57F81EE4" w14:textId="77777777" w:rsidR="004C34F5" w:rsidRPr="005D41FB" w:rsidRDefault="004C34F5" w:rsidP="00587B99">
      <w:pPr>
        <w:tabs>
          <w:tab w:val="left" w:pos="360"/>
        </w:tabs>
        <w:spacing w:after="120" w:line="276" w:lineRule="auto"/>
        <w:ind w:left="425" w:hanging="425"/>
        <w:jc w:val="both"/>
        <w:rPr>
          <w:rFonts w:ascii="Segoe UI" w:hAnsi="Segoe UI" w:cs="Segoe UI"/>
          <w:sz w:val="22"/>
          <w:szCs w:val="22"/>
        </w:rPr>
      </w:pPr>
      <w:r w:rsidRPr="005D41FB">
        <w:rPr>
          <w:rFonts w:ascii="Segoe UI" w:hAnsi="Segoe UI" w:cs="Segoe UI"/>
          <w:sz w:val="22"/>
          <w:szCs w:val="22"/>
        </w:rPr>
        <w:t xml:space="preserve">Číslo účtu: </w:t>
      </w:r>
      <w:r w:rsidR="005D41FB">
        <w:rPr>
          <w:rFonts w:ascii="Segoe UI" w:hAnsi="Segoe UI" w:cs="Segoe UI"/>
          <w:sz w:val="22"/>
          <w:szCs w:val="22"/>
        </w:rPr>
        <w:tab/>
      </w:r>
      <w:r w:rsidR="005D41FB">
        <w:rPr>
          <w:rFonts w:ascii="Segoe UI" w:hAnsi="Segoe UI" w:cs="Segoe UI"/>
          <w:sz w:val="22"/>
          <w:szCs w:val="22"/>
        </w:rPr>
        <w:tab/>
      </w:r>
      <w:r w:rsidR="005D41FB">
        <w:rPr>
          <w:rFonts w:ascii="Segoe UI" w:hAnsi="Segoe UI" w:cs="Segoe UI"/>
          <w:sz w:val="22"/>
          <w:szCs w:val="22"/>
        </w:rPr>
        <w:tab/>
      </w:r>
      <w:r w:rsidR="005D41FB" w:rsidRPr="005D41FB">
        <w:rPr>
          <w:rFonts w:ascii="Segoe UI" w:hAnsi="Segoe UI" w:cs="Segoe UI"/>
          <w:sz w:val="22"/>
          <w:szCs w:val="22"/>
          <w:highlight w:val="yellow"/>
        </w:rPr>
        <w:t>[DOPLNÍ DODAVATEL]</w:t>
      </w:r>
    </w:p>
    <w:p w14:paraId="64C60078" w14:textId="77777777" w:rsidR="004C34F5" w:rsidRDefault="004C34F5" w:rsidP="00587B99">
      <w:pPr>
        <w:spacing w:after="120" w:line="276" w:lineRule="auto"/>
        <w:ind w:left="425" w:hanging="425"/>
        <w:rPr>
          <w:rFonts w:ascii="Segoe UI" w:hAnsi="Segoe UI" w:cs="Segoe UI"/>
          <w:sz w:val="22"/>
          <w:szCs w:val="22"/>
        </w:rPr>
      </w:pPr>
      <w:r w:rsidRPr="005D41FB">
        <w:rPr>
          <w:rFonts w:ascii="Segoe UI" w:hAnsi="Segoe UI" w:cs="Segoe UI"/>
          <w:sz w:val="22"/>
          <w:szCs w:val="22"/>
        </w:rPr>
        <w:lastRenderedPageBreak/>
        <w:t>(dále jen „</w:t>
      </w:r>
      <w:r w:rsidR="00BE2007" w:rsidRPr="005D41FB">
        <w:rPr>
          <w:rFonts w:ascii="Segoe UI" w:hAnsi="Segoe UI" w:cs="Segoe UI"/>
          <w:b/>
          <w:i/>
          <w:sz w:val="22"/>
          <w:szCs w:val="22"/>
        </w:rPr>
        <w:t>Zhotovitel</w:t>
      </w:r>
      <w:r w:rsidRPr="005D41FB">
        <w:rPr>
          <w:rFonts w:ascii="Segoe UI" w:hAnsi="Segoe UI" w:cs="Segoe UI"/>
          <w:sz w:val="22"/>
          <w:szCs w:val="22"/>
        </w:rPr>
        <w:t>“)</w:t>
      </w:r>
    </w:p>
    <w:p w14:paraId="1B0CEE29" w14:textId="77777777" w:rsidR="005D41FB" w:rsidRPr="005D41FB" w:rsidRDefault="005D41FB" w:rsidP="00A57385">
      <w:pPr>
        <w:spacing w:after="120" w:line="276" w:lineRule="auto"/>
        <w:ind w:left="284"/>
        <w:rPr>
          <w:rFonts w:ascii="Segoe UI" w:hAnsi="Segoe UI" w:cs="Segoe UI"/>
          <w:sz w:val="22"/>
          <w:szCs w:val="22"/>
        </w:rPr>
      </w:pPr>
    </w:p>
    <w:p w14:paraId="5A196A51" w14:textId="52CD5DE9" w:rsidR="005D41FB" w:rsidRPr="005D41FB" w:rsidRDefault="005D41FB" w:rsidP="00D22884">
      <w:pPr>
        <w:spacing w:after="240" w:line="276" w:lineRule="auto"/>
        <w:jc w:val="center"/>
        <w:rPr>
          <w:rFonts w:ascii="Segoe UI" w:eastAsia="Calibri" w:hAnsi="Segoe UI" w:cs="Segoe UI"/>
          <w:sz w:val="22"/>
          <w:szCs w:val="22"/>
        </w:rPr>
      </w:pPr>
      <w:r w:rsidRPr="005D41FB">
        <w:rPr>
          <w:rFonts w:ascii="Segoe UI" w:eastAsia="Calibri" w:hAnsi="Segoe UI" w:cs="Segoe UI"/>
          <w:sz w:val="22"/>
          <w:szCs w:val="22"/>
        </w:rPr>
        <w:t xml:space="preserve">dnešního dne uzavírají tuto </w:t>
      </w:r>
      <w:r w:rsidR="00292C42">
        <w:rPr>
          <w:rFonts w:ascii="Segoe UI" w:eastAsia="Calibri" w:hAnsi="Segoe UI" w:cs="Segoe UI"/>
          <w:sz w:val="22"/>
          <w:szCs w:val="22"/>
        </w:rPr>
        <w:t>Smlouvu</w:t>
      </w:r>
      <w:r w:rsidRPr="005D41FB">
        <w:rPr>
          <w:rFonts w:ascii="Segoe UI" w:eastAsia="Calibri" w:hAnsi="Segoe UI" w:cs="Segoe UI"/>
          <w:sz w:val="22"/>
          <w:szCs w:val="22"/>
        </w:rPr>
        <w:t xml:space="preserve"> v souladu s ustanovením s § </w:t>
      </w:r>
      <w:r w:rsidR="00D22884">
        <w:rPr>
          <w:rFonts w:ascii="Segoe UI" w:eastAsia="Calibri" w:hAnsi="Segoe UI" w:cs="Segoe UI"/>
          <w:sz w:val="22"/>
          <w:szCs w:val="22"/>
        </w:rPr>
        <w:t>5</w:t>
      </w:r>
      <w:r w:rsidR="009661E2">
        <w:rPr>
          <w:rFonts w:ascii="Segoe UI" w:eastAsia="Calibri" w:hAnsi="Segoe UI" w:cs="Segoe UI"/>
          <w:sz w:val="22"/>
          <w:szCs w:val="22"/>
        </w:rPr>
        <w:t>6</w:t>
      </w:r>
      <w:r w:rsidR="00D22884">
        <w:rPr>
          <w:rFonts w:ascii="Segoe UI" w:eastAsia="Calibri" w:hAnsi="Segoe UI" w:cs="Segoe UI"/>
          <w:sz w:val="22"/>
          <w:szCs w:val="22"/>
        </w:rPr>
        <w:t xml:space="preserve"> a násl.</w:t>
      </w:r>
      <w:r w:rsidR="00D22884" w:rsidRPr="005D41FB">
        <w:rPr>
          <w:rFonts w:ascii="Segoe UI" w:eastAsia="Calibri" w:hAnsi="Segoe UI" w:cs="Segoe UI"/>
          <w:sz w:val="22"/>
          <w:szCs w:val="22"/>
        </w:rPr>
        <w:t xml:space="preserve"> </w:t>
      </w:r>
      <w:r w:rsidRPr="005D41FB">
        <w:rPr>
          <w:rFonts w:ascii="Segoe UI" w:eastAsia="Calibri" w:hAnsi="Segoe UI" w:cs="Segoe UI"/>
          <w:sz w:val="22"/>
          <w:szCs w:val="22"/>
        </w:rPr>
        <w:t xml:space="preserve">zákona č. 134/2016 Sb., o zadávání veřejných zakázek (dále jen </w:t>
      </w:r>
      <w:r w:rsidRPr="007C1B95">
        <w:rPr>
          <w:rFonts w:ascii="Segoe UI" w:eastAsia="Calibri" w:hAnsi="Segoe UI" w:cs="Segoe UI"/>
          <w:i/>
          <w:iCs/>
          <w:sz w:val="22"/>
          <w:szCs w:val="22"/>
        </w:rPr>
        <w:t>„</w:t>
      </w:r>
      <w:r w:rsidRPr="007C1B95">
        <w:rPr>
          <w:rFonts w:ascii="Segoe UI" w:eastAsia="Calibri" w:hAnsi="Segoe UI" w:cs="Segoe UI"/>
          <w:b/>
          <w:i/>
          <w:iCs/>
          <w:sz w:val="22"/>
          <w:szCs w:val="22"/>
        </w:rPr>
        <w:t>ZZVZ</w:t>
      </w:r>
      <w:r w:rsidRPr="007C1B95">
        <w:rPr>
          <w:rFonts w:ascii="Segoe UI" w:eastAsia="Calibri" w:hAnsi="Segoe UI" w:cs="Segoe UI"/>
          <w:i/>
          <w:iCs/>
          <w:sz w:val="22"/>
          <w:szCs w:val="22"/>
        </w:rPr>
        <w:t>“</w:t>
      </w:r>
      <w:r w:rsidRPr="005D41FB">
        <w:rPr>
          <w:rFonts w:ascii="Segoe UI" w:eastAsia="Calibri" w:hAnsi="Segoe UI" w:cs="Segoe UI"/>
          <w:sz w:val="22"/>
          <w:szCs w:val="22"/>
        </w:rPr>
        <w:t>), §</w:t>
      </w:r>
      <w:r w:rsidRPr="005D41FB">
        <w:rPr>
          <w:rFonts w:ascii="Segoe UI" w:hAnsi="Segoe UI" w:cs="Segoe UI"/>
          <w:sz w:val="22"/>
          <w:szCs w:val="22"/>
        </w:rPr>
        <w:t xml:space="preserve"> </w:t>
      </w:r>
      <w:r w:rsidRPr="005D41FB">
        <w:rPr>
          <w:rFonts w:ascii="Segoe UI" w:eastAsia="Calibri" w:hAnsi="Segoe UI" w:cs="Segoe UI"/>
          <w:sz w:val="22"/>
          <w:szCs w:val="22"/>
        </w:rPr>
        <w:t xml:space="preserve">1746 odst. 2, § </w:t>
      </w:r>
      <w:r w:rsidRPr="005D41FB">
        <w:rPr>
          <w:rFonts w:ascii="Segoe UI" w:hAnsi="Segoe UI" w:cs="Segoe UI"/>
          <w:sz w:val="22"/>
          <w:szCs w:val="22"/>
        </w:rPr>
        <w:t>2586 a násl. a § 2430 a násl.</w:t>
      </w:r>
      <w:r w:rsidRPr="005D41FB">
        <w:rPr>
          <w:rFonts w:ascii="Segoe UI" w:eastAsia="Calibri" w:hAnsi="Segoe UI" w:cs="Segoe UI"/>
          <w:sz w:val="22"/>
          <w:szCs w:val="22"/>
        </w:rPr>
        <w:t xml:space="preserve"> č. 89/2012 Sb., občanský zákoník (dále jen </w:t>
      </w:r>
      <w:r w:rsidRPr="007C1B95">
        <w:rPr>
          <w:rFonts w:ascii="Segoe UI" w:eastAsia="Calibri" w:hAnsi="Segoe UI" w:cs="Segoe UI"/>
          <w:i/>
          <w:iCs/>
          <w:sz w:val="22"/>
          <w:szCs w:val="22"/>
        </w:rPr>
        <w:t>„</w:t>
      </w:r>
      <w:r w:rsidRPr="007C1B95">
        <w:rPr>
          <w:rFonts w:ascii="Segoe UI" w:eastAsia="Calibri" w:hAnsi="Segoe UI" w:cs="Segoe UI"/>
          <w:b/>
          <w:i/>
          <w:iCs/>
          <w:sz w:val="22"/>
          <w:szCs w:val="22"/>
        </w:rPr>
        <w:t>občanský zákoník</w:t>
      </w:r>
      <w:r w:rsidRPr="007C1B95">
        <w:rPr>
          <w:rFonts w:ascii="Segoe UI" w:eastAsia="Calibri" w:hAnsi="Segoe UI" w:cs="Segoe UI"/>
          <w:i/>
          <w:iCs/>
          <w:sz w:val="22"/>
          <w:szCs w:val="22"/>
        </w:rPr>
        <w:t>“</w:t>
      </w:r>
      <w:r w:rsidRPr="005D41FB">
        <w:rPr>
          <w:rFonts w:ascii="Segoe UI" w:eastAsia="Calibri" w:hAnsi="Segoe UI" w:cs="Segoe UI"/>
          <w:sz w:val="22"/>
          <w:szCs w:val="22"/>
        </w:rPr>
        <w:t xml:space="preserve"> nebo </w:t>
      </w:r>
      <w:r w:rsidRPr="007C1B95">
        <w:rPr>
          <w:rFonts w:ascii="Segoe UI" w:eastAsia="Calibri" w:hAnsi="Segoe UI" w:cs="Segoe UI"/>
          <w:i/>
          <w:iCs/>
          <w:sz w:val="22"/>
          <w:szCs w:val="22"/>
        </w:rPr>
        <w:t>„</w:t>
      </w:r>
      <w:r w:rsidRPr="007C1B95">
        <w:rPr>
          <w:rFonts w:ascii="Segoe UI" w:eastAsia="Calibri" w:hAnsi="Segoe UI" w:cs="Segoe UI"/>
          <w:b/>
          <w:i/>
          <w:iCs/>
          <w:sz w:val="22"/>
          <w:szCs w:val="22"/>
        </w:rPr>
        <w:t>OZ</w:t>
      </w:r>
      <w:r w:rsidRPr="007C1B95">
        <w:rPr>
          <w:rFonts w:ascii="Segoe UI" w:eastAsia="Calibri" w:hAnsi="Segoe UI" w:cs="Segoe UI"/>
          <w:i/>
          <w:iCs/>
          <w:sz w:val="22"/>
          <w:szCs w:val="22"/>
        </w:rPr>
        <w:t>“</w:t>
      </w:r>
      <w:r w:rsidRPr="005D41FB">
        <w:rPr>
          <w:rFonts w:ascii="Segoe UI" w:eastAsia="Calibri" w:hAnsi="Segoe UI" w:cs="Segoe UI"/>
          <w:sz w:val="22"/>
          <w:szCs w:val="22"/>
        </w:rPr>
        <w:t>)</w:t>
      </w:r>
    </w:p>
    <w:p w14:paraId="1C1093F3" w14:textId="77777777" w:rsidR="00180D79" w:rsidRPr="0073201D" w:rsidRDefault="005D41FB" w:rsidP="0073201D">
      <w:pPr>
        <w:spacing w:before="60" w:line="276" w:lineRule="auto"/>
        <w:jc w:val="center"/>
        <w:rPr>
          <w:rFonts w:ascii="Segoe UI" w:hAnsi="Segoe UI"/>
          <w:sz w:val="28"/>
          <w:szCs w:val="28"/>
          <w:lang w:val="x-none" w:eastAsia="x-none"/>
        </w:rPr>
      </w:pPr>
      <w:r w:rsidRPr="005D41FB">
        <w:rPr>
          <w:rFonts w:ascii="Segoe UI" w:hAnsi="Segoe UI" w:cs="Segoe UI"/>
          <w:sz w:val="22"/>
          <w:szCs w:val="16"/>
          <w:lang w:val="x-none" w:eastAsia="x-none"/>
        </w:rPr>
        <w:t xml:space="preserve">(dále jen </w:t>
      </w:r>
      <w:r w:rsidRPr="007C1B95">
        <w:rPr>
          <w:rFonts w:ascii="Segoe UI" w:hAnsi="Segoe UI" w:cs="Segoe UI"/>
          <w:i/>
          <w:iCs/>
          <w:sz w:val="22"/>
          <w:szCs w:val="16"/>
          <w:lang w:val="x-none" w:eastAsia="x-none"/>
        </w:rPr>
        <w:t>„</w:t>
      </w:r>
      <w:r w:rsidR="00627A19" w:rsidRPr="007C1B95">
        <w:rPr>
          <w:rFonts w:ascii="Segoe UI" w:hAnsi="Segoe UI" w:cs="Segoe UI"/>
          <w:b/>
          <w:i/>
          <w:iCs/>
          <w:sz w:val="22"/>
          <w:szCs w:val="16"/>
          <w:lang w:val="x-none" w:eastAsia="x-none"/>
        </w:rPr>
        <w:t>Smlouva</w:t>
      </w:r>
      <w:r w:rsidRPr="007C1B95">
        <w:rPr>
          <w:rFonts w:ascii="Segoe UI" w:hAnsi="Segoe UI" w:cs="Segoe UI"/>
          <w:i/>
          <w:iCs/>
          <w:sz w:val="22"/>
          <w:szCs w:val="16"/>
          <w:lang w:val="x-none" w:eastAsia="x-none"/>
        </w:rPr>
        <w:t>“</w:t>
      </w:r>
      <w:r w:rsidRPr="005D41FB">
        <w:rPr>
          <w:rFonts w:ascii="Segoe UI" w:hAnsi="Segoe UI" w:cs="Segoe UI"/>
          <w:sz w:val="22"/>
          <w:szCs w:val="16"/>
          <w:lang w:val="x-none" w:eastAsia="x-none"/>
        </w:rPr>
        <w:t>).</w:t>
      </w:r>
    </w:p>
    <w:p w14:paraId="430881AE" w14:textId="77777777" w:rsidR="007B28D1" w:rsidRPr="0073201D" w:rsidRDefault="007B28D1" w:rsidP="000B2143">
      <w:pPr>
        <w:pStyle w:val="Nadpis1"/>
        <w:numPr>
          <w:ilvl w:val="0"/>
          <w:numId w:val="2"/>
        </w:numPr>
        <w:tabs>
          <w:tab w:val="clear" w:pos="454"/>
        </w:tabs>
        <w:overflowPunct/>
        <w:autoSpaceDE/>
        <w:autoSpaceDN/>
        <w:adjustRightInd/>
        <w:spacing w:before="480" w:after="360" w:line="276" w:lineRule="auto"/>
        <w:ind w:left="432" w:hanging="432"/>
        <w:rPr>
          <w:rFonts w:ascii="Segoe UI" w:eastAsia="Times New Roman" w:hAnsi="Segoe UI" w:cs="Segoe UI"/>
          <w:bCs/>
          <w:caps/>
          <w:sz w:val="22"/>
          <w:szCs w:val="22"/>
          <w:lang w:eastAsia="x-none"/>
        </w:rPr>
      </w:pPr>
      <w:r w:rsidRPr="005D41FB">
        <w:rPr>
          <w:rFonts w:ascii="Segoe UI" w:eastAsia="Times New Roman" w:hAnsi="Segoe UI" w:cs="Segoe UI"/>
          <w:bCs/>
          <w:caps/>
          <w:sz w:val="22"/>
          <w:szCs w:val="22"/>
          <w:lang w:eastAsia="x-none"/>
        </w:rPr>
        <w:t>Základní ustanovení</w:t>
      </w:r>
      <w:r w:rsidR="00B46FD7" w:rsidRPr="005D41FB">
        <w:rPr>
          <w:rFonts w:ascii="Segoe UI" w:eastAsia="Times New Roman" w:hAnsi="Segoe UI" w:cs="Segoe UI"/>
          <w:bCs/>
          <w:caps/>
          <w:sz w:val="22"/>
          <w:szCs w:val="22"/>
          <w:lang w:eastAsia="x-none"/>
        </w:rPr>
        <w:t xml:space="preserve"> a účel </w:t>
      </w:r>
      <w:r w:rsidR="00627A19">
        <w:rPr>
          <w:rFonts w:ascii="Segoe UI" w:eastAsia="Times New Roman" w:hAnsi="Segoe UI" w:cs="Segoe UI"/>
          <w:bCs/>
          <w:caps/>
          <w:sz w:val="22"/>
          <w:szCs w:val="22"/>
          <w:lang w:eastAsia="x-none"/>
        </w:rPr>
        <w:t>Smlouvy</w:t>
      </w:r>
    </w:p>
    <w:p w14:paraId="37062351" w14:textId="7136CD7A" w:rsidR="008F4B2B" w:rsidRDefault="008F4B2B" w:rsidP="000B2143">
      <w:pPr>
        <w:numPr>
          <w:ilvl w:val="1"/>
          <w:numId w:val="10"/>
        </w:numPr>
        <w:tabs>
          <w:tab w:val="num" w:pos="567"/>
        </w:tabs>
        <w:spacing w:after="120" w:line="276" w:lineRule="auto"/>
        <w:ind w:left="425" w:hanging="425"/>
        <w:jc w:val="both"/>
        <w:rPr>
          <w:rFonts w:ascii="Segoe UI" w:hAnsi="Segoe UI" w:cs="Segoe UI"/>
          <w:sz w:val="22"/>
          <w:szCs w:val="22"/>
        </w:rPr>
      </w:pPr>
      <w:r>
        <w:rPr>
          <w:rFonts w:ascii="Segoe UI" w:hAnsi="Segoe UI" w:cs="Segoe UI"/>
          <w:sz w:val="22"/>
          <w:szCs w:val="22"/>
        </w:rPr>
        <w:t xml:space="preserve">Objednatel hodlá realizovat stavbu </w:t>
      </w:r>
      <w:r w:rsidR="00D22884" w:rsidRPr="006158F1">
        <w:rPr>
          <w:rFonts w:ascii="Segoe UI" w:hAnsi="Segoe UI" w:cs="Segoe UI"/>
          <w:b/>
          <w:bCs/>
          <w:i/>
          <w:iCs/>
          <w:sz w:val="22"/>
          <w:szCs w:val="22"/>
        </w:rPr>
        <w:t>„Sociálně zdravotního komplexu Červený kopec“</w:t>
      </w:r>
      <w:r w:rsidR="001C389F">
        <w:rPr>
          <w:rFonts w:ascii="Segoe UI" w:hAnsi="Segoe UI" w:cs="Segoe UI"/>
          <w:sz w:val="22"/>
          <w:szCs w:val="22"/>
        </w:rPr>
        <w:t xml:space="preserve">, jejíž součástí bude vybudování nových přípojek </w:t>
      </w:r>
      <w:r w:rsidR="00D22884">
        <w:rPr>
          <w:rFonts w:ascii="Segoe UI" w:hAnsi="Segoe UI" w:cs="Segoe UI"/>
          <w:sz w:val="22"/>
          <w:szCs w:val="22"/>
        </w:rPr>
        <w:t>technické infrastruktury</w:t>
      </w:r>
      <w:r w:rsidR="001C389F">
        <w:rPr>
          <w:rFonts w:ascii="Segoe UI" w:hAnsi="Segoe UI" w:cs="Segoe UI"/>
          <w:sz w:val="22"/>
          <w:szCs w:val="22"/>
        </w:rPr>
        <w:t xml:space="preserve">, </w:t>
      </w:r>
      <w:r w:rsidR="00C160A7">
        <w:rPr>
          <w:rFonts w:ascii="Segoe UI" w:hAnsi="Segoe UI" w:cs="Segoe UI"/>
          <w:sz w:val="22"/>
          <w:szCs w:val="22"/>
        </w:rPr>
        <w:t xml:space="preserve">řešení zahradních úprav celého areálu a </w:t>
      </w:r>
      <w:r w:rsidR="001C389F">
        <w:rPr>
          <w:rFonts w:ascii="Segoe UI" w:hAnsi="Segoe UI" w:cs="Segoe UI"/>
          <w:sz w:val="22"/>
          <w:szCs w:val="22"/>
        </w:rPr>
        <w:t>zpevněných ploch (chodníků)</w:t>
      </w:r>
      <w:r w:rsidR="00C160A7">
        <w:rPr>
          <w:rFonts w:ascii="Segoe UI" w:hAnsi="Segoe UI" w:cs="Segoe UI"/>
          <w:sz w:val="22"/>
          <w:szCs w:val="22"/>
        </w:rPr>
        <w:t xml:space="preserve"> a </w:t>
      </w:r>
      <w:r w:rsidR="001C389F">
        <w:rPr>
          <w:rFonts w:ascii="Segoe UI" w:hAnsi="Segoe UI" w:cs="Segoe UI"/>
          <w:sz w:val="22"/>
          <w:szCs w:val="22"/>
        </w:rPr>
        <w:t xml:space="preserve">vybudování </w:t>
      </w:r>
      <w:r w:rsidR="00C160A7">
        <w:rPr>
          <w:rFonts w:ascii="Segoe UI" w:hAnsi="Segoe UI" w:cs="Segoe UI"/>
          <w:sz w:val="22"/>
          <w:szCs w:val="22"/>
        </w:rPr>
        <w:t xml:space="preserve">parkovacích ploch </w:t>
      </w:r>
      <w:r w:rsidR="001C389F">
        <w:rPr>
          <w:rFonts w:ascii="Segoe UI" w:hAnsi="Segoe UI" w:cs="Segoe UI"/>
          <w:sz w:val="22"/>
          <w:szCs w:val="22"/>
        </w:rPr>
        <w:t xml:space="preserve">(dále jen </w:t>
      </w:r>
      <w:r w:rsidR="001C389F" w:rsidRPr="001C389F">
        <w:rPr>
          <w:rFonts w:ascii="Segoe UI" w:hAnsi="Segoe UI" w:cs="Segoe UI"/>
          <w:i/>
          <w:iCs/>
          <w:sz w:val="22"/>
          <w:szCs w:val="22"/>
        </w:rPr>
        <w:t>„</w:t>
      </w:r>
      <w:r w:rsidR="001C389F" w:rsidRPr="001C389F">
        <w:rPr>
          <w:rFonts w:ascii="Segoe UI" w:hAnsi="Segoe UI" w:cs="Segoe UI"/>
          <w:b/>
          <w:bCs/>
          <w:i/>
          <w:iCs/>
          <w:sz w:val="22"/>
          <w:szCs w:val="22"/>
        </w:rPr>
        <w:t>Stavba</w:t>
      </w:r>
      <w:r w:rsidR="001C389F" w:rsidRPr="001C389F">
        <w:rPr>
          <w:rFonts w:ascii="Segoe UI" w:hAnsi="Segoe UI" w:cs="Segoe UI"/>
          <w:i/>
          <w:iCs/>
          <w:sz w:val="22"/>
          <w:szCs w:val="22"/>
        </w:rPr>
        <w:t>“</w:t>
      </w:r>
      <w:r w:rsidR="001C389F">
        <w:rPr>
          <w:rFonts w:ascii="Segoe UI" w:hAnsi="Segoe UI" w:cs="Segoe UI"/>
          <w:sz w:val="22"/>
          <w:szCs w:val="22"/>
        </w:rPr>
        <w:t>).</w:t>
      </w:r>
    </w:p>
    <w:p w14:paraId="65A14C17" w14:textId="1602ECE5" w:rsidR="004C34F5" w:rsidRPr="00F60636" w:rsidRDefault="004C34F5" w:rsidP="000B2143">
      <w:pPr>
        <w:numPr>
          <w:ilvl w:val="1"/>
          <w:numId w:val="10"/>
        </w:numPr>
        <w:tabs>
          <w:tab w:val="num" w:pos="567"/>
        </w:tabs>
        <w:spacing w:after="120" w:line="276" w:lineRule="auto"/>
        <w:ind w:left="425" w:hanging="425"/>
        <w:jc w:val="both"/>
        <w:rPr>
          <w:rFonts w:ascii="Segoe UI" w:hAnsi="Segoe UI" w:cs="Segoe UI"/>
          <w:sz w:val="22"/>
          <w:szCs w:val="22"/>
        </w:rPr>
      </w:pPr>
      <w:r w:rsidRPr="0073201D">
        <w:rPr>
          <w:rFonts w:ascii="Segoe UI" w:hAnsi="Segoe UI" w:cs="Segoe UI"/>
          <w:sz w:val="22"/>
          <w:szCs w:val="22"/>
        </w:rPr>
        <w:t xml:space="preserve">Tato </w:t>
      </w:r>
      <w:r w:rsidR="00627A19">
        <w:rPr>
          <w:rFonts w:ascii="Segoe UI" w:hAnsi="Segoe UI" w:cs="Segoe UI"/>
          <w:sz w:val="22"/>
          <w:szCs w:val="22"/>
        </w:rPr>
        <w:t>Smlouva</w:t>
      </w:r>
      <w:r w:rsidRPr="0073201D">
        <w:rPr>
          <w:rFonts w:ascii="Segoe UI" w:hAnsi="Segoe UI" w:cs="Segoe UI"/>
          <w:sz w:val="22"/>
          <w:szCs w:val="22"/>
        </w:rPr>
        <w:t xml:space="preserve"> je uzavřena v návaznosti na výsledek </w:t>
      </w:r>
      <w:r w:rsidR="001177A2" w:rsidRPr="0073201D">
        <w:rPr>
          <w:rFonts w:ascii="Segoe UI" w:hAnsi="Segoe UI" w:cs="Segoe UI"/>
          <w:sz w:val="22"/>
          <w:szCs w:val="22"/>
        </w:rPr>
        <w:t>zadávacího</w:t>
      </w:r>
      <w:r w:rsidRPr="0073201D">
        <w:rPr>
          <w:rFonts w:ascii="Segoe UI" w:hAnsi="Segoe UI" w:cs="Segoe UI"/>
          <w:sz w:val="22"/>
          <w:szCs w:val="22"/>
        </w:rPr>
        <w:t xml:space="preserve"> řízení na veřejnou zakázku s </w:t>
      </w:r>
      <w:r w:rsidRPr="00AC0C21">
        <w:rPr>
          <w:rFonts w:ascii="Segoe UI" w:hAnsi="Segoe UI" w:cs="Segoe UI"/>
          <w:sz w:val="22"/>
          <w:szCs w:val="22"/>
        </w:rPr>
        <w:t xml:space="preserve">názvem </w:t>
      </w:r>
      <w:r w:rsidR="00A72BA2" w:rsidRPr="00D62770">
        <w:rPr>
          <w:rFonts w:ascii="Segoe UI" w:hAnsi="Segoe UI" w:cs="Segoe UI"/>
          <w:sz w:val="22"/>
          <w:szCs w:val="22"/>
        </w:rPr>
        <w:t>„</w:t>
      </w:r>
      <w:r w:rsidR="00396173">
        <w:rPr>
          <w:rFonts w:ascii="Segoe UI" w:hAnsi="Segoe UI" w:cs="Segoe UI"/>
          <w:sz w:val="22"/>
          <w:szCs w:val="22"/>
        </w:rPr>
        <w:t>Sociálně zdravotní komplex Červený kopec</w:t>
      </w:r>
      <w:r w:rsidR="00A72BA2" w:rsidRPr="00B5122B">
        <w:rPr>
          <w:rFonts w:ascii="Segoe UI" w:hAnsi="Segoe UI" w:cs="Segoe UI"/>
          <w:sz w:val="22"/>
          <w:szCs w:val="22"/>
        </w:rPr>
        <w:t>“</w:t>
      </w:r>
      <w:r w:rsidR="00A72BA2" w:rsidRPr="001A7C7F">
        <w:rPr>
          <w:rFonts w:ascii="Segoe UI" w:hAnsi="Segoe UI" w:cs="Segoe UI"/>
          <w:sz w:val="22"/>
          <w:szCs w:val="22"/>
        </w:rPr>
        <w:t xml:space="preserve"> </w:t>
      </w:r>
      <w:r w:rsidRPr="001A7C7F">
        <w:rPr>
          <w:rFonts w:ascii="Segoe UI" w:hAnsi="Segoe UI" w:cs="Segoe UI"/>
          <w:sz w:val="22"/>
          <w:szCs w:val="22"/>
        </w:rPr>
        <w:t>(dále</w:t>
      </w:r>
      <w:r w:rsidRPr="0073201D">
        <w:rPr>
          <w:rFonts w:ascii="Segoe UI" w:hAnsi="Segoe UI" w:cs="Segoe UI"/>
          <w:sz w:val="22"/>
          <w:szCs w:val="22"/>
        </w:rPr>
        <w:t xml:space="preserve"> jen „</w:t>
      </w:r>
      <w:r w:rsidRPr="0073201D">
        <w:rPr>
          <w:rFonts w:ascii="Segoe UI" w:hAnsi="Segoe UI" w:cs="Segoe UI"/>
          <w:b/>
          <w:i/>
          <w:sz w:val="22"/>
          <w:szCs w:val="22"/>
        </w:rPr>
        <w:t>Veřejná zakázka</w:t>
      </w:r>
      <w:r w:rsidRPr="0073201D">
        <w:rPr>
          <w:rFonts w:ascii="Segoe UI" w:hAnsi="Segoe UI" w:cs="Segoe UI"/>
          <w:sz w:val="22"/>
          <w:szCs w:val="22"/>
        </w:rPr>
        <w:t xml:space="preserve">“), které bylo realizováno </w:t>
      </w:r>
      <w:r w:rsidR="00BE2007" w:rsidRPr="0073201D">
        <w:rPr>
          <w:rFonts w:ascii="Segoe UI" w:hAnsi="Segoe UI" w:cs="Segoe UI"/>
          <w:sz w:val="22"/>
          <w:szCs w:val="22"/>
        </w:rPr>
        <w:t>Objednatel</w:t>
      </w:r>
      <w:r w:rsidRPr="0073201D">
        <w:rPr>
          <w:rFonts w:ascii="Segoe UI" w:hAnsi="Segoe UI" w:cs="Segoe UI"/>
          <w:sz w:val="22"/>
          <w:szCs w:val="22"/>
        </w:rPr>
        <w:t xml:space="preserve">em v pozici zadavatele </w:t>
      </w:r>
      <w:r w:rsidR="00F52191">
        <w:rPr>
          <w:rFonts w:ascii="Segoe UI" w:hAnsi="Segoe UI" w:cs="Segoe UI"/>
          <w:sz w:val="22"/>
          <w:szCs w:val="22"/>
        </w:rPr>
        <w:t>v</w:t>
      </w:r>
      <w:r w:rsidRPr="0073201D">
        <w:rPr>
          <w:rFonts w:ascii="Segoe UI" w:hAnsi="Segoe UI" w:cs="Segoe UI"/>
          <w:sz w:val="22"/>
          <w:szCs w:val="22"/>
        </w:rPr>
        <w:t>eř</w:t>
      </w:r>
      <w:r w:rsidR="00CA0C6E" w:rsidRPr="0073201D">
        <w:rPr>
          <w:rFonts w:ascii="Segoe UI" w:hAnsi="Segoe UI" w:cs="Segoe UI"/>
          <w:sz w:val="22"/>
          <w:szCs w:val="22"/>
        </w:rPr>
        <w:t xml:space="preserve">ejné zakázky </w:t>
      </w:r>
      <w:r w:rsidR="00097C38" w:rsidRPr="0073201D">
        <w:rPr>
          <w:rFonts w:ascii="Segoe UI" w:hAnsi="Segoe UI" w:cs="Segoe UI"/>
          <w:sz w:val="22"/>
          <w:szCs w:val="22"/>
        </w:rPr>
        <w:t>podle</w:t>
      </w:r>
      <w:r w:rsidR="00627A19">
        <w:rPr>
          <w:rFonts w:ascii="Segoe UI" w:hAnsi="Segoe UI" w:cs="Segoe UI"/>
          <w:sz w:val="22"/>
          <w:szCs w:val="22"/>
        </w:rPr>
        <w:t xml:space="preserve"> ZZVZ</w:t>
      </w:r>
      <w:r w:rsidRPr="0073201D">
        <w:rPr>
          <w:rFonts w:ascii="Segoe UI" w:hAnsi="Segoe UI" w:cs="Segoe UI"/>
          <w:sz w:val="22"/>
          <w:szCs w:val="22"/>
        </w:rPr>
        <w:t>.</w:t>
      </w:r>
      <w:r w:rsidR="00693E57" w:rsidRPr="0073201D">
        <w:rPr>
          <w:rFonts w:ascii="Segoe UI" w:hAnsi="Segoe UI" w:cs="Segoe UI"/>
          <w:sz w:val="22"/>
          <w:szCs w:val="22"/>
        </w:rPr>
        <w:t xml:space="preserve"> </w:t>
      </w:r>
      <w:r w:rsidR="00693E57" w:rsidRPr="0073201D">
        <w:rPr>
          <w:rFonts w:ascii="Segoe UI" w:eastAsia="Calibri" w:hAnsi="Segoe UI" w:cs="Segoe UI"/>
          <w:sz w:val="22"/>
          <w:szCs w:val="22"/>
        </w:rPr>
        <w:t xml:space="preserve">Objednatel odpovídá za správnost a úplnost veškerých podkladů </w:t>
      </w:r>
      <w:r w:rsidR="009C1E06">
        <w:rPr>
          <w:rFonts w:ascii="Segoe UI" w:eastAsia="Calibri" w:hAnsi="Segoe UI" w:cs="Segoe UI"/>
          <w:sz w:val="22"/>
          <w:szCs w:val="22"/>
        </w:rPr>
        <w:br/>
      </w:r>
      <w:r w:rsidR="00693E57" w:rsidRPr="0073201D">
        <w:rPr>
          <w:rFonts w:ascii="Segoe UI" w:eastAsia="Calibri" w:hAnsi="Segoe UI" w:cs="Segoe UI"/>
          <w:sz w:val="22"/>
          <w:szCs w:val="22"/>
        </w:rPr>
        <w:t>pro zhotovení Stavby a nepřenáší tuto odpovědnost žádnou formou na</w:t>
      </w:r>
      <w:r w:rsidR="00CC1B76" w:rsidRPr="0073201D">
        <w:rPr>
          <w:rFonts w:ascii="Segoe UI" w:eastAsia="Calibri" w:hAnsi="Segoe UI" w:cs="Segoe UI"/>
          <w:sz w:val="22"/>
          <w:szCs w:val="22"/>
        </w:rPr>
        <w:t> </w:t>
      </w:r>
      <w:r w:rsidR="00693E57" w:rsidRPr="0073201D">
        <w:rPr>
          <w:rFonts w:ascii="Segoe UI" w:eastAsia="Calibri" w:hAnsi="Segoe UI" w:cs="Segoe UI"/>
          <w:sz w:val="22"/>
          <w:szCs w:val="22"/>
        </w:rPr>
        <w:t>Zhotovitele.</w:t>
      </w:r>
    </w:p>
    <w:p w14:paraId="7383AFBE" w14:textId="4D0BE5C4" w:rsidR="00BE2007" w:rsidRPr="0073201D" w:rsidRDefault="00BE2007" w:rsidP="000B2143">
      <w:pPr>
        <w:numPr>
          <w:ilvl w:val="1"/>
          <w:numId w:val="10"/>
        </w:numPr>
        <w:tabs>
          <w:tab w:val="num" w:pos="567"/>
        </w:tabs>
        <w:spacing w:after="120" w:line="276" w:lineRule="auto"/>
        <w:ind w:left="425" w:hanging="425"/>
        <w:jc w:val="both"/>
        <w:rPr>
          <w:rFonts w:ascii="Segoe UI" w:hAnsi="Segoe UI" w:cs="Segoe UI"/>
          <w:sz w:val="22"/>
          <w:szCs w:val="22"/>
        </w:rPr>
      </w:pPr>
      <w:r w:rsidRPr="0073201D">
        <w:rPr>
          <w:rFonts w:ascii="Segoe UI" w:hAnsi="Segoe UI" w:cs="Segoe UI"/>
          <w:sz w:val="22"/>
          <w:szCs w:val="22"/>
        </w:rPr>
        <w:t xml:space="preserve">Zhotovitel potvrzuje, že se detailně seznámil s rozsahem a povahou plnění, že jsou mu známy veškeré technické, kvalitativní a jiné podmínky nezbytné k realizaci plnění </w:t>
      </w:r>
      <w:r w:rsidR="009C1E06">
        <w:rPr>
          <w:rFonts w:ascii="Segoe UI" w:hAnsi="Segoe UI" w:cs="Segoe UI"/>
          <w:sz w:val="22"/>
          <w:szCs w:val="22"/>
        </w:rPr>
        <w:br/>
      </w:r>
      <w:r w:rsidRPr="0073201D">
        <w:rPr>
          <w:rFonts w:ascii="Segoe UI" w:hAnsi="Segoe UI" w:cs="Segoe UI"/>
          <w:sz w:val="22"/>
          <w:szCs w:val="22"/>
        </w:rPr>
        <w:t xml:space="preserve">a že disponuje takovými kapacitami a odbornými znalostmi, které jsou nezbytné </w:t>
      </w:r>
      <w:r w:rsidR="009C1E06">
        <w:rPr>
          <w:rFonts w:ascii="Segoe UI" w:hAnsi="Segoe UI" w:cs="Segoe UI"/>
          <w:sz w:val="22"/>
          <w:szCs w:val="22"/>
        </w:rPr>
        <w:br/>
      </w:r>
      <w:r w:rsidRPr="0073201D">
        <w:rPr>
          <w:rFonts w:ascii="Segoe UI" w:hAnsi="Segoe UI" w:cs="Segoe UI"/>
          <w:sz w:val="22"/>
          <w:szCs w:val="22"/>
        </w:rPr>
        <w:t xml:space="preserve">pro realizaci plnění za dohodnutou smluvní cenu </w:t>
      </w:r>
      <w:r w:rsidRPr="00DC6129">
        <w:rPr>
          <w:rFonts w:ascii="Segoe UI" w:hAnsi="Segoe UI" w:cs="Segoe UI"/>
          <w:sz w:val="22"/>
          <w:szCs w:val="22"/>
        </w:rPr>
        <w:t xml:space="preserve">uvedenou v čl. </w:t>
      </w:r>
      <w:r w:rsidR="00DC6129" w:rsidRPr="00DC6129">
        <w:rPr>
          <w:rFonts w:ascii="Segoe UI" w:hAnsi="Segoe UI" w:cs="Segoe UI"/>
          <w:sz w:val="22"/>
          <w:szCs w:val="22"/>
        </w:rPr>
        <w:fldChar w:fldCharType="begin"/>
      </w:r>
      <w:r w:rsidR="00DC6129" w:rsidRPr="00DC6129">
        <w:rPr>
          <w:rFonts w:ascii="Segoe UI" w:hAnsi="Segoe UI" w:cs="Segoe UI"/>
          <w:sz w:val="22"/>
          <w:szCs w:val="22"/>
        </w:rPr>
        <w:instrText xml:space="preserve"> REF _Ref135979303 \r \h </w:instrText>
      </w:r>
      <w:r w:rsidR="00DC6129">
        <w:rPr>
          <w:rFonts w:ascii="Segoe UI" w:hAnsi="Segoe UI" w:cs="Segoe UI"/>
          <w:sz w:val="22"/>
          <w:szCs w:val="22"/>
        </w:rPr>
        <w:instrText xml:space="preserve"> \* MERGEFORMAT </w:instrText>
      </w:r>
      <w:r w:rsidR="00DC6129" w:rsidRPr="00DC6129">
        <w:rPr>
          <w:rFonts w:ascii="Segoe UI" w:hAnsi="Segoe UI" w:cs="Segoe UI"/>
          <w:sz w:val="22"/>
          <w:szCs w:val="22"/>
        </w:rPr>
      </w:r>
      <w:r w:rsidR="00DC6129" w:rsidRPr="00DC6129">
        <w:rPr>
          <w:rFonts w:ascii="Segoe UI" w:hAnsi="Segoe UI" w:cs="Segoe UI"/>
          <w:sz w:val="22"/>
          <w:szCs w:val="22"/>
        </w:rPr>
        <w:fldChar w:fldCharType="separate"/>
      </w:r>
      <w:r w:rsidR="00F62478">
        <w:rPr>
          <w:rFonts w:ascii="Segoe UI" w:hAnsi="Segoe UI" w:cs="Segoe UI"/>
          <w:sz w:val="22"/>
          <w:szCs w:val="22"/>
        </w:rPr>
        <w:t>5</w:t>
      </w:r>
      <w:r w:rsidR="00DC6129" w:rsidRPr="00DC6129">
        <w:rPr>
          <w:rFonts w:ascii="Segoe UI" w:hAnsi="Segoe UI" w:cs="Segoe UI"/>
          <w:sz w:val="22"/>
          <w:szCs w:val="22"/>
        </w:rPr>
        <w:fldChar w:fldCharType="end"/>
      </w:r>
      <w:r w:rsidRPr="00DC6129">
        <w:rPr>
          <w:rFonts w:ascii="Segoe UI" w:hAnsi="Segoe UI" w:cs="Segoe UI"/>
          <w:sz w:val="22"/>
          <w:szCs w:val="22"/>
        </w:rPr>
        <w:t xml:space="preserve"> této </w:t>
      </w:r>
      <w:r w:rsidR="00627A19" w:rsidRPr="00DC6129">
        <w:rPr>
          <w:rFonts w:ascii="Segoe UI" w:hAnsi="Segoe UI" w:cs="Segoe UI"/>
          <w:sz w:val="22"/>
          <w:szCs w:val="22"/>
        </w:rPr>
        <w:t>Smlouvy</w:t>
      </w:r>
      <w:r w:rsidRPr="0073201D">
        <w:rPr>
          <w:rFonts w:ascii="Segoe UI" w:hAnsi="Segoe UI" w:cs="Segoe UI"/>
          <w:sz w:val="22"/>
          <w:szCs w:val="22"/>
        </w:rPr>
        <w:t xml:space="preserve">. </w:t>
      </w:r>
    </w:p>
    <w:p w14:paraId="1DFA003D" w14:textId="7715345F" w:rsidR="004C34F5" w:rsidRPr="0073201D" w:rsidRDefault="004C34F5" w:rsidP="000B2143">
      <w:pPr>
        <w:numPr>
          <w:ilvl w:val="1"/>
          <w:numId w:val="10"/>
        </w:numPr>
        <w:tabs>
          <w:tab w:val="num" w:pos="567"/>
        </w:tabs>
        <w:spacing w:after="120" w:line="276" w:lineRule="auto"/>
        <w:ind w:left="425" w:hanging="425"/>
        <w:jc w:val="both"/>
        <w:rPr>
          <w:rFonts w:ascii="Segoe UI" w:hAnsi="Segoe UI" w:cs="Segoe UI"/>
          <w:sz w:val="22"/>
          <w:szCs w:val="22"/>
        </w:rPr>
      </w:pPr>
      <w:r w:rsidRPr="0073201D">
        <w:rPr>
          <w:rFonts w:ascii="Segoe UI" w:hAnsi="Segoe UI" w:cs="Segoe UI"/>
          <w:sz w:val="22"/>
          <w:szCs w:val="22"/>
        </w:rPr>
        <w:t xml:space="preserve">Pojmy s velkými počátečními písmeny definované v této </w:t>
      </w:r>
      <w:r w:rsidR="00F52191">
        <w:rPr>
          <w:rFonts w:ascii="Segoe UI" w:hAnsi="Segoe UI" w:cs="Segoe UI"/>
          <w:sz w:val="22"/>
          <w:szCs w:val="22"/>
        </w:rPr>
        <w:t>Smlouvě</w:t>
      </w:r>
      <w:r w:rsidRPr="0073201D">
        <w:rPr>
          <w:rFonts w:ascii="Segoe UI" w:hAnsi="Segoe UI" w:cs="Segoe UI"/>
          <w:sz w:val="22"/>
          <w:szCs w:val="22"/>
        </w:rPr>
        <w:t xml:space="preserve"> mají význam, </w:t>
      </w:r>
      <w:r w:rsidR="009C1E06">
        <w:rPr>
          <w:rFonts w:ascii="Segoe UI" w:hAnsi="Segoe UI" w:cs="Segoe UI"/>
          <w:sz w:val="22"/>
          <w:szCs w:val="22"/>
        </w:rPr>
        <w:br/>
      </w:r>
      <w:r w:rsidRPr="0073201D">
        <w:rPr>
          <w:rFonts w:ascii="Segoe UI" w:hAnsi="Segoe UI" w:cs="Segoe UI"/>
          <w:sz w:val="22"/>
          <w:szCs w:val="22"/>
        </w:rPr>
        <w:t xml:space="preserve">jenž je jim ve </w:t>
      </w:r>
      <w:r w:rsidR="00F52191">
        <w:rPr>
          <w:rFonts w:ascii="Segoe UI" w:hAnsi="Segoe UI" w:cs="Segoe UI"/>
          <w:sz w:val="22"/>
          <w:szCs w:val="22"/>
        </w:rPr>
        <w:t>Smlouvě</w:t>
      </w:r>
      <w:r w:rsidRPr="0073201D">
        <w:rPr>
          <w:rFonts w:ascii="Segoe UI" w:hAnsi="Segoe UI" w:cs="Segoe UI"/>
          <w:sz w:val="22"/>
          <w:szCs w:val="22"/>
        </w:rPr>
        <w:t xml:space="preserve"> připisován. Pro vyloučení jakýchkoliv pochybností se smluvní strany dále dohodly, že:</w:t>
      </w:r>
    </w:p>
    <w:p w14:paraId="1AE7F383" w14:textId="77777777" w:rsidR="004C34F5" w:rsidRPr="0073201D" w:rsidRDefault="004C34F5" w:rsidP="000B2143">
      <w:pPr>
        <w:pStyle w:val="Nadpis2"/>
        <w:keepNext w:val="0"/>
        <w:widowControl w:val="0"/>
        <w:numPr>
          <w:ilvl w:val="0"/>
          <w:numId w:val="11"/>
        </w:numPr>
        <w:spacing w:before="120" w:after="120" w:line="276" w:lineRule="auto"/>
        <w:ind w:left="992" w:hanging="425"/>
        <w:jc w:val="both"/>
        <w:rPr>
          <w:rFonts w:ascii="Segoe UI" w:hAnsi="Segoe UI" w:cs="Segoe UI"/>
          <w:b w:val="0"/>
          <w:i w:val="0"/>
          <w:sz w:val="22"/>
          <w:szCs w:val="22"/>
        </w:rPr>
      </w:pPr>
      <w:bookmarkStart w:id="0" w:name="_Toc335318128"/>
      <w:bookmarkStart w:id="1" w:name="_Toc335318211"/>
      <w:r w:rsidRPr="0073201D">
        <w:rPr>
          <w:rFonts w:ascii="Segoe UI" w:hAnsi="Segoe UI" w:cs="Segoe UI"/>
          <w:b w:val="0"/>
          <w:i w:val="0"/>
          <w:sz w:val="22"/>
          <w:szCs w:val="22"/>
        </w:rPr>
        <w:t xml:space="preserve">v případě jakékoliv nejistoty ohledně výkladu ustanovení </w:t>
      </w:r>
      <w:r w:rsidR="00627A19">
        <w:rPr>
          <w:rFonts w:ascii="Segoe UI" w:hAnsi="Segoe UI" w:cs="Segoe UI"/>
          <w:b w:val="0"/>
          <w:i w:val="0"/>
          <w:sz w:val="22"/>
          <w:szCs w:val="22"/>
          <w:lang w:val="cs-CZ"/>
        </w:rPr>
        <w:t>Smlouvy</w:t>
      </w:r>
      <w:r w:rsidRPr="0073201D">
        <w:rPr>
          <w:rFonts w:ascii="Segoe UI" w:hAnsi="Segoe UI" w:cs="Segoe UI"/>
          <w:b w:val="0"/>
          <w:i w:val="0"/>
          <w:sz w:val="22"/>
          <w:szCs w:val="22"/>
        </w:rPr>
        <w:t xml:space="preserve"> budou tato ustanovení vykládána tak, aby v co nejširší míře zohledňovala účel Veřejné zakázky vyjádřený v zadávací dokumentaci a </w:t>
      </w:r>
      <w:r w:rsidR="00F52191">
        <w:rPr>
          <w:rFonts w:ascii="Segoe UI" w:hAnsi="Segoe UI" w:cs="Segoe UI"/>
          <w:b w:val="0"/>
          <w:i w:val="0"/>
          <w:sz w:val="22"/>
          <w:szCs w:val="22"/>
        </w:rPr>
        <w:t>Smlouvě</w:t>
      </w:r>
      <w:r w:rsidRPr="0073201D">
        <w:rPr>
          <w:rFonts w:ascii="Segoe UI" w:hAnsi="Segoe UI" w:cs="Segoe UI"/>
          <w:b w:val="0"/>
          <w:i w:val="0"/>
          <w:sz w:val="22"/>
          <w:szCs w:val="22"/>
        </w:rPr>
        <w:t>;</w:t>
      </w:r>
      <w:bookmarkEnd w:id="0"/>
      <w:bookmarkEnd w:id="1"/>
    </w:p>
    <w:p w14:paraId="4F75A9C7" w14:textId="722E933B" w:rsidR="007B28D1" w:rsidRDefault="00BE2007" w:rsidP="000B2143">
      <w:pPr>
        <w:numPr>
          <w:ilvl w:val="0"/>
          <w:numId w:val="11"/>
        </w:numPr>
        <w:spacing w:before="120" w:after="120" w:line="276" w:lineRule="auto"/>
        <w:ind w:left="992" w:hanging="425"/>
        <w:jc w:val="both"/>
        <w:rPr>
          <w:rFonts w:ascii="Segoe UI" w:hAnsi="Segoe UI" w:cs="Segoe UI"/>
          <w:sz w:val="22"/>
          <w:szCs w:val="22"/>
        </w:rPr>
      </w:pPr>
      <w:bookmarkStart w:id="2" w:name="_Toc335318130"/>
      <w:bookmarkStart w:id="3" w:name="_Toc335318213"/>
      <w:r w:rsidRPr="0073201D">
        <w:rPr>
          <w:rFonts w:ascii="Segoe UI" w:hAnsi="Segoe UI" w:cs="Segoe UI"/>
          <w:bCs/>
          <w:sz w:val="22"/>
          <w:szCs w:val="22"/>
        </w:rPr>
        <w:t>Zhotovitel</w:t>
      </w:r>
      <w:r w:rsidR="004C34F5" w:rsidRPr="0073201D">
        <w:rPr>
          <w:rFonts w:ascii="Segoe UI" w:hAnsi="Segoe UI" w:cs="Segoe UI"/>
          <w:bCs/>
          <w:sz w:val="22"/>
          <w:szCs w:val="22"/>
        </w:rPr>
        <w:t xml:space="preserve"> je vázán svou nabídkou předloženou </w:t>
      </w:r>
      <w:r w:rsidRPr="0073201D">
        <w:rPr>
          <w:rFonts w:ascii="Segoe UI" w:hAnsi="Segoe UI" w:cs="Segoe UI"/>
          <w:bCs/>
          <w:sz w:val="22"/>
          <w:szCs w:val="22"/>
        </w:rPr>
        <w:t>Objednatel</w:t>
      </w:r>
      <w:r w:rsidR="004C34F5" w:rsidRPr="0073201D">
        <w:rPr>
          <w:rFonts w:ascii="Segoe UI" w:hAnsi="Segoe UI" w:cs="Segoe UI"/>
          <w:bCs/>
          <w:sz w:val="22"/>
          <w:szCs w:val="22"/>
        </w:rPr>
        <w:t xml:space="preserve">i v rámci zadávacího řízení na Veřejnou zakázku, která se pro úpravu vzájemných vztahů vyplývajících </w:t>
      </w:r>
      <w:r w:rsidR="008A1C97">
        <w:rPr>
          <w:rFonts w:ascii="Segoe UI" w:hAnsi="Segoe UI" w:cs="Segoe UI"/>
          <w:bCs/>
          <w:sz w:val="22"/>
          <w:szCs w:val="22"/>
        </w:rPr>
        <w:br/>
      </w:r>
      <w:r w:rsidR="004C34F5" w:rsidRPr="0073201D">
        <w:rPr>
          <w:rFonts w:ascii="Segoe UI" w:hAnsi="Segoe UI" w:cs="Segoe UI"/>
          <w:bCs/>
          <w:sz w:val="22"/>
          <w:szCs w:val="22"/>
        </w:rPr>
        <w:t xml:space="preserve">ze </w:t>
      </w:r>
      <w:r w:rsidR="00627A19">
        <w:rPr>
          <w:rFonts w:ascii="Segoe UI" w:hAnsi="Segoe UI" w:cs="Segoe UI"/>
          <w:bCs/>
          <w:sz w:val="22"/>
          <w:szCs w:val="22"/>
        </w:rPr>
        <w:t>Smlouvy</w:t>
      </w:r>
      <w:r w:rsidR="004C34F5" w:rsidRPr="0073201D">
        <w:rPr>
          <w:rFonts w:ascii="Segoe UI" w:hAnsi="Segoe UI" w:cs="Segoe UI"/>
          <w:bCs/>
          <w:sz w:val="22"/>
          <w:szCs w:val="22"/>
        </w:rPr>
        <w:t xml:space="preserve"> použije subsidiárně</w:t>
      </w:r>
      <w:bookmarkEnd w:id="2"/>
      <w:bookmarkEnd w:id="3"/>
      <w:r w:rsidR="00211018">
        <w:rPr>
          <w:rFonts w:ascii="Segoe UI" w:hAnsi="Segoe UI" w:cs="Segoe UI"/>
          <w:sz w:val="22"/>
          <w:szCs w:val="22"/>
        </w:rPr>
        <w:t>;</w:t>
      </w:r>
    </w:p>
    <w:p w14:paraId="5BC06964" w14:textId="77777777" w:rsidR="00396173" w:rsidRDefault="00211018" w:rsidP="000B2143">
      <w:pPr>
        <w:widowControl w:val="0"/>
        <w:numPr>
          <w:ilvl w:val="0"/>
          <w:numId w:val="11"/>
        </w:numPr>
        <w:spacing w:before="120" w:after="120" w:line="276" w:lineRule="auto"/>
        <w:ind w:left="992" w:hanging="425"/>
        <w:jc w:val="both"/>
        <w:rPr>
          <w:rFonts w:ascii="Segoe UI" w:hAnsi="Segoe UI" w:cs="Segoe UI"/>
          <w:sz w:val="22"/>
          <w:szCs w:val="22"/>
        </w:rPr>
      </w:pPr>
      <w:r>
        <w:rPr>
          <w:rFonts w:ascii="Segoe UI" w:hAnsi="Segoe UI" w:cs="Segoe UI"/>
          <w:sz w:val="22"/>
          <w:szCs w:val="22"/>
        </w:rPr>
        <w:t xml:space="preserve">pokud </w:t>
      </w:r>
      <w:r w:rsidRPr="00211018">
        <w:rPr>
          <w:rFonts w:ascii="Segoe UI" w:hAnsi="Segoe UI" w:cs="Segoe UI"/>
          <w:sz w:val="22"/>
          <w:szCs w:val="22"/>
        </w:rPr>
        <w:t>existuje výkladová nejasnost mezi ustanovením této Smlouvy a jejími přílohami nebo dokumenty, na něž Smlouva odkazuje, má přednost ustanovení této Smlouvy.</w:t>
      </w:r>
    </w:p>
    <w:p w14:paraId="5A186A4C" w14:textId="69A22C11" w:rsidR="006158F1" w:rsidRPr="006158F1" w:rsidRDefault="00D0587B" w:rsidP="000B2143">
      <w:pPr>
        <w:numPr>
          <w:ilvl w:val="1"/>
          <w:numId w:val="10"/>
        </w:numPr>
        <w:tabs>
          <w:tab w:val="num" w:pos="567"/>
        </w:tabs>
        <w:spacing w:after="120" w:line="276" w:lineRule="auto"/>
        <w:ind w:left="425" w:hanging="425"/>
        <w:jc w:val="both"/>
        <w:rPr>
          <w:rFonts w:ascii="Segoe UI" w:hAnsi="Segoe UI" w:cs="Segoe UI"/>
          <w:sz w:val="22"/>
          <w:szCs w:val="22"/>
        </w:rPr>
      </w:pPr>
      <w:r w:rsidRPr="005B7BFA">
        <w:rPr>
          <w:rFonts w:ascii="Segoe UI" w:hAnsi="Segoe UI" w:cs="Segoe UI"/>
          <w:sz w:val="22"/>
          <w:szCs w:val="22"/>
          <w:u w:val="single"/>
        </w:rPr>
        <w:t>Ú</w:t>
      </w:r>
      <w:r w:rsidR="006158F1" w:rsidRPr="005B7BFA">
        <w:rPr>
          <w:rFonts w:ascii="Segoe UI" w:hAnsi="Segoe UI" w:cs="Segoe UI"/>
          <w:sz w:val="22"/>
          <w:szCs w:val="22"/>
          <w:u w:val="single"/>
        </w:rPr>
        <w:t>č</w:t>
      </w:r>
      <w:r w:rsidRPr="005B7BFA">
        <w:rPr>
          <w:rFonts w:ascii="Segoe UI" w:hAnsi="Segoe UI" w:cs="Segoe UI"/>
          <w:sz w:val="22"/>
          <w:szCs w:val="22"/>
          <w:u w:val="single"/>
        </w:rPr>
        <w:t>elem</w:t>
      </w:r>
      <w:r w:rsidRPr="00B34818">
        <w:rPr>
          <w:rFonts w:ascii="Segoe UI" w:hAnsi="Segoe UI" w:cs="Segoe UI"/>
          <w:sz w:val="22"/>
          <w:szCs w:val="22"/>
          <w:u w:val="single"/>
        </w:rPr>
        <w:t xml:space="preserve"> této Smlouvy</w:t>
      </w:r>
      <w:r w:rsidRPr="005B7BFA">
        <w:rPr>
          <w:rFonts w:ascii="Segoe UI" w:hAnsi="Segoe UI" w:cs="Segoe UI"/>
          <w:sz w:val="22"/>
          <w:szCs w:val="22"/>
          <w:u w:val="single"/>
        </w:rPr>
        <w:t xml:space="preserve"> je</w:t>
      </w:r>
      <w:r w:rsidRPr="00D0587B">
        <w:rPr>
          <w:rFonts w:ascii="Segoe UI" w:hAnsi="Segoe UI" w:cs="Segoe UI"/>
          <w:sz w:val="22"/>
          <w:szCs w:val="22"/>
        </w:rPr>
        <w:t xml:space="preserve"> výstavba Sociálně zdravotního komplexu Červený kopec jako zdravotnického zařízení následné péče ve smyslu zákona č. 37</w:t>
      </w:r>
      <w:r w:rsidR="006158F1">
        <w:rPr>
          <w:rFonts w:ascii="Segoe UI" w:hAnsi="Segoe UI" w:cs="Segoe UI"/>
          <w:sz w:val="22"/>
          <w:szCs w:val="22"/>
        </w:rPr>
        <w:t>2</w:t>
      </w:r>
      <w:r w:rsidRPr="00D0587B">
        <w:rPr>
          <w:rFonts w:ascii="Segoe UI" w:hAnsi="Segoe UI" w:cs="Segoe UI"/>
          <w:sz w:val="22"/>
          <w:szCs w:val="22"/>
        </w:rPr>
        <w:t xml:space="preserve">/2011 Sb., </w:t>
      </w:r>
      <w:r w:rsidR="006158F1" w:rsidRPr="006158F1">
        <w:rPr>
          <w:rFonts w:ascii="Segoe UI" w:hAnsi="Segoe UI" w:cs="Segoe UI"/>
          <w:i/>
          <w:iCs/>
          <w:sz w:val="22"/>
          <w:szCs w:val="22"/>
        </w:rPr>
        <w:t>o zdravotních službách a podmínkách jejich poskytování (zákon o zdravotních službách)</w:t>
      </w:r>
      <w:r w:rsidR="006158F1">
        <w:rPr>
          <w:rFonts w:ascii="Segoe UI" w:hAnsi="Segoe UI" w:cs="Segoe UI"/>
          <w:i/>
          <w:iCs/>
          <w:sz w:val="22"/>
          <w:szCs w:val="22"/>
        </w:rPr>
        <w:t>, ve znění pozdějších předpisů</w:t>
      </w:r>
      <w:r w:rsidRPr="00D0587B">
        <w:rPr>
          <w:rFonts w:ascii="Segoe UI" w:hAnsi="Segoe UI" w:cs="Segoe UI"/>
          <w:sz w:val="22"/>
          <w:szCs w:val="22"/>
        </w:rPr>
        <w:t xml:space="preserve"> a vyhlášky č. 92/2012 Sb., o požadavcích na technické a věcné vybavení </w:t>
      </w:r>
      <w:r w:rsidRPr="00D0587B">
        <w:rPr>
          <w:rFonts w:ascii="Segoe UI" w:hAnsi="Segoe UI" w:cs="Segoe UI"/>
          <w:sz w:val="22"/>
          <w:szCs w:val="22"/>
        </w:rPr>
        <w:lastRenderedPageBreak/>
        <w:t>zdravotních zařízení, ve znění pozdějších předpisů.</w:t>
      </w:r>
      <w:r>
        <w:rPr>
          <w:rFonts w:ascii="Segoe UI" w:hAnsi="Segoe UI" w:cs="Segoe UI"/>
          <w:sz w:val="22"/>
          <w:szCs w:val="22"/>
        </w:rPr>
        <w:t xml:space="preserve"> </w:t>
      </w:r>
      <w:r w:rsidRPr="00D0587B">
        <w:rPr>
          <w:rFonts w:ascii="Segoe UI" w:hAnsi="Segoe UI" w:cs="Segoe UI"/>
          <w:sz w:val="22"/>
          <w:szCs w:val="22"/>
        </w:rPr>
        <w:t xml:space="preserve">Bližší specifikace účelu, včetně dispozičního a funkčního řešení </w:t>
      </w:r>
      <w:r>
        <w:rPr>
          <w:rFonts w:ascii="Segoe UI" w:hAnsi="Segoe UI" w:cs="Segoe UI"/>
          <w:sz w:val="22"/>
          <w:szCs w:val="22"/>
        </w:rPr>
        <w:t>S</w:t>
      </w:r>
      <w:r w:rsidRPr="00D0587B">
        <w:rPr>
          <w:rFonts w:ascii="Segoe UI" w:hAnsi="Segoe UI" w:cs="Segoe UI"/>
          <w:sz w:val="22"/>
          <w:szCs w:val="22"/>
        </w:rPr>
        <w:t>tavby, je uvedena v Technické zprávě, která tvoří přílohu této Smlouvy</w:t>
      </w:r>
      <w:r w:rsidR="006158F1">
        <w:rPr>
          <w:rFonts w:ascii="Segoe UI" w:hAnsi="Segoe UI" w:cs="Segoe UI"/>
          <w:sz w:val="22"/>
          <w:szCs w:val="22"/>
        </w:rPr>
        <w:t>.</w:t>
      </w:r>
    </w:p>
    <w:p w14:paraId="6FFF122E" w14:textId="5656C6E0" w:rsidR="00730938" w:rsidRPr="005D41FB" w:rsidRDefault="007575D2"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r w:rsidRPr="005D41FB">
        <w:rPr>
          <w:rFonts w:ascii="Segoe UI" w:eastAsia="Times New Roman" w:hAnsi="Segoe UI" w:cs="Segoe UI"/>
          <w:bCs/>
          <w:caps/>
          <w:sz w:val="22"/>
          <w:szCs w:val="22"/>
          <w:lang w:eastAsia="x-none"/>
        </w:rPr>
        <w:t xml:space="preserve">Předmět </w:t>
      </w:r>
      <w:r w:rsidR="00627A19">
        <w:rPr>
          <w:rFonts w:ascii="Segoe UI" w:eastAsia="Times New Roman" w:hAnsi="Segoe UI" w:cs="Segoe UI"/>
          <w:bCs/>
          <w:caps/>
          <w:sz w:val="22"/>
          <w:szCs w:val="22"/>
          <w:lang w:eastAsia="x-none"/>
        </w:rPr>
        <w:t>Smlouvy</w:t>
      </w:r>
      <w:r w:rsidRPr="005D41FB">
        <w:rPr>
          <w:rFonts w:ascii="Segoe UI" w:eastAsia="Times New Roman" w:hAnsi="Segoe UI" w:cs="Segoe UI"/>
          <w:bCs/>
          <w:caps/>
          <w:sz w:val="22"/>
          <w:szCs w:val="22"/>
          <w:lang w:eastAsia="x-none"/>
        </w:rPr>
        <w:t xml:space="preserve"> </w:t>
      </w:r>
    </w:p>
    <w:p w14:paraId="4D11896E" w14:textId="5AD58C18" w:rsidR="004D0C6B" w:rsidRPr="00E666AC" w:rsidRDefault="004D0C6B" w:rsidP="000B2143">
      <w:pPr>
        <w:widowControl w:val="0"/>
        <w:numPr>
          <w:ilvl w:val="1"/>
          <w:numId w:val="2"/>
        </w:numPr>
        <w:spacing w:after="120" w:line="276" w:lineRule="auto"/>
        <w:ind w:left="426" w:hanging="426"/>
        <w:jc w:val="both"/>
        <w:rPr>
          <w:rFonts w:ascii="Segoe UI" w:hAnsi="Segoe UI" w:cs="Segoe UI"/>
          <w:sz w:val="22"/>
          <w:szCs w:val="22"/>
        </w:rPr>
      </w:pPr>
      <w:r>
        <w:rPr>
          <w:rFonts w:ascii="Segoe UI" w:hAnsi="Segoe UI" w:cs="Segoe UI"/>
          <w:sz w:val="22"/>
          <w:szCs w:val="22"/>
        </w:rPr>
        <w:t xml:space="preserve">Předmětem této Smlouvy je </w:t>
      </w:r>
    </w:p>
    <w:p w14:paraId="5230918A" w14:textId="1063E619" w:rsidR="004D0C6B" w:rsidRDefault="004D0C6B" w:rsidP="000B2143">
      <w:pPr>
        <w:widowControl w:val="0"/>
        <w:numPr>
          <w:ilvl w:val="2"/>
          <w:numId w:val="8"/>
        </w:numPr>
        <w:tabs>
          <w:tab w:val="clear" w:pos="2325"/>
          <w:tab w:val="num" w:pos="993"/>
        </w:tabs>
        <w:spacing w:after="120" w:line="276" w:lineRule="auto"/>
        <w:ind w:left="993" w:hanging="426"/>
        <w:jc w:val="both"/>
        <w:rPr>
          <w:rFonts w:ascii="Segoe UI" w:hAnsi="Segoe UI" w:cs="Segoe UI"/>
          <w:bCs/>
          <w:sz w:val="22"/>
          <w:szCs w:val="22"/>
        </w:rPr>
      </w:pPr>
      <w:r>
        <w:rPr>
          <w:rFonts w:ascii="Segoe UI" w:hAnsi="Segoe UI" w:cs="Segoe UI"/>
          <w:bCs/>
          <w:sz w:val="22"/>
          <w:szCs w:val="22"/>
        </w:rPr>
        <w:t>p</w:t>
      </w:r>
      <w:r w:rsidRPr="004D0C6B">
        <w:rPr>
          <w:rFonts w:ascii="Segoe UI" w:hAnsi="Segoe UI" w:cs="Segoe UI"/>
          <w:bCs/>
          <w:sz w:val="22"/>
          <w:szCs w:val="22"/>
        </w:rPr>
        <w:t>rovedení díla</w:t>
      </w:r>
      <w:r>
        <w:rPr>
          <w:rFonts w:ascii="Segoe UI" w:hAnsi="Segoe UI" w:cs="Segoe UI"/>
          <w:bCs/>
          <w:sz w:val="22"/>
          <w:szCs w:val="22"/>
        </w:rPr>
        <w:t>, kterým je zhotovení Stavby a poskytování záručního plnění k dílu,</w:t>
      </w:r>
    </w:p>
    <w:p w14:paraId="66AB1A01" w14:textId="2D858FD3" w:rsidR="004D0C6B" w:rsidRPr="004D0C6B" w:rsidRDefault="004D0C6B" w:rsidP="000B2143">
      <w:pPr>
        <w:widowControl w:val="0"/>
        <w:numPr>
          <w:ilvl w:val="2"/>
          <w:numId w:val="8"/>
        </w:numPr>
        <w:tabs>
          <w:tab w:val="clear" w:pos="2325"/>
          <w:tab w:val="num" w:pos="993"/>
        </w:tabs>
        <w:spacing w:after="120" w:line="276" w:lineRule="auto"/>
        <w:ind w:left="993" w:hanging="426"/>
        <w:jc w:val="both"/>
        <w:rPr>
          <w:rFonts w:ascii="Segoe UI" w:hAnsi="Segoe UI" w:cs="Segoe UI"/>
          <w:bCs/>
          <w:sz w:val="22"/>
          <w:szCs w:val="22"/>
        </w:rPr>
      </w:pPr>
      <w:r>
        <w:rPr>
          <w:rFonts w:ascii="Segoe UI" w:hAnsi="Segoe UI" w:cs="Segoe UI"/>
          <w:bCs/>
          <w:sz w:val="22"/>
          <w:szCs w:val="22"/>
        </w:rPr>
        <w:t>poskytnutí součinnosti Objednateli při řízení souvisejícím s užíváním Stavby.</w:t>
      </w:r>
    </w:p>
    <w:p w14:paraId="7181C09E" w14:textId="77777777" w:rsidR="00916CB7" w:rsidRPr="007F4046" w:rsidRDefault="00916CB7" w:rsidP="000B2143">
      <w:pPr>
        <w:widowControl w:val="0"/>
        <w:numPr>
          <w:ilvl w:val="1"/>
          <w:numId w:val="2"/>
        </w:numPr>
        <w:spacing w:after="120" w:line="276" w:lineRule="auto"/>
        <w:ind w:left="426" w:hanging="426"/>
        <w:jc w:val="both"/>
        <w:rPr>
          <w:rFonts w:ascii="Segoe UI" w:hAnsi="Segoe UI" w:cs="Segoe UI"/>
          <w:sz w:val="22"/>
          <w:szCs w:val="22"/>
        </w:rPr>
      </w:pPr>
      <w:r w:rsidRPr="007F4046">
        <w:rPr>
          <w:rFonts w:ascii="Segoe UI" w:hAnsi="Segoe UI" w:cs="Segoe UI"/>
          <w:sz w:val="22"/>
          <w:szCs w:val="22"/>
        </w:rPr>
        <w:t>Zhotovení</w:t>
      </w:r>
      <w:r w:rsidR="00E24176" w:rsidRPr="007F4046">
        <w:rPr>
          <w:rFonts w:ascii="Segoe UI" w:hAnsi="Segoe UI" w:cs="Segoe UI"/>
          <w:sz w:val="22"/>
          <w:szCs w:val="22"/>
        </w:rPr>
        <w:t>m</w:t>
      </w:r>
      <w:r w:rsidRPr="007F4046">
        <w:rPr>
          <w:rFonts w:ascii="Segoe UI" w:hAnsi="Segoe UI" w:cs="Segoe UI"/>
          <w:sz w:val="22"/>
          <w:szCs w:val="22"/>
        </w:rPr>
        <w:t xml:space="preserve"> </w:t>
      </w:r>
      <w:r w:rsidR="00D51B30" w:rsidRPr="007F4046">
        <w:rPr>
          <w:rFonts w:ascii="Segoe UI" w:hAnsi="Segoe UI" w:cs="Segoe UI"/>
          <w:sz w:val="22"/>
          <w:szCs w:val="22"/>
        </w:rPr>
        <w:t>Stavby</w:t>
      </w:r>
      <w:r w:rsidRPr="007F4046">
        <w:rPr>
          <w:rFonts w:ascii="Segoe UI" w:hAnsi="Segoe UI" w:cs="Segoe UI"/>
          <w:sz w:val="22"/>
          <w:szCs w:val="22"/>
        </w:rPr>
        <w:t xml:space="preserve"> </w:t>
      </w:r>
      <w:r w:rsidR="00B55B10" w:rsidRPr="007F4046">
        <w:rPr>
          <w:rFonts w:ascii="Segoe UI" w:hAnsi="Segoe UI" w:cs="Segoe UI"/>
          <w:sz w:val="22"/>
          <w:szCs w:val="22"/>
        </w:rPr>
        <w:t>se rozumí</w:t>
      </w:r>
      <w:r w:rsidRPr="007F4046">
        <w:rPr>
          <w:rFonts w:ascii="Segoe UI" w:hAnsi="Segoe UI" w:cs="Segoe UI"/>
          <w:sz w:val="22"/>
          <w:szCs w:val="22"/>
        </w:rPr>
        <w:t xml:space="preserve"> </w:t>
      </w:r>
    </w:p>
    <w:p w14:paraId="19C7722D" w14:textId="44B22F72" w:rsidR="00D447B9" w:rsidRPr="00E2717A" w:rsidRDefault="00B55B10" w:rsidP="000B2143">
      <w:pPr>
        <w:pStyle w:val="OdstavecSmlouvy"/>
        <w:keepLines w:val="0"/>
        <w:widowControl w:val="0"/>
        <w:numPr>
          <w:ilvl w:val="1"/>
          <w:numId w:val="12"/>
        </w:numPr>
        <w:tabs>
          <w:tab w:val="clear" w:pos="426"/>
          <w:tab w:val="clear" w:pos="1701"/>
          <w:tab w:val="left" w:pos="709"/>
        </w:tabs>
        <w:spacing w:line="276" w:lineRule="auto"/>
        <w:ind w:left="714" w:hanging="357"/>
        <w:rPr>
          <w:rFonts w:ascii="Segoe UI" w:hAnsi="Segoe UI" w:cs="Segoe UI"/>
          <w:sz w:val="22"/>
          <w:szCs w:val="22"/>
        </w:rPr>
      </w:pPr>
      <w:r w:rsidRPr="007F4046">
        <w:rPr>
          <w:rFonts w:ascii="Segoe UI" w:hAnsi="Segoe UI" w:cs="Segoe UI"/>
          <w:sz w:val="22"/>
          <w:szCs w:val="22"/>
        </w:rPr>
        <w:t xml:space="preserve">úplné, funkční a bezvadné provedení všech </w:t>
      </w:r>
      <w:r w:rsidR="00EB6224" w:rsidRPr="007F4046">
        <w:rPr>
          <w:rFonts w:ascii="Segoe UI" w:hAnsi="Segoe UI" w:cs="Segoe UI"/>
          <w:sz w:val="22"/>
          <w:szCs w:val="22"/>
        </w:rPr>
        <w:t>stavební</w:t>
      </w:r>
      <w:r w:rsidRPr="007F4046">
        <w:rPr>
          <w:rFonts w:ascii="Segoe UI" w:hAnsi="Segoe UI" w:cs="Segoe UI"/>
          <w:sz w:val="22"/>
          <w:szCs w:val="22"/>
        </w:rPr>
        <w:t xml:space="preserve">ch prací a konstrukcí, včetně dodávek potřebných materiálů a zařízení nezbytných pro řádné dokončení </w:t>
      </w:r>
      <w:r w:rsidR="00D51B30" w:rsidRPr="007F4046">
        <w:rPr>
          <w:rFonts w:ascii="Segoe UI" w:hAnsi="Segoe UI" w:cs="Segoe UI"/>
          <w:sz w:val="22"/>
          <w:szCs w:val="22"/>
        </w:rPr>
        <w:t>Stavby</w:t>
      </w:r>
      <w:r w:rsidRPr="007F4046">
        <w:rPr>
          <w:rFonts w:ascii="Segoe UI" w:hAnsi="Segoe UI" w:cs="Segoe UI"/>
          <w:sz w:val="22"/>
          <w:szCs w:val="22"/>
        </w:rPr>
        <w:t xml:space="preserve">, </w:t>
      </w:r>
      <w:r w:rsidR="008029FB" w:rsidRPr="007F4046">
        <w:rPr>
          <w:rFonts w:ascii="Segoe UI" w:hAnsi="Segoe UI" w:cs="Segoe UI"/>
          <w:sz w:val="22"/>
          <w:szCs w:val="22"/>
        </w:rPr>
        <w:t xml:space="preserve">včetně dodávky, montáže a instalace technologického zařízení, </w:t>
      </w:r>
      <w:r w:rsidRPr="007F4046">
        <w:rPr>
          <w:rFonts w:ascii="Segoe UI" w:hAnsi="Segoe UI" w:cs="Segoe UI"/>
          <w:sz w:val="22"/>
          <w:szCs w:val="22"/>
        </w:rPr>
        <w:t xml:space="preserve">provedení všech činností souvisejících s dodávkou stavebních prací a konstrukcí, jejichž provedení </w:t>
      </w:r>
      <w:r w:rsidR="00B34818">
        <w:rPr>
          <w:rFonts w:ascii="Segoe UI" w:hAnsi="Segoe UI" w:cs="Segoe UI"/>
          <w:sz w:val="22"/>
          <w:szCs w:val="22"/>
        </w:rPr>
        <w:br/>
      </w:r>
      <w:r w:rsidRPr="007F4046">
        <w:rPr>
          <w:rFonts w:ascii="Segoe UI" w:hAnsi="Segoe UI" w:cs="Segoe UI"/>
          <w:sz w:val="22"/>
          <w:szCs w:val="22"/>
        </w:rPr>
        <w:t xml:space="preserve">je nezbytné pro řádné dokončení </w:t>
      </w:r>
      <w:r w:rsidR="00D51B30" w:rsidRPr="007F4046">
        <w:rPr>
          <w:rFonts w:ascii="Segoe UI" w:hAnsi="Segoe UI" w:cs="Segoe UI"/>
          <w:sz w:val="22"/>
          <w:szCs w:val="22"/>
        </w:rPr>
        <w:t>Stavby</w:t>
      </w:r>
      <w:r w:rsidR="005E76B5" w:rsidRPr="007F4046">
        <w:rPr>
          <w:rFonts w:ascii="Segoe UI" w:hAnsi="Segoe UI" w:cs="Segoe UI"/>
          <w:sz w:val="22"/>
          <w:szCs w:val="22"/>
        </w:rPr>
        <w:t>,</w:t>
      </w:r>
      <w:r w:rsidRPr="007F4046">
        <w:rPr>
          <w:rFonts w:ascii="Segoe UI" w:hAnsi="Segoe UI" w:cs="Segoe UI"/>
          <w:sz w:val="22"/>
          <w:szCs w:val="22"/>
        </w:rPr>
        <w:t xml:space="preserve"> např. zařízení </w:t>
      </w:r>
      <w:r w:rsidR="001B424B" w:rsidRPr="007F4046">
        <w:rPr>
          <w:rFonts w:ascii="Segoe UI" w:hAnsi="Segoe UI" w:cs="Segoe UI"/>
          <w:sz w:val="22"/>
          <w:szCs w:val="22"/>
        </w:rPr>
        <w:t>s</w:t>
      </w:r>
      <w:r w:rsidR="00A51482" w:rsidRPr="007F4046">
        <w:rPr>
          <w:rFonts w:ascii="Segoe UI" w:hAnsi="Segoe UI" w:cs="Segoe UI"/>
          <w:sz w:val="22"/>
          <w:szCs w:val="22"/>
        </w:rPr>
        <w:t>taveniště</w:t>
      </w:r>
      <w:r w:rsidR="001B424B" w:rsidRPr="007F4046">
        <w:rPr>
          <w:rFonts w:ascii="Segoe UI" w:hAnsi="Segoe UI" w:cs="Segoe UI"/>
          <w:sz w:val="22"/>
          <w:szCs w:val="22"/>
        </w:rPr>
        <w:t xml:space="preserve">, jakožto místa, </w:t>
      </w:r>
      <w:r w:rsidR="00B34818">
        <w:rPr>
          <w:rFonts w:ascii="Segoe UI" w:hAnsi="Segoe UI" w:cs="Segoe UI"/>
          <w:sz w:val="22"/>
          <w:szCs w:val="22"/>
        </w:rPr>
        <w:br/>
      </w:r>
      <w:r w:rsidR="001B424B" w:rsidRPr="007F4046">
        <w:rPr>
          <w:rFonts w:ascii="Segoe UI" w:hAnsi="Segoe UI" w:cs="Segoe UI"/>
          <w:sz w:val="22"/>
          <w:szCs w:val="22"/>
        </w:rPr>
        <w:t>kde bude Stavba prováděna (dále jen „</w:t>
      </w:r>
      <w:r w:rsidR="001B424B" w:rsidRPr="007F4046">
        <w:rPr>
          <w:rFonts w:ascii="Segoe UI" w:hAnsi="Segoe UI" w:cs="Segoe UI"/>
          <w:b/>
          <w:i/>
          <w:sz w:val="22"/>
          <w:szCs w:val="22"/>
        </w:rPr>
        <w:t>Staveniště</w:t>
      </w:r>
      <w:r w:rsidR="001B424B" w:rsidRPr="007F4046">
        <w:rPr>
          <w:rFonts w:ascii="Segoe UI" w:hAnsi="Segoe UI" w:cs="Segoe UI"/>
          <w:sz w:val="22"/>
          <w:szCs w:val="22"/>
        </w:rPr>
        <w:t>“)</w:t>
      </w:r>
      <w:r w:rsidRPr="007F4046">
        <w:rPr>
          <w:rFonts w:ascii="Segoe UI" w:hAnsi="Segoe UI" w:cs="Segoe UI"/>
          <w:sz w:val="22"/>
          <w:szCs w:val="22"/>
        </w:rPr>
        <w:t xml:space="preserve">, bezpečnostní opatření, včetně koordinační a kompletační činnosti celé </w:t>
      </w:r>
      <w:r w:rsidR="00D51B30" w:rsidRPr="007F4046">
        <w:rPr>
          <w:rFonts w:ascii="Segoe UI" w:hAnsi="Segoe UI" w:cs="Segoe UI"/>
          <w:sz w:val="22"/>
          <w:szCs w:val="22"/>
        </w:rPr>
        <w:t>Stavby</w:t>
      </w:r>
      <w:r w:rsidRPr="007F4046">
        <w:rPr>
          <w:rFonts w:ascii="Segoe UI" w:hAnsi="Segoe UI" w:cs="Segoe UI"/>
          <w:sz w:val="22"/>
          <w:szCs w:val="22"/>
        </w:rPr>
        <w:t xml:space="preserve">. Rozsah </w:t>
      </w:r>
      <w:r w:rsidR="00D51B30" w:rsidRPr="007F4046">
        <w:rPr>
          <w:rFonts w:ascii="Segoe UI" w:hAnsi="Segoe UI" w:cs="Segoe UI"/>
          <w:sz w:val="22"/>
          <w:szCs w:val="22"/>
        </w:rPr>
        <w:t>Stavby</w:t>
      </w:r>
      <w:r w:rsidRPr="007F4046">
        <w:rPr>
          <w:rFonts w:ascii="Segoe UI" w:hAnsi="Segoe UI" w:cs="Segoe UI"/>
          <w:sz w:val="22"/>
          <w:szCs w:val="22"/>
        </w:rPr>
        <w:t xml:space="preserve"> je vymezen projektovou dokumentací pro prov</w:t>
      </w:r>
      <w:r w:rsidR="00646ED3" w:rsidRPr="007F4046">
        <w:rPr>
          <w:rFonts w:ascii="Segoe UI" w:hAnsi="Segoe UI" w:cs="Segoe UI"/>
          <w:sz w:val="22"/>
          <w:szCs w:val="22"/>
        </w:rPr>
        <w:t>á</w:t>
      </w:r>
      <w:r w:rsidRPr="007F4046">
        <w:rPr>
          <w:rFonts w:ascii="Segoe UI" w:hAnsi="Segoe UI" w:cs="Segoe UI"/>
          <w:sz w:val="22"/>
          <w:szCs w:val="22"/>
        </w:rPr>
        <w:t>d</w:t>
      </w:r>
      <w:r w:rsidR="00646ED3" w:rsidRPr="007F4046">
        <w:rPr>
          <w:rFonts w:ascii="Segoe UI" w:hAnsi="Segoe UI" w:cs="Segoe UI"/>
          <w:sz w:val="22"/>
          <w:szCs w:val="22"/>
        </w:rPr>
        <w:t>ě</w:t>
      </w:r>
      <w:r w:rsidRPr="007F4046">
        <w:rPr>
          <w:rFonts w:ascii="Segoe UI" w:hAnsi="Segoe UI" w:cs="Segoe UI"/>
          <w:sz w:val="22"/>
          <w:szCs w:val="22"/>
        </w:rPr>
        <w:t xml:space="preserve">ní </w:t>
      </w:r>
      <w:r w:rsidR="00D51B30" w:rsidRPr="007F4046">
        <w:rPr>
          <w:rFonts w:ascii="Segoe UI" w:hAnsi="Segoe UI" w:cs="Segoe UI"/>
          <w:sz w:val="22"/>
          <w:szCs w:val="22"/>
        </w:rPr>
        <w:t>Stavby</w:t>
      </w:r>
      <w:r w:rsidRPr="007F4046">
        <w:rPr>
          <w:rFonts w:ascii="Segoe UI" w:hAnsi="Segoe UI" w:cs="Segoe UI"/>
          <w:sz w:val="22"/>
          <w:szCs w:val="22"/>
        </w:rPr>
        <w:t xml:space="preserve"> (dále jen „</w:t>
      </w:r>
      <w:r w:rsidR="0085581E" w:rsidRPr="007F4046">
        <w:rPr>
          <w:rFonts w:ascii="Segoe UI" w:hAnsi="Segoe UI" w:cs="Segoe UI"/>
          <w:b/>
          <w:i/>
          <w:sz w:val="22"/>
          <w:szCs w:val="22"/>
        </w:rPr>
        <w:t>Projektová dokumentace</w:t>
      </w:r>
      <w:r w:rsidRPr="007F4046">
        <w:rPr>
          <w:rFonts w:ascii="Segoe UI" w:hAnsi="Segoe UI" w:cs="Segoe UI"/>
          <w:sz w:val="22"/>
          <w:szCs w:val="22"/>
        </w:rPr>
        <w:t>“), kter</w:t>
      </w:r>
      <w:r w:rsidR="0085581E" w:rsidRPr="007F4046">
        <w:rPr>
          <w:rFonts w:ascii="Segoe UI" w:hAnsi="Segoe UI" w:cs="Segoe UI"/>
          <w:sz w:val="22"/>
          <w:szCs w:val="22"/>
        </w:rPr>
        <w:t xml:space="preserve">á byla zpracována </w:t>
      </w:r>
      <w:r w:rsidR="00E2717A">
        <w:rPr>
          <w:rFonts w:ascii="Segoe UI" w:hAnsi="Segoe UI" w:cs="Segoe UI"/>
          <w:sz w:val="22"/>
          <w:szCs w:val="22"/>
        </w:rPr>
        <w:t xml:space="preserve">společností </w:t>
      </w:r>
      <w:r w:rsidR="00C160A7">
        <w:rPr>
          <w:rFonts w:ascii="Segoe UI" w:hAnsi="Segoe UI" w:cs="Segoe UI"/>
          <w:sz w:val="22"/>
          <w:szCs w:val="22"/>
        </w:rPr>
        <w:t>RANGHERKA 5</w:t>
      </w:r>
      <w:r w:rsidR="00E2717A" w:rsidRPr="00E2717A">
        <w:rPr>
          <w:rFonts w:ascii="Segoe UI" w:hAnsi="Segoe UI" w:cs="Segoe UI"/>
          <w:sz w:val="22"/>
          <w:szCs w:val="22"/>
        </w:rPr>
        <w:t xml:space="preserve"> s.r.o.</w:t>
      </w:r>
      <w:r w:rsidR="00E2717A">
        <w:rPr>
          <w:rFonts w:ascii="Segoe UI" w:hAnsi="Segoe UI" w:cs="Segoe UI"/>
          <w:sz w:val="22"/>
          <w:szCs w:val="22"/>
        </w:rPr>
        <w:t xml:space="preserve">, se sídlem </w:t>
      </w:r>
      <w:r w:rsidR="00E2717A" w:rsidRPr="00E2717A">
        <w:rPr>
          <w:rFonts w:ascii="Segoe UI" w:hAnsi="Segoe UI" w:cs="Segoe UI"/>
          <w:sz w:val="22"/>
          <w:szCs w:val="22"/>
        </w:rPr>
        <w:t xml:space="preserve">Karlova </w:t>
      </w:r>
      <w:r w:rsidR="00C160A7">
        <w:rPr>
          <w:rFonts w:ascii="Segoe UI" w:hAnsi="Segoe UI" w:cs="Segoe UI"/>
          <w:sz w:val="22"/>
          <w:szCs w:val="22"/>
        </w:rPr>
        <w:t>28. pluku 464/39</w:t>
      </w:r>
      <w:r w:rsidR="00E2717A" w:rsidRPr="00E2717A">
        <w:rPr>
          <w:rFonts w:ascii="Segoe UI" w:hAnsi="Segoe UI" w:cs="Segoe UI"/>
          <w:sz w:val="22"/>
          <w:szCs w:val="22"/>
        </w:rPr>
        <w:t xml:space="preserve">, </w:t>
      </w:r>
      <w:r w:rsidR="00C160A7">
        <w:rPr>
          <w:rFonts w:ascii="Segoe UI" w:hAnsi="Segoe UI" w:cs="Segoe UI"/>
          <w:sz w:val="22"/>
          <w:szCs w:val="22"/>
        </w:rPr>
        <w:t>Vršovice</w:t>
      </w:r>
      <w:r w:rsidR="00E2717A" w:rsidRPr="00E2717A">
        <w:rPr>
          <w:rFonts w:ascii="Segoe UI" w:hAnsi="Segoe UI" w:cs="Segoe UI"/>
          <w:sz w:val="22"/>
          <w:szCs w:val="22"/>
        </w:rPr>
        <w:t xml:space="preserve">, </w:t>
      </w:r>
      <w:r w:rsidR="00B630C5">
        <w:rPr>
          <w:rFonts w:ascii="Segoe UI" w:hAnsi="Segoe UI" w:cs="Segoe UI"/>
          <w:sz w:val="22"/>
          <w:szCs w:val="22"/>
        </w:rPr>
        <w:t>100 00 Praha 10</w:t>
      </w:r>
      <w:r w:rsidR="00E2717A">
        <w:rPr>
          <w:rFonts w:ascii="Segoe UI" w:hAnsi="Segoe UI" w:cs="Segoe UI"/>
          <w:sz w:val="22"/>
          <w:szCs w:val="22"/>
        </w:rPr>
        <w:t xml:space="preserve">, IČO </w:t>
      </w:r>
      <w:r w:rsidR="00B630C5">
        <w:rPr>
          <w:rFonts w:ascii="Segoe UI" w:hAnsi="Segoe UI" w:cs="Segoe UI"/>
          <w:sz w:val="22"/>
          <w:szCs w:val="22"/>
        </w:rPr>
        <w:t>05971985</w:t>
      </w:r>
      <w:r w:rsidR="00462D0C" w:rsidRPr="00E2717A">
        <w:rPr>
          <w:rFonts w:ascii="Segoe UI" w:hAnsi="Segoe UI" w:cs="Segoe UI"/>
          <w:sz w:val="22"/>
          <w:szCs w:val="22"/>
        </w:rPr>
        <w:t>,</w:t>
      </w:r>
      <w:r w:rsidR="005C4F28" w:rsidRPr="00E2717A">
        <w:rPr>
          <w:rFonts w:ascii="Segoe UI" w:hAnsi="Segoe UI" w:cs="Segoe UI"/>
          <w:sz w:val="22"/>
          <w:szCs w:val="22"/>
        </w:rPr>
        <w:t xml:space="preserve"> </w:t>
      </w:r>
      <w:r w:rsidRPr="00E2717A">
        <w:rPr>
          <w:rFonts w:ascii="Segoe UI" w:hAnsi="Segoe UI" w:cs="Segoe UI"/>
          <w:sz w:val="22"/>
          <w:szCs w:val="22"/>
        </w:rPr>
        <w:t xml:space="preserve">a </w:t>
      </w:r>
      <w:r w:rsidR="001D21D1" w:rsidRPr="00E2717A">
        <w:rPr>
          <w:rFonts w:ascii="Segoe UI" w:hAnsi="Segoe UI" w:cs="Segoe UI"/>
          <w:sz w:val="22"/>
          <w:szCs w:val="22"/>
        </w:rPr>
        <w:t>oceněným soupisem stavebních prací</w:t>
      </w:r>
      <w:r w:rsidR="00896201" w:rsidRPr="00E2717A">
        <w:rPr>
          <w:rFonts w:ascii="Segoe UI" w:hAnsi="Segoe UI" w:cs="Segoe UI"/>
          <w:sz w:val="22"/>
          <w:szCs w:val="22"/>
        </w:rPr>
        <w:t>,</w:t>
      </w:r>
      <w:r w:rsidR="001D21D1" w:rsidRPr="00E2717A">
        <w:rPr>
          <w:rFonts w:ascii="Segoe UI" w:hAnsi="Segoe UI" w:cs="Segoe UI"/>
          <w:sz w:val="22"/>
          <w:szCs w:val="22"/>
        </w:rPr>
        <w:t xml:space="preserve"> dodávek a služeb, v</w:t>
      </w:r>
      <w:r w:rsidR="00CC1B76" w:rsidRPr="00E2717A">
        <w:rPr>
          <w:rFonts w:ascii="Segoe UI" w:hAnsi="Segoe UI" w:cs="Segoe UI"/>
          <w:sz w:val="22"/>
          <w:szCs w:val="22"/>
        </w:rPr>
        <w:t> </w:t>
      </w:r>
      <w:r w:rsidR="001D21D1" w:rsidRPr="00E2717A">
        <w:rPr>
          <w:rFonts w:ascii="Segoe UI" w:hAnsi="Segoe UI" w:cs="Segoe UI"/>
          <w:sz w:val="22"/>
          <w:szCs w:val="22"/>
        </w:rPr>
        <w:t>němž jsou Zhotovitelem uvedeny jednotkové ceny u všech položek stavebních prací</w:t>
      </w:r>
      <w:r w:rsidR="00896201" w:rsidRPr="00E2717A">
        <w:rPr>
          <w:rFonts w:ascii="Segoe UI" w:hAnsi="Segoe UI" w:cs="Segoe UI"/>
          <w:sz w:val="22"/>
          <w:szCs w:val="22"/>
        </w:rPr>
        <w:t>,</w:t>
      </w:r>
      <w:r w:rsidR="001D21D1" w:rsidRPr="00E2717A">
        <w:rPr>
          <w:rFonts w:ascii="Segoe UI" w:hAnsi="Segoe UI" w:cs="Segoe UI"/>
          <w:sz w:val="22"/>
          <w:szCs w:val="22"/>
        </w:rPr>
        <w:t xml:space="preserve"> dodávek a služeb a jejich celkové ceny pro Objednatelem vymezené množství</w:t>
      </w:r>
      <w:r w:rsidR="0003170B" w:rsidRPr="00E2717A">
        <w:rPr>
          <w:rFonts w:ascii="Segoe UI" w:hAnsi="Segoe UI" w:cs="Segoe UI"/>
          <w:sz w:val="22"/>
          <w:szCs w:val="22"/>
        </w:rPr>
        <w:t xml:space="preserve"> (dále jen „</w:t>
      </w:r>
      <w:r w:rsidR="00D35BE0" w:rsidRPr="00E2717A">
        <w:rPr>
          <w:rFonts w:ascii="Segoe UI" w:hAnsi="Segoe UI" w:cs="Segoe UI"/>
          <w:b/>
          <w:i/>
          <w:sz w:val="22"/>
          <w:szCs w:val="22"/>
        </w:rPr>
        <w:t>soupis prací</w:t>
      </w:r>
      <w:r w:rsidR="0003170B" w:rsidRPr="00E2717A">
        <w:rPr>
          <w:rFonts w:ascii="Segoe UI" w:hAnsi="Segoe UI" w:cs="Segoe UI"/>
          <w:sz w:val="22"/>
          <w:szCs w:val="22"/>
        </w:rPr>
        <w:t>“)</w:t>
      </w:r>
      <w:r w:rsidR="0085581E" w:rsidRPr="00E2717A">
        <w:rPr>
          <w:rFonts w:ascii="Segoe UI" w:hAnsi="Segoe UI" w:cs="Segoe UI"/>
          <w:sz w:val="22"/>
          <w:szCs w:val="22"/>
        </w:rPr>
        <w:t xml:space="preserve">, který je přílohou č. 1 této </w:t>
      </w:r>
      <w:r w:rsidR="00627A19" w:rsidRPr="00E2717A">
        <w:rPr>
          <w:rFonts w:ascii="Segoe UI" w:hAnsi="Segoe UI" w:cs="Segoe UI"/>
          <w:sz w:val="22"/>
          <w:szCs w:val="22"/>
        </w:rPr>
        <w:t>Smlouvy</w:t>
      </w:r>
      <w:r w:rsidR="00232A36" w:rsidRPr="00E2717A">
        <w:rPr>
          <w:rFonts w:ascii="Segoe UI" w:hAnsi="Segoe UI" w:cs="Segoe UI"/>
          <w:sz w:val="22"/>
          <w:szCs w:val="22"/>
        </w:rPr>
        <w:t>.</w:t>
      </w:r>
    </w:p>
    <w:p w14:paraId="1373D6BB" w14:textId="6C94A250" w:rsidR="00B55B10" w:rsidRDefault="00B55B10" w:rsidP="000B2143">
      <w:pPr>
        <w:pStyle w:val="OdstavecSmlouvy"/>
        <w:keepLines w:val="0"/>
        <w:widowControl w:val="0"/>
        <w:numPr>
          <w:ilvl w:val="1"/>
          <w:numId w:val="12"/>
        </w:numPr>
        <w:tabs>
          <w:tab w:val="clear" w:pos="426"/>
          <w:tab w:val="clear" w:pos="1701"/>
          <w:tab w:val="left" w:pos="709"/>
        </w:tabs>
        <w:spacing w:line="276" w:lineRule="auto"/>
        <w:ind w:left="714" w:hanging="357"/>
        <w:rPr>
          <w:rFonts w:ascii="Segoe UI" w:hAnsi="Segoe UI" w:cs="Segoe UI"/>
          <w:sz w:val="22"/>
          <w:szCs w:val="22"/>
        </w:rPr>
      </w:pPr>
      <w:r w:rsidRPr="007F4046">
        <w:rPr>
          <w:rFonts w:ascii="Segoe UI" w:hAnsi="Segoe UI" w:cs="Segoe UI"/>
          <w:sz w:val="22"/>
          <w:szCs w:val="22"/>
        </w:rPr>
        <w:t xml:space="preserve">vypracování dokumentace skutečného provedení </w:t>
      </w:r>
      <w:r w:rsidR="00D51B30" w:rsidRPr="007F4046">
        <w:rPr>
          <w:rFonts w:ascii="Segoe UI" w:hAnsi="Segoe UI" w:cs="Segoe UI"/>
          <w:sz w:val="22"/>
          <w:szCs w:val="22"/>
        </w:rPr>
        <w:t>Stavby</w:t>
      </w:r>
      <w:r w:rsidR="00D51B5D" w:rsidRPr="007F4046">
        <w:rPr>
          <w:rFonts w:ascii="Segoe UI" w:hAnsi="Segoe UI" w:cs="Segoe UI"/>
          <w:sz w:val="22"/>
          <w:szCs w:val="22"/>
        </w:rPr>
        <w:t xml:space="preserve"> (dále jen „</w:t>
      </w:r>
      <w:r w:rsidR="00D51B5D" w:rsidRPr="007F4046">
        <w:rPr>
          <w:rFonts w:ascii="Segoe UI" w:hAnsi="Segoe UI" w:cs="Segoe UI"/>
          <w:b/>
          <w:i/>
          <w:sz w:val="22"/>
          <w:szCs w:val="22"/>
        </w:rPr>
        <w:t>DSPS</w:t>
      </w:r>
      <w:r w:rsidR="00D51B5D" w:rsidRPr="007F4046">
        <w:rPr>
          <w:rFonts w:ascii="Segoe UI" w:hAnsi="Segoe UI" w:cs="Segoe UI"/>
          <w:sz w:val="22"/>
          <w:szCs w:val="22"/>
        </w:rPr>
        <w:t>“)</w:t>
      </w:r>
      <w:r w:rsidR="00E2717A">
        <w:rPr>
          <w:rFonts w:ascii="Segoe UI" w:hAnsi="Segoe UI" w:cs="Segoe UI"/>
          <w:sz w:val="22"/>
          <w:szCs w:val="22"/>
        </w:rPr>
        <w:t>,</w:t>
      </w:r>
    </w:p>
    <w:p w14:paraId="7E8B30F9" w14:textId="41D8E490" w:rsidR="00E2717A" w:rsidRDefault="00E2717A" w:rsidP="000B2143">
      <w:pPr>
        <w:pStyle w:val="OdstavecSmlouvy"/>
        <w:keepLines w:val="0"/>
        <w:widowControl w:val="0"/>
        <w:numPr>
          <w:ilvl w:val="1"/>
          <w:numId w:val="12"/>
        </w:numPr>
        <w:tabs>
          <w:tab w:val="clear" w:pos="426"/>
          <w:tab w:val="clear" w:pos="1701"/>
          <w:tab w:val="left" w:pos="709"/>
        </w:tabs>
        <w:spacing w:line="276" w:lineRule="auto"/>
        <w:ind w:left="714" w:hanging="357"/>
        <w:rPr>
          <w:rFonts w:ascii="Segoe UI" w:hAnsi="Segoe UI" w:cs="Segoe UI"/>
          <w:sz w:val="22"/>
          <w:szCs w:val="22"/>
        </w:rPr>
      </w:pPr>
      <w:r>
        <w:rPr>
          <w:rFonts w:ascii="Segoe UI" w:hAnsi="Segoe UI" w:cs="Segoe UI"/>
          <w:sz w:val="22"/>
          <w:szCs w:val="22"/>
        </w:rPr>
        <w:t>ge</w:t>
      </w:r>
      <w:r w:rsidRPr="00E2717A">
        <w:rPr>
          <w:rFonts w:ascii="Segoe UI" w:hAnsi="Segoe UI" w:cs="Segoe UI"/>
          <w:sz w:val="22"/>
          <w:szCs w:val="22"/>
        </w:rPr>
        <w:t>odetické</w:t>
      </w:r>
      <w:r>
        <w:rPr>
          <w:rFonts w:ascii="Segoe UI" w:hAnsi="Segoe UI" w:cs="Segoe UI"/>
          <w:sz w:val="22"/>
          <w:szCs w:val="22"/>
        </w:rPr>
        <w:t xml:space="preserve"> </w:t>
      </w:r>
      <w:r w:rsidRPr="00E2717A">
        <w:rPr>
          <w:rFonts w:ascii="Segoe UI" w:hAnsi="Segoe UI" w:cs="Segoe UI"/>
          <w:sz w:val="22"/>
          <w:szCs w:val="22"/>
        </w:rPr>
        <w:t>zaměření Stavby a</w:t>
      </w:r>
    </w:p>
    <w:p w14:paraId="013D12B7" w14:textId="524E30E0" w:rsidR="00E2717A" w:rsidRPr="007F4046" w:rsidRDefault="00E2717A" w:rsidP="000B2143">
      <w:pPr>
        <w:pStyle w:val="OdstavecSmlouvy"/>
        <w:keepLines w:val="0"/>
        <w:widowControl w:val="0"/>
        <w:numPr>
          <w:ilvl w:val="1"/>
          <w:numId w:val="12"/>
        </w:numPr>
        <w:tabs>
          <w:tab w:val="clear" w:pos="426"/>
          <w:tab w:val="clear" w:pos="1701"/>
          <w:tab w:val="left" w:pos="709"/>
        </w:tabs>
        <w:spacing w:line="276" w:lineRule="auto"/>
        <w:ind w:left="714" w:hanging="357"/>
        <w:rPr>
          <w:rFonts w:ascii="Segoe UI" w:hAnsi="Segoe UI" w:cs="Segoe UI"/>
          <w:sz w:val="22"/>
          <w:szCs w:val="22"/>
        </w:rPr>
      </w:pPr>
      <w:r>
        <w:rPr>
          <w:rFonts w:ascii="Segoe UI" w:hAnsi="Segoe UI" w:cs="Segoe UI"/>
          <w:sz w:val="22"/>
          <w:szCs w:val="22"/>
        </w:rPr>
        <w:t xml:space="preserve">zpracování </w:t>
      </w:r>
      <w:r w:rsidRPr="00E2717A">
        <w:rPr>
          <w:rFonts w:ascii="Segoe UI" w:hAnsi="Segoe UI" w:cs="Segoe UI"/>
          <w:sz w:val="22"/>
          <w:szCs w:val="22"/>
        </w:rPr>
        <w:t>geometrického plánu pro vklad Stavby do katastru nemovitostí, bude-li nezbytné a Objednatel o to požádá.</w:t>
      </w:r>
    </w:p>
    <w:p w14:paraId="6DD110EE" w14:textId="77777777" w:rsidR="00E24176" w:rsidRPr="00337B53" w:rsidRDefault="00E24176" w:rsidP="000B2143">
      <w:pPr>
        <w:widowControl w:val="0"/>
        <w:numPr>
          <w:ilvl w:val="1"/>
          <w:numId w:val="2"/>
        </w:numPr>
        <w:spacing w:after="120" w:line="276" w:lineRule="auto"/>
        <w:ind w:left="426" w:hanging="426"/>
        <w:jc w:val="both"/>
        <w:rPr>
          <w:rFonts w:ascii="Segoe UI" w:hAnsi="Segoe UI" w:cs="Segoe UI"/>
          <w:sz w:val="22"/>
          <w:szCs w:val="22"/>
        </w:rPr>
      </w:pPr>
      <w:r w:rsidRPr="00337B53">
        <w:rPr>
          <w:rFonts w:ascii="Segoe UI" w:hAnsi="Segoe UI" w:cs="Segoe UI"/>
          <w:sz w:val="22"/>
          <w:szCs w:val="22"/>
        </w:rPr>
        <w:t xml:space="preserve">Zhotovení </w:t>
      </w:r>
      <w:r w:rsidR="00D51B30" w:rsidRPr="00337B53">
        <w:rPr>
          <w:rFonts w:ascii="Segoe UI" w:hAnsi="Segoe UI" w:cs="Segoe UI"/>
          <w:sz w:val="22"/>
          <w:szCs w:val="22"/>
        </w:rPr>
        <w:t>Stavby</w:t>
      </w:r>
      <w:r w:rsidRPr="00337B53">
        <w:rPr>
          <w:rFonts w:ascii="Segoe UI" w:hAnsi="Segoe UI" w:cs="Segoe UI"/>
          <w:sz w:val="22"/>
          <w:szCs w:val="22"/>
        </w:rPr>
        <w:t xml:space="preserve"> zároveň zahrnuje i následující práce a činnosti: </w:t>
      </w:r>
    </w:p>
    <w:p w14:paraId="088375DF" w14:textId="74D82AEF" w:rsidR="007726DA" w:rsidRDefault="007246BD" w:rsidP="000B2143">
      <w:pPr>
        <w:widowControl w:val="0"/>
        <w:numPr>
          <w:ilvl w:val="2"/>
          <w:numId w:val="6"/>
        </w:numPr>
        <w:tabs>
          <w:tab w:val="clear" w:pos="2325"/>
          <w:tab w:val="num" w:pos="993"/>
        </w:tabs>
        <w:spacing w:after="120" w:line="276" w:lineRule="auto"/>
        <w:ind w:left="993" w:hanging="426"/>
        <w:jc w:val="both"/>
        <w:rPr>
          <w:rFonts w:ascii="Segoe UI" w:hAnsi="Segoe UI" w:cs="Segoe UI"/>
          <w:sz w:val="22"/>
          <w:szCs w:val="22"/>
        </w:rPr>
      </w:pPr>
      <w:r w:rsidRPr="00337B53">
        <w:rPr>
          <w:rFonts w:ascii="Segoe UI" w:hAnsi="Segoe UI" w:cs="Segoe UI"/>
          <w:sz w:val="22"/>
          <w:szCs w:val="22"/>
        </w:rPr>
        <w:t xml:space="preserve">zpracování </w:t>
      </w:r>
      <w:r w:rsidR="002B5528" w:rsidRPr="00337B53">
        <w:rPr>
          <w:rFonts w:ascii="Segoe UI" w:hAnsi="Segoe UI" w:cs="Segoe UI"/>
          <w:sz w:val="22"/>
          <w:szCs w:val="22"/>
        </w:rPr>
        <w:t xml:space="preserve">věcného </w:t>
      </w:r>
      <w:r w:rsidRPr="00337B53">
        <w:rPr>
          <w:rFonts w:ascii="Segoe UI" w:hAnsi="Segoe UI" w:cs="Segoe UI"/>
          <w:sz w:val="22"/>
          <w:szCs w:val="22"/>
        </w:rPr>
        <w:t xml:space="preserve">harmonogramu realizace </w:t>
      </w:r>
      <w:r w:rsidR="00D51B30" w:rsidRPr="00337B53">
        <w:rPr>
          <w:rFonts w:ascii="Segoe UI" w:hAnsi="Segoe UI" w:cs="Segoe UI"/>
          <w:sz w:val="22"/>
          <w:szCs w:val="22"/>
        </w:rPr>
        <w:t>Stavby</w:t>
      </w:r>
      <w:r w:rsidRPr="00337B53">
        <w:rPr>
          <w:rFonts w:ascii="Segoe UI" w:hAnsi="Segoe UI" w:cs="Segoe UI"/>
          <w:sz w:val="22"/>
          <w:szCs w:val="22"/>
        </w:rPr>
        <w:t xml:space="preserve"> </w:t>
      </w:r>
      <w:r w:rsidR="004D3EE5" w:rsidRPr="00337B53">
        <w:rPr>
          <w:rFonts w:ascii="Segoe UI" w:hAnsi="Segoe UI" w:cs="Segoe UI"/>
          <w:sz w:val="22"/>
          <w:szCs w:val="22"/>
        </w:rPr>
        <w:t>(dále jen „</w:t>
      </w:r>
      <w:r w:rsidR="004D3EE5" w:rsidRPr="00337B53">
        <w:rPr>
          <w:rFonts w:ascii="Segoe UI" w:hAnsi="Segoe UI" w:cs="Segoe UI"/>
          <w:b/>
          <w:i/>
          <w:sz w:val="22"/>
          <w:szCs w:val="22"/>
        </w:rPr>
        <w:t>Harmonogram</w:t>
      </w:r>
      <w:r w:rsidR="004D3EE5" w:rsidRPr="00337B53">
        <w:rPr>
          <w:rFonts w:ascii="Segoe UI" w:hAnsi="Segoe UI" w:cs="Segoe UI"/>
          <w:sz w:val="22"/>
          <w:szCs w:val="22"/>
        </w:rPr>
        <w:t xml:space="preserve">“) </w:t>
      </w:r>
      <w:r w:rsidR="00B34818">
        <w:rPr>
          <w:rFonts w:ascii="Segoe UI" w:hAnsi="Segoe UI" w:cs="Segoe UI"/>
          <w:sz w:val="22"/>
          <w:szCs w:val="22"/>
        </w:rPr>
        <w:br/>
      </w:r>
      <w:r w:rsidRPr="00337B53">
        <w:rPr>
          <w:rFonts w:ascii="Segoe UI" w:hAnsi="Segoe UI" w:cs="Segoe UI"/>
          <w:sz w:val="22"/>
          <w:szCs w:val="22"/>
        </w:rPr>
        <w:t xml:space="preserve">a jeho předložení </w:t>
      </w:r>
      <w:r w:rsidR="00BE2007" w:rsidRPr="00337B53">
        <w:rPr>
          <w:rFonts w:ascii="Segoe UI" w:hAnsi="Segoe UI" w:cs="Segoe UI"/>
          <w:sz w:val="22"/>
          <w:szCs w:val="22"/>
        </w:rPr>
        <w:t>Objednatel</w:t>
      </w:r>
      <w:r w:rsidR="007E16CE" w:rsidRPr="00337B53">
        <w:rPr>
          <w:rFonts w:ascii="Segoe UI" w:hAnsi="Segoe UI" w:cs="Segoe UI"/>
          <w:sz w:val="22"/>
          <w:szCs w:val="22"/>
        </w:rPr>
        <w:t xml:space="preserve">i </w:t>
      </w:r>
      <w:r w:rsidR="002321DC" w:rsidRPr="00337B53">
        <w:rPr>
          <w:rFonts w:ascii="Segoe UI" w:hAnsi="Segoe UI" w:cs="Segoe UI"/>
          <w:sz w:val="22"/>
          <w:szCs w:val="22"/>
        </w:rPr>
        <w:t>k </w:t>
      </w:r>
      <w:r w:rsidR="0095711F" w:rsidRPr="00337B53">
        <w:rPr>
          <w:rFonts w:ascii="Segoe UI" w:hAnsi="Segoe UI" w:cs="Segoe UI"/>
          <w:sz w:val="22"/>
          <w:szCs w:val="22"/>
        </w:rPr>
        <w:t>seznámení; pokud Objednatel nebo TDI zjistí v Harmonogramu údaje v</w:t>
      </w:r>
      <w:r w:rsidR="007E16CE" w:rsidRPr="00337B53">
        <w:rPr>
          <w:rFonts w:ascii="Segoe UI" w:hAnsi="Segoe UI" w:cs="Segoe UI"/>
          <w:sz w:val="22"/>
          <w:szCs w:val="22"/>
        </w:rPr>
        <w:t>zbuzující důvodnou pochybnost o </w:t>
      </w:r>
      <w:r w:rsidR="0095711F" w:rsidRPr="00337B53">
        <w:rPr>
          <w:rFonts w:ascii="Segoe UI" w:hAnsi="Segoe UI" w:cs="Segoe UI"/>
          <w:sz w:val="22"/>
          <w:szCs w:val="22"/>
        </w:rPr>
        <w:t xml:space="preserve">správném zohlednění technických či technologických nároků na řádnou realizaci Stavby, sdělí Zhotoviteli své připomínky; </w:t>
      </w:r>
      <w:r w:rsidR="004D3EE5" w:rsidRPr="00337B53">
        <w:rPr>
          <w:rFonts w:ascii="Segoe UI" w:hAnsi="Segoe UI" w:cs="Segoe UI"/>
          <w:sz w:val="22"/>
          <w:szCs w:val="22"/>
        </w:rPr>
        <w:t xml:space="preserve">Zhotovitel je povinen připomínky Objednatele do Harmonogramu zapracovat nebo upozornit </w:t>
      </w:r>
      <w:r w:rsidR="004843FE" w:rsidRPr="00337B53">
        <w:rPr>
          <w:rFonts w:ascii="Segoe UI" w:hAnsi="Segoe UI" w:cs="Segoe UI"/>
          <w:sz w:val="22"/>
          <w:szCs w:val="22"/>
        </w:rPr>
        <w:t xml:space="preserve">Objednatele </w:t>
      </w:r>
      <w:r w:rsidR="004D3EE5" w:rsidRPr="00337B53">
        <w:rPr>
          <w:rFonts w:ascii="Segoe UI" w:hAnsi="Segoe UI" w:cs="Segoe UI"/>
          <w:sz w:val="22"/>
          <w:szCs w:val="22"/>
        </w:rPr>
        <w:t xml:space="preserve">na nevhodnost připomínek </w:t>
      </w:r>
      <w:r w:rsidR="009F7B9E" w:rsidRPr="00337B53">
        <w:rPr>
          <w:rFonts w:ascii="Segoe UI" w:hAnsi="Segoe UI" w:cs="Segoe UI"/>
          <w:sz w:val="22"/>
          <w:szCs w:val="22"/>
        </w:rPr>
        <w:t xml:space="preserve">Objednatele </w:t>
      </w:r>
      <w:r w:rsidR="004D3EE5" w:rsidRPr="00337B53">
        <w:rPr>
          <w:rFonts w:ascii="Segoe UI" w:hAnsi="Segoe UI" w:cs="Segoe UI"/>
          <w:sz w:val="22"/>
          <w:szCs w:val="22"/>
        </w:rPr>
        <w:t>k úpravě Harmonogramu</w:t>
      </w:r>
      <w:r w:rsidR="00061F8C" w:rsidRPr="00337B53">
        <w:rPr>
          <w:rFonts w:ascii="Segoe UI" w:hAnsi="Segoe UI" w:cs="Segoe UI"/>
          <w:sz w:val="22"/>
          <w:szCs w:val="22"/>
        </w:rPr>
        <w:t xml:space="preserve">. Harmonogram </w:t>
      </w:r>
      <w:r w:rsidR="0095711F" w:rsidRPr="00337B53">
        <w:rPr>
          <w:rFonts w:ascii="Segoe UI" w:hAnsi="Segoe UI" w:cs="Segoe UI"/>
          <w:sz w:val="22"/>
          <w:szCs w:val="22"/>
        </w:rPr>
        <w:t xml:space="preserve">se zapracovanými připomínkami </w:t>
      </w:r>
      <w:r w:rsidR="00B34818">
        <w:rPr>
          <w:rFonts w:ascii="Segoe UI" w:hAnsi="Segoe UI" w:cs="Segoe UI"/>
          <w:sz w:val="22"/>
          <w:szCs w:val="22"/>
        </w:rPr>
        <w:br/>
      </w:r>
      <w:r w:rsidR="0095711F" w:rsidRPr="00337B53">
        <w:rPr>
          <w:rFonts w:ascii="Segoe UI" w:hAnsi="Segoe UI" w:cs="Segoe UI"/>
          <w:sz w:val="22"/>
          <w:szCs w:val="22"/>
        </w:rPr>
        <w:t xml:space="preserve">nebo Harmonogram, k němuž Objednatel vydal stanovisko, že na zapracování svých připomínek netrvá, </w:t>
      </w:r>
      <w:r w:rsidR="00061F8C" w:rsidRPr="00337B53">
        <w:rPr>
          <w:rFonts w:ascii="Segoe UI" w:hAnsi="Segoe UI" w:cs="Segoe UI"/>
          <w:sz w:val="22"/>
          <w:szCs w:val="22"/>
        </w:rPr>
        <w:t xml:space="preserve">je předpokladem pro zahájení stavebních prací </w:t>
      </w:r>
      <w:r w:rsidR="00061F8C" w:rsidRPr="00885598">
        <w:rPr>
          <w:rFonts w:ascii="Segoe UI" w:hAnsi="Segoe UI" w:cs="Segoe UI"/>
          <w:sz w:val="22"/>
          <w:szCs w:val="22"/>
        </w:rPr>
        <w:t xml:space="preserve">dle </w:t>
      </w:r>
      <w:r w:rsidR="00971BF9" w:rsidRPr="00885598">
        <w:rPr>
          <w:rFonts w:ascii="Segoe UI" w:hAnsi="Segoe UI" w:cs="Segoe UI"/>
          <w:sz w:val="22"/>
          <w:szCs w:val="22"/>
        </w:rPr>
        <w:t>odst.</w:t>
      </w:r>
      <w:r w:rsidR="00061F8C" w:rsidRPr="00885598">
        <w:rPr>
          <w:rFonts w:ascii="Segoe UI" w:hAnsi="Segoe UI" w:cs="Segoe UI"/>
          <w:sz w:val="22"/>
          <w:szCs w:val="22"/>
        </w:rPr>
        <w:t xml:space="preserve"> </w:t>
      </w:r>
      <w:r w:rsidR="00E4216C" w:rsidRPr="00885598">
        <w:rPr>
          <w:rFonts w:ascii="Segoe UI" w:hAnsi="Segoe UI" w:cs="Segoe UI"/>
          <w:sz w:val="22"/>
          <w:szCs w:val="22"/>
        </w:rPr>
        <w:fldChar w:fldCharType="begin"/>
      </w:r>
      <w:r w:rsidR="00E4216C" w:rsidRPr="00885598">
        <w:rPr>
          <w:rFonts w:ascii="Segoe UI" w:hAnsi="Segoe UI" w:cs="Segoe UI"/>
          <w:sz w:val="22"/>
          <w:szCs w:val="22"/>
        </w:rPr>
        <w:instrText xml:space="preserve"> REF _Ref435356705 \r \h  \* MERGEFORMAT </w:instrText>
      </w:r>
      <w:r w:rsidR="00E4216C" w:rsidRPr="00885598">
        <w:rPr>
          <w:rFonts w:ascii="Segoe UI" w:hAnsi="Segoe UI" w:cs="Segoe UI"/>
          <w:sz w:val="22"/>
          <w:szCs w:val="22"/>
        </w:rPr>
      </w:r>
      <w:r w:rsidR="00E4216C" w:rsidRPr="00885598">
        <w:rPr>
          <w:rFonts w:ascii="Segoe UI" w:hAnsi="Segoe UI" w:cs="Segoe UI"/>
          <w:sz w:val="22"/>
          <w:szCs w:val="22"/>
        </w:rPr>
        <w:fldChar w:fldCharType="separate"/>
      </w:r>
      <w:r w:rsidR="00F62478">
        <w:rPr>
          <w:rFonts w:ascii="Segoe UI" w:hAnsi="Segoe UI" w:cs="Segoe UI"/>
          <w:sz w:val="22"/>
          <w:szCs w:val="22"/>
        </w:rPr>
        <w:t>3.1</w:t>
      </w:r>
      <w:r w:rsidR="00E4216C" w:rsidRPr="00885598">
        <w:rPr>
          <w:rFonts w:ascii="Segoe UI" w:hAnsi="Segoe UI" w:cs="Segoe UI"/>
          <w:sz w:val="22"/>
          <w:szCs w:val="22"/>
        </w:rPr>
        <w:fldChar w:fldCharType="end"/>
      </w:r>
      <w:r w:rsidR="00061F8C" w:rsidRPr="00885598">
        <w:rPr>
          <w:rFonts w:ascii="Segoe UI" w:hAnsi="Segoe UI" w:cs="Segoe UI"/>
          <w:sz w:val="22"/>
          <w:szCs w:val="22"/>
        </w:rPr>
        <w:t xml:space="preserve"> písm.</w:t>
      </w:r>
      <w:r w:rsidR="00FD3A12">
        <w:rPr>
          <w:rFonts w:ascii="Segoe UI" w:hAnsi="Segoe UI" w:cs="Segoe UI"/>
          <w:sz w:val="22"/>
          <w:szCs w:val="22"/>
        </w:rPr>
        <w:t> </w:t>
      </w:r>
      <w:r w:rsidR="00FD3A12">
        <w:rPr>
          <w:rFonts w:ascii="Segoe UI" w:hAnsi="Segoe UI" w:cs="Segoe UI"/>
          <w:sz w:val="22"/>
          <w:szCs w:val="22"/>
        </w:rPr>
        <w:fldChar w:fldCharType="begin"/>
      </w:r>
      <w:r w:rsidR="00FD3A12">
        <w:rPr>
          <w:rFonts w:ascii="Segoe UI" w:hAnsi="Segoe UI" w:cs="Segoe UI"/>
          <w:sz w:val="22"/>
          <w:szCs w:val="22"/>
        </w:rPr>
        <w:instrText xml:space="preserve"> REF _Ref169474229 \n \h </w:instrText>
      </w:r>
      <w:r w:rsidR="00FD3A12">
        <w:rPr>
          <w:rFonts w:ascii="Segoe UI" w:hAnsi="Segoe UI" w:cs="Segoe UI"/>
          <w:sz w:val="22"/>
          <w:szCs w:val="22"/>
        </w:rPr>
      </w:r>
      <w:r w:rsidR="00FD3A12">
        <w:rPr>
          <w:rFonts w:ascii="Segoe UI" w:hAnsi="Segoe UI" w:cs="Segoe UI"/>
          <w:sz w:val="22"/>
          <w:szCs w:val="22"/>
        </w:rPr>
        <w:fldChar w:fldCharType="separate"/>
      </w:r>
      <w:r w:rsidR="00F62478">
        <w:rPr>
          <w:rFonts w:ascii="Segoe UI" w:hAnsi="Segoe UI" w:cs="Segoe UI"/>
          <w:sz w:val="22"/>
          <w:szCs w:val="22"/>
        </w:rPr>
        <w:t>a)</w:t>
      </w:r>
      <w:r w:rsidR="00FD3A12">
        <w:rPr>
          <w:rFonts w:ascii="Segoe UI" w:hAnsi="Segoe UI" w:cs="Segoe UI"/>
          <w:sz w:val="22"/>
          <w:szCs w:val="22"/>
        </w:rPr>
        <w:fldChar w:fldCharType="end"/>
      </w:r>
      <w:r w:rsidR="00061F8C" w:rsidRPr="00885598">
        <w:rPr>
          <w:rFonts w:ascii="Segoe UI" w:hAnsi="Segoe UI" w:cs="Segoe UI"/>
          <w:sz w:val="22"/>
          <w:szCs w:val="22"/>
        </w:rPr>
        <w:t xml:space="preserve"> této </w:t>
      </w:r>
      <w:r w:rsidR="00627A19" w:rsidRPr="00885598">
        <w:rPr>
          <w:rFonts w:ascii="Segoe UI" w:hAnsi="Segoe UI" w:cs="Segoe UI"/>
          <w:sz w:val="22"/>
          <w:szCs w:val="22"/>
        </w:rPr>
        <w:t>Smlouvy</w:t>
      </w:r>
      <w:r w:rsidR="00D51B30" w:rsidRPr="00885598">
        <w:rPr>
          <w:rFonts w:ascii="Segoe UI" w:hAnsi="Segoe UI" w:cs="Segoe UI"/>
          <w:sz w:val="22"/>
          <w:szCs w:val="22"/>
        </w:rPr>
        <w:t>;</w:t>
      </w:r>
    </w:p>
    <w:p w14:paraId="5F0E98BE" w14:textId="423B358F" w:rsidR="005F305C" w:rsidRPr="007D1FE9" w:rsidRDefault="005F305C"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5F305C">
        <w:rPr>
          <w:rFonts w:ascii="Segoe UI" w:hAnsi="Segoe UI" w:cs="Segoe UI"/>
          <w:snapToGrid w:val="0"/>
          <w:sz w:val="22"/>
          <w:szCs w:val="22"/>
        </w:rPr>
        <w:lastRenderedPageBreak/>
        <w:t xml:space="preserve">zhotovení dokumentace zajišťované Zhotovitelem v rozsahu potřebném pro řádnou realizaci Stavby (dále jen </w:t>
      </w:r>
      <w:r w:rsidRPr="00093D17">
        <w:rPr>
          <w:rFonts w:ascii="Segoe UI" w:hAnsi="Segoe UI" w:cs="Segoe UI"/>
          <w:i/>
          <w:iCs/>
          <w:snapToGrid w:val="0"/>
          <w:sz w:val="22"/>
          <w:szCs w:val="22"/>
        </w:rPr>
        <w:t>„</w:t>
      </w:r>
      <w:r w:rsidRPr="00093D17">
        <w:rPr>
          <w:rFonts w:ascii="Segoe UI" w:hAnsi="Segoe UI" w:cs="Segoe UI"/>
          <w:b/>
          <w:bCs/>
          <w:i/>
          <w:iCs/>
          <w:snapToGrid w:val="0"/>
          <w:sz w:val="22"/>
          <w:szCs w:val="22"/>
        </w:rPr>
        <w:t>realizační dokumentace</w:t>
      </w:r>
      <w:r w:rsidRPr="00093D17">
        <w:rPr>
          <w:rFonts w:ascii="Segoe UI" w:hAnsi="Segoe UI" w:cs="Segoe UI"/>
          <w:i/>
          <w:iCs/>
          <w:snapToGrid w:val="0"/>
          <w:sz w:val="22"/>
          <w:szCs w:val="22"/>
        </w:rPr>
        <w:t>“</w:t>
      </w:r>
      <w:r w:rsidRPr="005F305C">
        <w:rPr>
          <w:rFonts w:ascii="Segoe UI" w:hAnsi="Segoe UI" w:cs="Segoe UI"/>
          <w:snapToGrid w:val="0"/>
          <w:sz w:val="22"/>
          <w:szCs w:val="22"/>
        </w:rPr>
        <w:t xml:space="preserve">) a po předchozím projednání </w:t>
      </w:r>
      <w:r w:rsidR="003B0E92">
        <w:rPr>
          <w:rFonts w:ascii="Segoe UI" w:hAnsi="Segoe UI" w:cs="Segoe UI"/>
          <w:snapToGrid w:val="0"/>
          <w:sz w:val="22"/>
          <w:szCs w:val="22"/>
        </w:rPr>
        <w:br/>
      </w:r>
      <w:r w:rsidRPr="005F305C">
        <w:rPr>
          <w:rFonts w:ascii="Segoe UI" w:hAnsi="Segoe UI" w:cs="Segoe UI"/>
          <w:snapToGrid w:val="0"/>
          <w:sz w:val="22"/>
          <w:szCs w:val="22"/>
        </w:rPr>
        <w:t xml:space="preserve">s TDI a osobou vykonávající autorský dozor uvedenou v příloze č. 2 </w:t>
      </w:r>
      <w:r w:rsidR="006D4645">
        <w:rPr>
          <w:rFonts w:ascii="Segoe UI" w:hAnsi="Segoe UI" w:cs="Segoe UI"/>
          <w:snapToGrid w:val="0"/>
          <w:sz w:val="22"/>
          <w:szCs w:val="22"/>
        </w:rPr>
        <w:t>S</w:t>
      </w:r>
      <w:r w:rsidRPr="005F305C">
        <w:rPr>
          <w:rFonts w:ascii="Segoe UI" w:hAnsi="Segoe UI" w:cs="Segoe UI"/>
          <w:snapToGrid w:val="0"/>
          <w:sz w:val="22"/>
          <w:szCs w:val="22"/>
        </w:rPr>
        <w:t xml:space="preserve">mlouvy </w:t>
      </w:r>
      <w:r w:rsidR="00B34818">
        <w:rPr>
          <w:rFonts w:ascii="Segoe UI" w:hAnsi="Segoe UI" w:cs="Segoe UI"/>
          <w:snapToGrid w:val="0"/>
          <w:sz w:val="22"/>
          <w:szCs w:val="22"/>
        </w:rPr>
        <w:br/>
      </w:r>
      <w:r w:rsidRPr="005F305C">
        <w:rPr>
          <w:rFonts w:ascii="Segoe UI" w:hAnsi="Segoe UI" w:cs="Segoe UI"/>
          <w:snapToGrid w:val="0"/>
          <w:sz w:val="22"/>
          <w:szCs w:val="22"/>
        </w:rPr>
        <w:t xml:space="preserve">(dále jen </w:t>
      </w:r>
      <w:r w:rsidRPr="00093D17">
        <w:rPr>
          <w:rFonts w:ascii="Segoe UI" w:hAnsi="Segoe UI" w:cs="Segoe UI"/>
          <w:i/>
          <w:iCs/>
          <w:snapToGrid w:val="0"/>
          <w:sz w:val="22"/>
          <w:szCs w:val="22"/>
        </w:rPr>
        <w:t>„</w:t>
      </w:r>
      <w:r w:rsidRPr="00093D17">
        <w:rPr>
          <w:rFonts w:ascii="Segoe UI" w:hAnsi="Segoe UI" w:cs="Segoe UI"/>
          <w:b/>
          <w:bCs/>
          <w:i/>
          <w:iCs/>
          <w:snapToGrid w:val="0"/>
          <w:sz w:val="22"/>
          <w:szCs w:val="22"/>
        </w:rPr>
        <w:t>AD</w:t>
      </w:r>
      <w:r w:rsidRPr="00093D17">
        <w:rPr>
          <w:rFonts w:ascii="Segoe UI" w:hAnsi="Segoe UI" w:cs="Segoe UI"/>
          <w:i/>
          <w:iCs/>
          <w:snapToGrid w:val="0"/>
          <w:sz w:val="22"/>
          <w:szCs w:val="22"/>
        </w:rPr>
        <w:t>“</w:t>
      </w:r>
      <w:r w:rsidRPr="005F305C">
        <w:rPr>
          <w:rFonts w:ascii="Segoe UI" w:hAnsi="Segoe UI" w:cs="Segoe UI"/>
          <w:snapToGrid w:val="0"/>
          <w:sz w:val="22"/>
          <w:szCs w:val="22"/>
        </w:rPr>
        <w:t xml:space="preserve">); realizační dokumentaci Zhotovitel předá Objednateli ve třech vyhotoveních v listinné podobě a ve třech vyhotoveních v digitální podobě </w:t>
      </w:r>
      <w:r w:rsidR="003B0E92">
        <w:rPr>
          <w:rFonts w:ascii="Segoe UI" w:hAnsi="Segoe UI" w:cs="Segoe UI"/>
          <w:snapToGrid w:val="0"/>
          <w:sz w:val="22"/>
          <w:szCs w:val="22"/>
        </w:rPr>
        <w:br/>
      </w:r>
      <w:r w:rsidRPr="005F305C">
        <w:rPr>
          <w:rFonts w:ascii="Segoe UI" w:hAnsi="Segoe UI" w:cs="Segoe UI"/>
          <w:snapToGrid w:val="0"/>
          <w:sz w:val="22"/>
          <w:szCs w:val="22"/>
        </w:rPr>
        <w:t xml:space="preserve">ve formátu </w:t>
      </w:r>
      <w:proofErr w:type="spellStart"/>
      <w:r w:rsidRPr="005F305C">
        <w:rPr>
          <w:rFonts w:ascii="Segoe UI" w:hAnsi="Segoe UI" w:cs="Segoe UI"/>
          <w:snapToGrid w:val="0"/>
          <w:sz w:val="22"/>
          <w:szCs w:val="22"/>
        </w:rPr>
        <w:t>pdf</w:t>
      </w:r>
      <w:proofErr w:type="spellEnd"/>
      <w:r w:rsidRPr="005F305C">
        <w:rPr>
          <w:rFonts w:ascii="Segoe UI" w:hAnsi="Segoe UI" w:cs="Segoe UI"/>
          <w:snapToGrid w:val="0"/>
          <w:sz w:val="22"/>
          <w:szCs w:val="22"/>
        </w:rPr>
        <w:t xml:space="preserve">. Na CD/DVD nosiči/USB </w:t>
      </w:r>
      <w:r w:rsidRPr="005B7BFA">
        <w:rPr>
          <w:rFonts w:ascii="Segoe UI" w:hAnsi="Segoe UI" w:cs="Segoe UI"/>
          <w:snapToGrid w:val="0"/>
          <w:sz w:val="22"/>
          <w:szCs w:val="22"/>
          <w:lang w:val="en-US"/>
        </w:rPr>
        <w:t>flash</w:t>
      </w:r>
      <w:r w:rsidRPr="005F305C">
        <w:rPr>
          <w:rFonts w:ascii="Segoe UI" w:hAnsi="Segoe UI" w:cs="Segoe UI"/>
          <w:snapToGrid w:val="0"/>
          <w:sz w:val="22"/>
          <w:szCs w:val="22"/>
        </w:rPr>
        <w:t xml:space="preserve"> disku;</w:t>
      </w:r>
    </w:p>
    <w:p w14:paraId="70CA272A" w14:textId="77777777" w:rsidR="007D1FE9" w:rsidRPr="00F52191" w:rsidRDefault="007D1FE9"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F52191">
        <w:rPr>
          <w:rFonts w:ascii="Segoe UI" w:hAnsi="Segoe UI" w:cs="Segoe UI"/>
          <w:snapToGrid w:val="0"/>
          <w:sz w:val="22"/>
          <w:szCs w:val="22"/>
        </w:rPr>
        <w:t xml:space="preserve">vytýčení veškerých inženýrských sítí na základě předané Projektové dokumentace, včetně zjištění podmínek jejich vlastníků a správců pro realizaci Stavby dle této Smlouvy a následné zabezpečení jejich zpětného protokolárního předání jejich správcům; </w:t>
      </w:r>
    </w:p>
    <w:p w14:paraId="1E8F0BF3" w14:textId="145CA13B" w:rsidR="007D1FE9" w:rsidRPr="007D1FE9" w:rsidRDefault="007D1FE9"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F52191">
        <w:rPr>
          <w:rFonts w:ascii="Segoe UI" w:hAnsi="Segoe UI" w:cs="Segoe UI"/>
          <w:snapToGrid w:val="0"/>
          <w:sz w:val="22"/>
          <w:szCs w:val="22"/>
        </w:rPr>
        <w:t xml:space="preserve">provedení všech nezbytných průzkumů nutných pro řádné provádění a dokončení Stavby, přičemž toto </w:t>
      </w:r>
      <w:r>
        <w:rPr>
          <w:rFonts w:ascii="Segoe UI" w:hAnsi="Segoe UI" w:cs="Segoe UI"/>
          <w:snapToGrid w:val="0"/>
          <w:sz w:val="22"/>
          <w:szCs w:val="22"/>
        </w:rPr>
        <w:t>ujednání</w:t>
      </w:r>
      <w:r w:rsidRPr="00F52191">
        <w:rPr>
          <w:rFonts w:ascii="Segoe UI" w:hAnsi="Segoe UI" w:cs="Segoe UI"/>
          <w:snapToGrid w:val="0"/>
          <w:sz w:val="22"/>
          <w:szCs w:val="22"/>
        </w:rPr>
        <w:t xml:space="preserve"> se nevztahuje k provedení případného záchranného archeologického výzkumu;</w:t>
      </w:r>
    </w:p>
    <w:p w14:paraId="43C579BF" w14:textId="77777777" w:rsidR="00E24176" w:rsidRPr="00E666AC"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 xml:space="preserve">zajištění a provedení všech opatření organizačního a stavebně technologického charakteru k řádnému provedení </w:t>
      </w:r>
      <w:r w:rsidR="00D51B30" w:rsidRPr="00E666AC">
        <w:rPr>
          <w:rFonts w:ascii="Segoe UI" w:hAnsi="Segoe UI" w:cs="Segoe UI"/>
          <w:snapToGrid w:val="0"/>
          <w:sz w:val="22"/>
          <w:szCs w:val="22"/>
        </w:rPr>
        <w:t>Stavby</w:t>
      </w:r>
      <w:r w:rsidRPr="00E666AC">
        <w:rPr>
          <w:rFonts w:ascii="Segoe UI" w:hAnsi="Segoe UI" w:cs="Segoe UI"/>
          <w:snapToGrid w:val="0"/>
          <w:sz w:val="22"/>
          <w:szCs w:val="22"/>
        </w:rPr>
        <w:t xml:space="preserve">; </w:t>
      </w:r>
    </w:p>
    <w:p w14:paraId="09DC5BF2" w14:textId="66844C23" w:rsidR="00E24176" w:rsidRPr="00E666AC"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 xml:space="preserve">veškeré práce a dodávky související s bezpečnostními opatřeními na ochranu lidí </w:t>
      </w:r>
      <w:r w:rsidR="00B34818">
        <w:rPr>
          <w:rFonts w:ascii="Segoe UI" w:hAnsi="Segoe UI" w:cs="Segoe UI"/>
          <w:snapToGrid w:val="0"/>
          <w:sz w:val="22"/>
          <w:szCs w:val="22"/>
        </w:rPr>
        <w:br/>
      </w:r>
      <w:r w:rsidRPr="00E666AC">
        <w:rPr>
          <w:rFonts w:ascii="Segoe UI" w:hAnsi="Segoe UI" w:cs="Segoe UI"/>
          <w:snapToGrid w:val="0"/>
          <w:sz w:val="22"/>
          <w:szCs w:val="22"/>
        </w:rPr>
        <w:t xml:space="preserve">a majetku (zejména chodců a vozidel v místech dotčených </w:t>
      </w:r>
      <w:r w:rsidR="009C2FF2" w:rsidRPr="00E666AC">
        <w:rPr>
          <w:rFonts w:ascii="Segoe UI" w:hAnsi="Segoe UI" w:cs="Segoe UI"/>
          <w:snapToGrid w:val="0"/>
          <w:sz w:val="22"/>
          <w:szCs w:val="22"/>
        </w:rPr>
        <w:t>S</w:t>
      </w:r>
      <w:r w:rsidRPr="00E666AC">
        <w:rPr>
          <w:rFonts w:ascii="Segoe UI" w:hAnsi="Segoe UI" w:cs="Segoe UI"/>
          <w:snapToGrid w:val="0"/>
          <w:sz w:val="22"/>
          <w:szCs w:val="22"/>
        </w:rPr>
        <w:t>tavbou);</w:t>
      </w:r>
    </w:p>
    <w:p w14:paraId="65C0184C" w14:textId="77777777" w:rsidR="00E24176" w:rsidRPr="00E666AC"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 xml:space="preserve">ostraha </w:t>
      </w:r>
      <w:r w:rsidR="00D51B30" w:rsidRPr="00E666AC">
        <w:rPr>
          <w:rFonts w:ascii="Segoe UI" w:hAnsi="Segoe UI" w:cs="Segoe UI"/>
          <w:snapToGrid w:val="0"/>
          <w:sz w:val="22"/>
          <w:szCs w:val="22"/>
        </w:rPr>
        <w:t>Stavby</w:t>
      </w:r>
      <w:r w:rsidRPr="00E666AC">
        <w:rPr>
          <w:rFonts w:ascii="Segoe UI" w:hAnsi="Segoe UI" w:cs="Segoe UI"/>
          <w:snapToGrid w:val="0"/>
          <w:sz w:val="22"/>
          <w:szCs w:val="22"/>
        </w:rPr>
        <w:t xml:space="preserve"> a </w:t>
      </w:r>
      <w:r w:rsidR="00A51482" w:rsidRPr="00E666AC">
        <w:rPr>
          <w:rFonts w:ascii="Segoe UI" w:hAnsi="Segoe UI" w:cs="Segoe UI"/>
          <w:snapToGrid w:val="0"/>
          <w:sz w:val="22"/>
          <w:szCs w:val="22"/>
        </w:rPr>
        <w:t>Staveniště</w:t>
      </w:r>
      <w:r w:rsidRPr="00E666AC">
        <w:rPr>
          <w:rFonts w:ascii="Segoe UI" w:hAnsi="Segoe UI" w:cs="Segoe UI"/>
          <w:snapToGrid w:val="0"/>
          <w:sz w:val="22"/>
          <w:szCs w:val="22"/>
        </w:rPr>
        <w:t>, zajištění bezpečnosti práce a ochrany životního prostředí;</w:t>
      </w:r>
    </w:p>
    <w:p w14:paraId="1570FD18" w14:textId="77777777" w:rsidR="00E24176" w:rsidRPr="00E666AC" w:rsidRDefault="0015590E"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 xml:space="preserve">v případě potřeby </w:t>
      </w:r>
      <w:r w:rsidR="00E24176" w:rsidRPr="00E666AC">
        <w:rPr>
          <w:rFonts w:ascii="Segoe UI" w:hAnsi="Segoe UI" w:cs="Segoe UI"/>
          <w:snapToGrid w:val="0"/>
          <w:sz w:val="22"/>
          <w:szCs w:val="22"/>
        </w:rPr>
        <w:t>zajištění zvláštního užívání komunikací a veřejných ploch včetně úhrady vyměřených poplatků a nájemného;</w:t>
      </w:r>
    </w:p>
    <w:p w14:paraId="2AAA4142" w14:textId="74828E7B" w:rsidR="00E24176" w:rsidRPr="00E666AC"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zajištění a provedení všech nutných zkoušek dle ČSN</w:t>
      </w:r>
      <w:r w:rsidR="00031C6C" w:rsidRPr="00E666AC">
        <w:rPr>
          <w:rFonts w:ascii="Segoe UI" w:hAnsi="Segoe UI" w:cs="Segoe UI"/>
          <w:snapToGrid w:val="0"/>
          <w:sz w:val="22"/>
          <w:szCs w:val="22"/>
        </w:rPr>
        <w:t xml:space="preserve">, </w:t>
      </w:r>
      <w:r w:rsidRPr="00E666AC">
        <w:rPr>
          <w:rFonts w:ascii="Segoe UI" w:hAnsi="Segoe UI" w:cs="Segoe UI"/>
          <w:snapToGrid w:val="0"/>
          <w:sz w:val="22"/>
          <w:szCs w:val="22"/>
        </w:rPr>
        <w:t>případně jiných norem vztahujících se k prováděnému dílu</w:t>
      </w:r>
      <w:r w:rsidR="00135414" w:rsidRPr="00E666AC">
        <w:rPr>
          <w:rFonts w:ascii="Segoe UI" w:hAnsi="Segoe UI" w:cs="Segoe UI"/>
          <w:snapToGrid w:val="0"/>
          <w:sz w:val="22"/>
          <w:szCs w:val="22"/>
        </w:rPr>
        <w:t>,</w:t>
      </w:r>
      <w:r w:rsidRPr="00E666AC">
        <w:rPr>
          <w:rFonts w:ascii="Segoe UI" w:hAnsi="Segoe UI" w:cs="Segoe UI"/>
          <w:snapToGrid w:val="0"/>
          <w:sz w:val="22"/>
          <w:szCs w:val="22"/>
        </w:rPr>
        <w:t xml:space="preserve"> včetně pořízení protok</w:t>
      </w:r>
      <w:r w:rsidR="007E5FC1" w:rsidRPr="00E666AC">
        <w:rPr>
          <w:rFonts w:ascii="Segoe UI" w:hAnsi="Segoe UI" w:cs="Segoe UI"/>
          <w:snapToGrid w:val="0"/>
          <w:sz w:val="22"/>
          <w:szCs w:val="22"/>
        </w:rPr>
        <w:t>olů o </w:t>
      </w:r>
      <w:r w:rsidRPr="00E666AC">
        <w:rPr>
          <w:rFonts w:ascii="Segoe UI" w:hAnsi="Segoe UI" w:cs="Segoe UI"/>
          <w:snapToGrid w:val="0"/>
          <w:sz w:val="22"/>
          <w:szCs w:val="22"/>
        </w:rPr>
        <w:t xml:space="preserve">průběhu zkoušek, předání protokolů o provedení zkoušek </w:t>
      </w:r>
      <w:r w:rsidR="009F7B9E" w:rsidRPr="00E666AC">
        <w:rPr>
          <w:rFonts w:ascii="Segoe UI" w:hAnsi="Segoe UI" w:cs="Segoe UI"/>
          <w:snapToGrid w:val="0"/>
          <w:sz w:val="22"/>
          <w:szCs w:val="22"/>
        </w:rPr>
        <w:t>TDI</w:t>
      </w:r>
      <w:r w:rsidR="007246BD" w:rsidRPr="00E666AC">
        <w:rPr>
          <w:rFonts w:ascii="Segoe UI" w:hAnsi="Segoe UI" w:cs="Segoe UI"/>
          <w:snapToGrid w:val="0"/>
          <w:sz w:val="22"/>
          <w:szCs w:val="22"/>
        </w:rPr>
        <w:t xml:space="preserve">, a to </w:t>
      </w:r>
      <w:r w:rsidRPr="00E666AC">
        <w:rPr>
          <w:rFonts w:ascii="Segoe UI" w:hAnsi="Segoe UI" w:cs="Segoe UI"/>
          <w:snapToGrid w:val="0"/>
          <w:sz w:val="22"/>
          <w:szCs w:val="22"/>
        </w:rPr>
        <w:t xml:space="preserve">ve třech vyhotoveních v listinné podobě a v jednom vyhotovení v digitální podobě na </w:t>
      </w:r>
      <w:r w:rsidR="0043255F" w:rsidRPr="0043255F">
        <w:rPr>
          <w:rFonts w:ascii="Segoe UI" w:hAnsi="Segoe UI" w:cs="Segoe UI"/>
          <w:snapToGrid w:val="0"/>
          <w:sz w:val="22"/>
          <w:szCs w:val="22"/>
        </w:rPr>
        <w:t>CD/DVD/</w:t>
      </w:r>
      <w:proofErr w:type="spellStart"/>
      <w:r w:rsidR="0078093B">
        <w:rPr>
          <w:rFonts w:ascii="Segoe UI" w:hAnsi="Segoe UI" w:cs="Segoe UI"/>
          <w:snapToGrid w:val="0"/>
          <w:sz w:val="22"/>
          <w:szCs w:val="22"/>
        </w:rPr>
        <w:t>f</w:t>
      </w:r>
      <w:r w:rsidR="0043255F" w:rsidRPr="0043255F">
        <w:rPr>
          <w:rFonts w:ascii="Segoe UI" w:hAnsi="Segoe UI" w:cs="Segoe UI"/>
          <w:snapToGrid w:val="0"/>
          <w:sz w:val="22"/>
          <w:szCs w:val="22"/>
        </w:rPr>
        <w:t>lash</w:t>
      </w:r>
      <w:proofErr w:type="spellEnd"/>
      <w:r w:rsidR="00B34818">
        <w:rPr>
          <w:rFonts w:ascii="Segoe UI" w:hAnsi="Segoe UI" w:cs="Segoe UI"/>
          <w:snapToGrid w:val="0"/>
          <w:sz w:val="22"/>
          <w:szCs w:val="22"/>
        </w:rPr>
        <w:t xml:space="preserve"> disku</w:t>
      </w:r>
      <w:r w:rsidRPr="00E666AC">
        <w:rPr>
          <w:rFonts w:ascii="Segoe UI" w:hAnsi="Segoe UI" w:cs="Segoe UI"/>
          <w:snapToGrid w:val="0"/>
          <w:sz w:val="22"/>
          <w:szCs w:val="22"/>
        </w:rPr>
        <w:t xml:space="preserve">; </w:t>
      </w:r>
    </w:p>
    <w:p w14:paraId="60965C03" w14:textId="7FD3406E" w:rsidR="00E24176" w:rsidRPr="00E666AC"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 xml:space="preserve">zajištění atestů a dokladů o požadovaných vlastnostech výrobků </w:t>
      </w:r>
      <w:r w:rsidR="007D1FE9">
        <w:rPr>
          <w:rFonts w:ascii="Segoe UI" w:hAnsi="Segoe UI" w:cs="Segoe UI"/>
          <w:snapToGrid w:val="0"/>
          <w:sz w:val="22"/>
          <w:szCs w:val="22"/>
        </w:rPr>
        <w:t xml:space="preserve">ke kolaudaci </w:t>
      </w:r>
      <w:r w:rsidRPr="00E666AC">
        <w:rPr>
          <w:rFonts w:ascii="Segoe UI" w:hAnsi="Segoe UI" w:cs="Segoe UI"/>
          <w:snapToGrid w:val="0"/>
          <w:sz w:val="22"/>
          <w:szCs w:val="22"/>
        </w:rPr>
        <w:t>a</w:t>
      </w:r>
      <w:r w:rsidR="007E16CE" w:rsidRPr="00E666AC">
        <w:rPr>
          <w:rFonts w:ascii="Segoe UI" w:hAnsi="Segoe UI" w:cs="Segoe UI"/>
          <w:snapToGrid w:val="0"/>
          <w:sz w:val="22"/>
          <w:szCs w:val="22"/>
        </w:rPr>
        <w:t xml:space="preserve"> </w:t>
      </w:r>
      <w:r w:rsidRPr="00E666AC">
        <w:rPr>
          <w:rFonts w:ascii="Segoe UI" w:hAnsi="Segoe UI" w:cs="Segoe UI"/>
          <w:snapToGrid w:val="0"/>
          <w:sz w:val="22"/>
          <w:szCs w:val="22"/>
        </w:rPr>
        <w:t>revizí veškerých elektrických</w:t>
      </w:r>
      <w:r w:rsidR="004843FE" w:rsidRPr="00E666AC">
        <w:rPr>
          <w:rFonts w:ascii="Segoe UI" w:hAnsi="Segoe UI" w:cs="Segoe UI"/>
          <w:snapToGrid w:val="0"/>
          <w:sz w:val="22"/>
          <w:szCs w:val="22"/>
        </w:rPr>
        <w:t>,</w:t>
      </w:r>
      <w:r w:rsidRPr="00E666AC">
        <w:rPr>
          <w:rFonts w:ascii="Segoe UI" w:hAnsi="Segoe UI" w:cs="Segoe UI"/>
          <w:snapToGrid w:val="0"/>
          <w:sz w:val="22"/>
          <w:szCs w:val="22"/>
        </w:rPr>
        <w:t xml:space="preserve"> </w:t>
      </w:r>
      <w:r w:rsidR="004843FE" w:rsidRPr="00E666AC">
        <w:rPr>
          <w:rFonts w:ascii="Segoe UI" w:hAnsi="Segoe UI" w:cs="Segoe UI"/>
          <w:sz w:val="22"/>
          <w:szCs w:val="22"/>
        </w:rPr>
        <w:t xml:space="preserve">plynových a </w:t>
      </w:r>
      <w:r w:rsidR="004843FE" w:rsidRPr="005F305C">
        <w:rPr>
          <w:rFonts w:ascii="Segoe UI" w:hAnsi="Segoe UI" w:cs="Segoe UI"/>
          <w:sz w:val="22"/>
          <w:szCs w:val="22"/>
        </w:rPr>
        <w:t>tlakových</w:t>
      </w:r>
      <w:r w:rsidR="004843FE" w:rsidRPr="005F305C">
        <w:rPr>
          <w:rFonts w:ascii="Segoe UI" w:hAnsi="Segoe UI" w:cs="Segoe UI"/>
          <w:snapToGrid w:val="0"/>
          <w:sz w:val="22"/>
          <w:szCs w:val="22"/>
        </w:rPr>
        <w:t xml:space="preserve"> </w:t>
      </w:r>
      <w:r w:rsidRPr="005F305C">
        <w:rPr>
          <w:rFonts w:ascii="Segoe UI" w:hAnsi="Segoe UI" w:cs="Segoe UI"/>
          <w:snapToGrid w:val="0"/>
          <w:sz w:val="22"/>
          <w:szCs w:val="22"/>
        </w:rPr>
        <w:t>zařízení</w:t>
      </w:r>
      <w:r w:rsidRPr="00E666AC">
        <w:rPr>
          <w:rFonts w:ascii="Segoe UI" w:hAnsi="Segoe UI" w:cs="Segoe UI"/>
          <w:snapToGrid w:val="0"/>
          <w:sz w:val="22"/>
          <w:szCs w:val="22"/>
        </w:rPr>
        <w:t xml:space="preserve"> s případným dokladem </w:t>
      </w:r>
      <w:r w:rsidR="008A1C97">
        <w:rPr>
          <w:rFonts w:ascii="Segoe UI" w:hAnsi="Segoe UI" w:cs="Segoe UI"/>
          <w:snapToGrid w:val="0"/>
          <w:sz w:val="22"/>
          <w:szCs w:val="22"/>
        </w:rPr>
        <w:br/>
      </w:r>
      <w:r w:rsidRPr="00E666AC">
        <w:rPr>
          <w:rFonts w:ascii="Segoe UI" w:hAnsi="Segoe UI" w:cs="Segoe UI"/>
          <w:snapToGrid w:val="0"/>
          <w:sz w:val="22"/>
          <w:szCs w:val="22"/>
        </w:rPr>
        <w:t xml:space="preserve">o odstranění uvedených závad, předání atestů a dokladů </w:t>
      </w:r>
      <w:r w:rsidR="00BE2007" w:rsidRPr="00E666AC">
        <w:rPr>
          <w:rFonts w:ascii="Segoe UI" w:hAnsi="Segoe UI" w:cs="Segoe UI"/>
          <w:snapToGrid w:val="0"/>
          <w:sz w:val="22"/>
          <w:szCs w:val="22"/>
        </w:rPr>
        <w:t>Objednatel</w:t>
      </w:r>
      <w:r w:rsidR="007246BD" w:rsidRPr="00E666AC">
        <w:rPr>
          <w:rFonts w:ascii="Segoe UI" w:hAnsi="Segoe UI" w:cs="Segoe UI"/>
          <w:snapToGrid w:val="0"/>
          <w:sz w:val="22"/>
          <w:szCs w:val="22"/>
        </w:rPr>
        <w:t xml:space="preserve">i, a to </w:t>
      </w:r>
      <w:r w:rsidRPr="00E666AC">
        <w:rPr>
          <w:rFonts w:ascii="Segoe UI" w:hAnsi="Segoe UI" w:cs="Segoe UI"/>
          <w:snapToGrid w:val="0"/>
          <w:sz w:val="22"/>
          <w:szCs w:val="22"/>
        </w:rPr>
        <w:t xml:space="preserve">v českém jazyce ve třech vyhotoveních v listinné podobě a v jednom vyhotovení v digitální podobě na </w:t>
      </w:r>
      <w:r w:rsidR="0043255F" w:rsidRPr="0043255F">
        <w:rPr>
          <w:rFonts w:ascii="Segoe UI" w:hAnsi="Segoe UI" w:cs="Segoe UI"/>
          <w:snapToGrid w:val="0"/>
          <w:sz w:val="22"/>
          <w:szCs w:val="22"/>
        </w:rPr>
        <w:t>CD/DVD/Flash</w:t>
      </w:r>
      <w:r w:rsidR="00B34818">
        <w:rPr>
          <w:rFonts w:ascii="Segoe UI" w:hAnsi="Segoe UI" w:cs="Segoe UI"/>
          <w:snapToGrid w:val="0"/>
          <w:sz w:val="22"/>
          <w:szCs w:val="22"/>
        </w:rPr>
        <w:t xml:space="preserve"> disku </w:t>
      </w:r>
      <w:r w:rsidR="000F4B06" w:rsidRPr="00E666AC">
        <w:rPr>
          <w:rFonts w:ascii="Segoe UI" w:hAnsi="Segoe UI" w:cs="Segoe UI"/>
          <w:snapToGrid w:val="0"/>
          <w:sz w:val="22"/>
          <w:szCs w:val="22"/>
        </w:rPr>
        <w:t xml:space="preserve">(výjimku tvoří odborné technické dokumenty z oblasti výpočetní techniky, </w:t>
      </w:r>
      <w:r w:rsidR="009A2D72" w:rsidRPr="00E666AC">
        <w:rPr>
          <w:rFonts w:ascii="Segoe UI" w:hAnsi="Segoe UI" w:cs="Segoe UI"/>
          <w:snapToGrid w:val="0"/>
          <w:sz w:val="22"/>
          <w:szCs w:val="22"/>
        </w:rPr>
        <w:t xml:space="preserve">jsou-li takové, </w:t>
      </w:r>
      <w:r w:rsidR="000F4B06" w:rsidRPr="00E666AC">
        <w:rPr>
          <w:rFonts w:ascii="Segoe UI" w:hAnsi="Segoe UI" w:cs="Segoe UI"/>
          <w:snapToGrid w:val="0"/>
          <w:sz w:val="22"/>
          <w:szCs w:val="22"/>
        </w:rPr>
        <w:t>kdy Objednatel akceptuje předání těchto dokladů v originálním znění v anglickém jazyce)</w:t>
      </w:r>
      <w:r w:rsidR="007E199C" w:rsidRPr="00E666AC">
        <w:rPr>
          <w:rFonts w:ascii="Segoe UI" w:hAnsi="Segoe UI" w:cs="Segoe UI"/>
          <w:snapToGrid w:val="0"/>
          <w:sz w:val="22"/>
          <w:szCs w:val="22"/>
        </w:rPr>
        <w:t>;</w:t>
      </w:r>
    </w:p>
    <w:p w14:paraId="0354D388" w14:textId="48C346B2" w:rsidR="00E24176" w:rsidRPr="00E666AC"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 xml:space="preserve">zajištění všech ostatních nezbytných atestů a revizí podle </w:t>
      </w:r>
      <w:r w:rsidR="00135414" w:rsidRPr="00E666AC">
        <w:rPr>
          <w:rFonts w:ascii="Segoe UI" w:hAnsi="Segoe UI" w:cs="Segoe UI"/>
          <w:snapToGrid w:val="0"/>
          <w:sz w:val="22"/>
          <w:szCs w:val="22"/>
        </w:rPr>
        <w:t xml:space="preserve">relevantních </w:t>
      </w:r>
      <w:r w:rsidRPr="00E666AC">
        <w:rPr>
          <w:rFonts w:ascii="Segoe UI" w:hAnsi="Segoe UI" w:cs="Segoe UI"/>
          <w:snapToGrid w:val="0"/>
          <w:sz w:val="22"/>
          <w:szCs w:val="22"/>
        </w:rPr>
        <w:t>ČSN</w:t>
      </w:r>
      <w:r w:rsidR="00135414" w:rsidRPr="00E666AC">
        <w:rPr>
          <w:rFonts w:ascii="Segoe UI" w:hAnsi="Segoe UI" w:cs="Segoe UI"/>
          <w:snapToGrid w:val="0"/>
          <w:sz w:val="22"/>
          <w:szCs w:val="22"/>
        </w:rPr>
        <w:t>, jejichž závaznost si smluvní strany výslovně sjednávají,</w:t>
      </w:r>
      <w:r w:rsidRPr="00E666AC">
        <w:rPr>
          <w:rFonts w:ascii="Segoe UI" w:hAnsi="Segoe UI" w:cs="Segoe UI"/>
          <w:snapToGrid w:val="0"/>
          <w:sz w:val="22"/>
          <w:szCs w:val="22"/>
        </w:rPr>
        <w:t xml:space="preserve"> a případných jiných právních nebo technických předpisů platných v době plnění a předání plnění předmětu </w:t>
      </w:r>
      <w:r w:rsidR="00627A19" w:rsidRPr="00E666AC">
        <w:rPr>
          <w:rFonts w:ascii="Segoe UI" w:hAnsi="Segoe UI" w:cs="Segoe UI"/>
          <w:snapToGrid w:val="0"/>
          <w:sz w:val="22"/>
          <w:szCs w:val="22"/>
        </w:rPr>
        <w:t>Smlouvy</w:t>
      </w:r>
      <w:r w:rsidRPr="00E666AC">
        <w:rPr>
          <w:rFonts w:ascii="Segoe UI" w:hAnsi="Segoe UI" w:cs="Segoe UI"/>
          <w:snapToGrid w:val="0"/>
          <w:sz w:val="22"/>
          <w:szCs w:val="22"/>
        </w:rPr>
        <w:t xml:space="preserve">, kterými bude prokázáno dosažení předepsané kvality a předepsaných technických parametrů </w:t>
      </w:r>
      <w:r w:rsidR="00D51B30" w:rsidRPr="00E666AC">
        <w:rPr>
          <w:rFonts w:ascii="Segoe UI" w:hAnsi="Segoe UI" w:cs="Segoe UI"/>
          <w:snapToGrid w:val="0"/>
          <w:sz w:val="22"/>
          <w:szCs w:val="22"/>
        </w:rPr>
        <w:t>Stavby</w:t>
      </w:r>
      <w:r w:rsidRPr="00E666AC">
        <w:rPr>
          <w:rFonts w:ascii="Segoe UI" w:hAnsi="Segoe UI" w:cs="Segoe UI"/>
          <w:snapToGrid w:val="0"/>
          <w:sz w:val="22"/>
          <w:szCs w:val="22"/>
        </w:rPr>
        <w:t xml:space="preserve">, předání atestů a revizí </w:t>
      </w:r>
      <w:r w:rsidR="00BE2007" w:rsidRPr="00E666AC">
        <w:rPr>
          <w:rFonts w:ascii="Segoe UI" w:hAnsi="Segoe UI" w:cs="Segoe UI"/>
          <w:snapToGrid w:val="0"/>
          <w:sz w:val="22"/>
          <w:szCs w:val="22"/>
        </w:rPr>
        <w:t>Objednatel</w:t>
      </w:r>
      <w:r w:rsidR="007246BD" w:rsidRPr="00E666AC">
        <w:rPr>
          <w:rFonts w:ascii="Segoe UI" w:hAnsi="Segoe UI" w:cs="Segoe UI"/>
          <w:snapToGrid w:val="0"/>
          <w:sz w:val="22"/>
          <w:szCs w:val="22"/>
        </w:rPr>
        <w:t xml:space="preserve">i, a to </w:t>
      </w:r>
      <w:r w:rsidRPr="00E666AC">
        <w:rPr>
          <w:rFonts w:ascii="Segoe UI" w:hAnsi="Segoe UI" w:cs="Segoe UI"/>
          <w:snapToGrid w:val="0"/>
          <w:sz w:val="22"/>
          <w:szCs w:val="22"/>
        </w:rPr>
        <w:t xml:space="preserve">v českém jazyce ve třech vyhotoveních v listinné podobě a v jednom vyhotovení v digitální podobě </w:t>
      </w:r>
      <w:r w:rsidR="0078093B">
        <w:rPr>
          <w:rFonts w:ascii="Segoe UI" w:hAnsi="Segoe UI" w:cs="Segoe UI"/>
          <w:snapToGrid w:val="0"/>
          <w:sz w:val="22"/>
          <w:szCs w:val="22"/>
        </w:rPr>
        <w:br/>
      </w:r>
      <w:r w:rsidRPr="00E666AC">
        <w:rPr>
          <w:rFonts w:ascii="Segoe UI" w:hAnsi="Segoe UI" w:cs="Segoe UI"/>
          <w:snapToGrid w:val="0"/>
          <w:sz w:val="22"/>
          <w:szCs w:val="22"/>
        </w:rPr>
        <w:t xml:space="preserve">na </w:t>
      </w:r>
      <w:r w:rsidR="0078093B" w:rsidRPr="0043255F">
        <w:rPr>
          <w:rFonts w:ascii="Segoe UI" w:hAnsi="Segoe UI" w:cs="Segoe UI"/>
          <w:snapToGrid w:val="0"/>
          <w:sz w:val="22"/>
          <w:szCs w:val="22"/>
        </w:rPr>
        <w:t>CD/DVD/Flash</w:t>
      </w:r>
      <w:r w:rsidR="0078093B">
        <w:rPr>
          <w:rFonts w:ascii="Segoe UI" w:hAnsi="Segoe UI" w:cs="Segoe UI"/>
          <w:snapToGrid w:val="0"/>
          <w:sz w:val="22"/>
          <w:szCs w:val="22"/>
        </w:rPr>
        <w:t xml:space="preserve"> disku</w:t>
      </w:r>
      <w:r w:rsidRPr="00E666AC">
        <w:rPr>
          <w:rFonts w:ascii="Segoe UI" w:hAnsi="Segoe UI" w:cs="Segoe UI"/>
          <w:snapToGrid w:val="0"/>
          <w:sz w:val="22"/>
          <w:szCs w:val="22"/>
        </w:rPr>
        <w:t xml:space="preserve">; </w:t>
      </w:r>
    </w:p>
    <w:p w14:paraId="6843C638" w14:textId="1AC6A326" w:rsidR="00E24176" w:rsidRPr="00E666AC"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lastRenderedPageBreak/>
        <w:t xml:space="preserve">provedení komplexního vyzkoušení všech systémů a zařízení tvořících předmět plnění vč. stanovení podmínek, za kterých se bude komplexní vyzkoušení provádět, vyhodnocení komplexního vyzkoušení, vyhotovení protokolu v českém jazyce </w:t>
      </w:r>
      <w:r w:rsidR="00B34818">
        <w:rPr>
          <w:rFonts w:ascii="Segoe UI" w:hAnsi="Segoe UI" w:cs="Segoe UI"/>
          <w:snapToGrid w:val="0"/>
          <w:sz w:val="22"/>
          <w:szCs w:val="22"/>
        </w:rPr>
        <w:br/>
      </w:r>
      <w:r w:rsidRPr="00E666AC">
        <w:rPr>
          <w:rFonts w:ascii="Segoe UI" w:hAnsi="Segoe UI" w:cs="Segoe UI"/>
          <w:snapToGrid w:val="0"/>
          <w:sz w:val="22"/>
          <w:szCs w:val="22"/>
        </w:rPr>
        <w:t xml:space="preserve">ve třech vyhotoveních v listinné podobě a v jednom vyhotovení v digitální podobě na </w:t>
      </w:r>
      <w:bookmarkStart w:id="4" w:name="_Hlk198029109"/>
      <w:r w:rsidR="0043255F" w:rsidRPr="0043255F">
        <w:rPr>
          <w:rFonts w:ascii="Segoe UI" w:hAnsi="Segoe UI" w:cs="Segoe UI"/>
          <w:snapToGrid w:val="0"/>
          <w:sz w:val="22"/>
          <w:szCs w:val="22"/>
        </w:rPr>
        <w:t>CD/DVD/Flash</w:t>
      </w:r>
      <w:r w:rsidR="00B34818">
        <w:rPr>
          <w:rFonts w:ascii="Segoe UI" w:hAnsi="Segoe UI" w:cs="Segoe UI"/>
          <w:snapToGrid w:val="0"/>
          <w:sz w:val="22"/>
          <w:szCs w:val="22"/>
        </w:rPr>
        <w:t xml:space="preserve"> disku</w:t>
      </w:r>
      <w:bookmarkEnd w:id="4"/>
      <w:r w:rsidRPr="00E666AC">
        <w:rPr>
          <w:rFonts w:ascii="Segoe UI" w:hAnsi="Segoe UI" w:cs="Segoe UI"/>
          <w:snapToGrid w:val="0"/>
          <w:sz w:val="22"/>
          <w:szCs w:val="22"/>
        </w:rPr>
        <w:t>;</w:t>
      </w:r>
    </w:p>
    <w:p w14:paraId="0B184CEF" w14:textId="25124CE1" w:rsidR="00E24176" w:rsidRPr="00E666AC"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 xml:space="preserve">zřízení </w:t>
      </w:r>
      <w:r w:rsidR="00A51482" w:rsidRPr="00E666AC">
        <w:rPr>
          <w:rFonts w:ascii="Segoe UI" w:hAnsi="Segoe UI" w:cs="Segoe UI"/>
          <w:snapToGrid w:val="0"/>
          <w:sz w:val="22"/>
          <w:szCs w:val="22"/>
        </w:rPr>
        <w:t>Staveniště</w:t>
      </w:r>
      <w:r w:rsidR="00F50FFC" w:rsidRPr="00E666AC">
        <w:rPr>
          <w:rFonts w:ascii="Segoe UI" w:hAnsi="Segoe UI" w:cs="Segoe UI"/>
          <w:snapToGrid w:val="0"/>
          <w:sz w:val="22"/>
          <w:szCs w:val="22"/>
        </w:rPr>
        <w:t xml:space="preserve">, včetně napojení na inženýrské sítě, provozování </w:t>
      </w:r>
      <w:r w:rsidR="00A51482" w:rsidRPr="00E666AC">
        <w:rPr>
          <w:rFonts w:ascii="Segoe UI" w:hAnsi="Segoe UI" w:cs="Segoe UI"/>
          <w:snapToGrid w:val="0"/>
          <w:sz w:val="22"/>
          <w:szCs w:val="22"/>
        </w:rPr>
        <w:t>Staveniště</w:t>
      </w:r>
      <w:r w:rsidR="00F50FFC" w:rsidRPr="00E666AC">
        <w:rPr>
          <w:rFonts w:ascii="Segoe UI" w:hAnsi="Segoe UI" w:cs="Segoe UI"/>
          <w:snapToGrid w:val="0"/>
          <w:sz w:val="22"/>
          <w:szCs w:val="22"/>
        </w:rPr>
        <w:t xml:space="preserve"> po dobu realizace </w:t>
      </w:r>
      <w:r w:rsidR="00D51B30" w:rsidRPr="00E666AC">
        <w:rPr>
          <w:rFonts w:ascii="Segoe UI" w:hAnsi="Segoe UI" w:cs="Segoe UI"/>
          <w:snapToGrid w:val="0"/>
          <w:sz w:val="22"/>
          <w:szCs w:val="22"/>
        </w:rPr>
        <w:t>Stavby</w:t>
      </w:r>
      <w:r w:rsidRPr="00E666AC">
        <w:rPr>
          <w:rFonts w:ascii="Segoe UI" w:hAnsi="Segoe UI" w:cs="Segoe UI"/>
          <w:snapToGrid w:val="0"/>
          <w:sz w:val="22"/>
          <w:szCs w:val="22"/>
        </w:rPr>
        <w:t xml:space="preserve"> a odstranění zařízení </w:t>
      </w:r>
      <w:r w:rsidR="00A51482" w:rsidRPr="00E666AC">
        <w:rPr>
          <w:rFonts w:ascii="Segoe UI" w:hAnsi="Segoe UI" w:cs="Segoe UI"/>
          <w:snapToGrid w:val="0"/>
          <w:sz w:val="22"/>
          <w:szCs w:val="22"/>
        </w:rPr>
        <w:t>Staveniště</w:t>
      </w:r>
      <w:r w:rsidR="00C6735E" w:rsidRPr="00E666AC">
        <w:rPr>
          <w:rFonts w:ascii="Segoe UI" w:hAnsi="Segoe UI" w:cs="Segoe UI"/>
          <w:snapToGrid w:val="0"/>
          <w:sz w:val="22"/>
          <w:szCs w:val="22"/>
        </w:rPr>
        <w:t xml:space="preserve">, zařízení staveniště zabezpečuje Zhotovitel v souladu se svými potřebami, Projektovou dokumentací </w:t>
      </w:r>
      <w:r w:rsidR="00B34818">
        <w:rPr>
          <w:rFonts w:ascii="Segoe UI" w:hAnsi="Segoe UI" w:cs="Segoe UI"/>
          <w:snapToGrid w:val="0"/>
          <w:sz w:val="22"/>
          <w:szCs w:val="22"/>
        </w:rPr>
        <w:br/>
      </w:r>
      <w:r w:rsidR="00C6735E" w:rsidRPr="00E666AC">
        <w:rPr>
          <w:rFonts w:ascii="Segoe UI" w:hAnsi="Segoe UI" w:cs="Segoe UI"/>
          <w:snapToGrid w:val="0"/>
          <w:sz w:val="22"/>
          <w:szCs w:val="22"/>
        </w:rPr>
        <w:t>a požadavky Objednatele</w:t>
      </w:r>
      <w:r w:rsidR="000F19C8" w:rsidRPr="00E666AC">
        <w:rPr>
          <w:rFonts w:ascii="Segoe UI" w:hAnsi="Segoe UI" w:cs="Segoe UI"/>
          <w:snapToGrid w:val="0"/>
          <w:sz w:val="22"/>
          <w:szCs w:val="22"/>
        </w:rPr>
        <w:t>;</w:t>
      </w:r>
      <w:r w:rsidR="00524BC6" w:rsidRPr="00E666AC">
        <w:rPr>
          <w:rFonts w:ascii="Segoe UI" w:hAnsi="Segoe UI" w:cs="Segoe UI"/>
          <w:snapToGrid w:val="0"/>
          <w:sz w:val="22"/>
          <w:szCs w:val="22"/>
        </w:rPr>
        <w:t xml:space="preserve"> </w:t>
      </w:r>
    </w:p>
    <w:p w14:paraId="3E4C173C" w14:textId="77777777" w:rsidR="00E24176" w:rsidRPr="00E666AC" w:rsidRDefault="009F7B9E"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z w:val="22"/>
          <w:szCs w:val="22"/>
        </w:rPr>
        <w:t>odvoz a likvidaci odpadů vzniklých v souvislosti se zhotovováním díla (stavební suť, použité obaly apod.)</w:t>
      </w:r>
      <w:r w:rsidRPr="00E666AC">
        <w:rPr>
          <w:rFonts w:ascii="Segoe UI" w:hAnsi="Segoe UI" w:cs="Segoe UI"/>
          <w:snapToGrid w:val="0"/>
          <w:sz w:val="22"/>
          <w:szCs w:val="22"/>
        </w:rPr>
        <w:t xml:space="preserve"> </w:t>
      </w:r>
      <w:r w:rsidRPr="00E666AC">
        <w:rPr>
          <w:rFonts w:ascii="Segoe UI" w:hAnsi="Segoe UI" w:cs="Segoe UI"/>
          <w:sz w:val="22"/>
          <w:szCs w:val="22"/>
        </w:rPr>
        <w:t>v souladu s právními předpisy o nakládání s odpady</w:t>
      </w:r>
      <w:r w:rsidR="00E24176" w:rsidRPr="00E666AC">
        <w:rPr>
          <w:rFonts w:ascii="Segoe UI" w:hAnsi="Segoe UI" w:cs="Segoe UI"/>
          <w:snapToGrid w:val="0"/>
          <w:sz w:val="22"/>
          <w:szCs w:val="22"/>
        </w:rPr>
        <w:t>;</w:t>
      </w:r>
    </w:p>
    <w:p w14:paraId="08242B4C" w14:textId="77777777" w:rsidR="00E24176" w:rsidRPr="007D1FE9"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uvedení všech povrchů dotčených stavbou do původního stavu (komunikace, chodníky, příkopy, propustky apod.);</w:t>
      </w:r>
    </w:p>
    <w:p w14:paraId="3294A350" w14:textId="77777777" w:rsidR="007D1FE9" w:rsidRPr="00F52191" w:rsidRDefault="007D1FE9"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F52191">
        <w:rPr>
          <w:rFonts w:ascii="Segoe UI" w:hAnsi="Segoe UI" w:cs="Segoe UI"/>
          <w:snapToGrid w:val="0"/>
          <w:sz w:val="22"/>
          <w:szCs w:val="22"/>
        </w:rPr>
        <w:t>oznámení zahájení stavebních prací, v souladu s platnými rozhodnutími a vyjádřeními věcně a místně příslušnému stavebnímu úřadu, správ</w:t>
      </w:r>
      <w:r w:rsidRPr="009A2D72">
        <w:rPr>
          <w:rFonts w:ascii="Segoe UI" w:hAnsi="Segoe UI" w:cs="Segoe UI"/>
          <w:snapToGrid w:val="0"/>
          <w:sz w:val="22"/>
          <w:szCs w:val="22"/>
        </w:rPr>
        <w:t xml:space="preserve">cům sítí apod., </w:t>
      </w:r>
      <w:r w:rsidRPr="0035708B">
        <w:rPr>
          <w:rFonts w:ascii="Segoe UI" w:hAnsi="Segoe UI" w:cs="Segoe UI"/>
          <w:snapToGrid w:val="0"/>
          <w:sz w:val="22"/>
          <w:szCs w:val="22"/>
        </w:rPr>
        <w:t>oznámení konání kontrolních prohlídek Stavby věcně a místně příslušnému stavebnímu úřadu dle plánu kontrolních prohlídek</w:t>
      </w:r>
      <w:r w:rsidRPr="009A2D72">
        <w:rPr>
          <w:rFonts w:ascii="Segoe UI" w:hAnsi="Segoe UI" w:cs="Segoe UI"/>
          <w:snapToGrid w:val="0"/>
          <w:sz w:val="22"/>
          <w:szCs w:val="22"/>
        </w:rPr>
        <w:t>, budou-li se konat</w:t>
      </w:r>
      <w:r w:rsidRPr="007D32B7">
        <w:rPr>
          <w:rFonts w:ascii="Segoe UI" w:hAnsi="Segoe UI" w:cs="Segoe UI"/>
          <w:snapToGrid w:val="0"/>
          <w:sz w:val="22"/>
          <w:szCs w:val="22"/>
        </w:rPr>
        <w:t>;</w:t>
      </w:r>
      <w:r w:rsidRPr="00F52191">
        <w:rPr>
          <w:rFonts w:ascii="Segoe UI" w:hAnsi="Segoe UI" w:cs="Segoe UI"/>
          <w:snapToGrid w:val="0"/>
          <w:sz w:val="22"/>
          <w:szCs w:val="22"/>
        </w:rPr>
        <w:t xml:space="preserve"> </w:t>
      </w:r>
    </w:p>
    <w:p w14:paraId="2E4544F3" w14:textId="77777777" w:rsidR="007D1FE9" w:rsidRPr="00F52191" w:rsidRDefault="007D1FE9"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F52191">
        <w:rPr>
          <w:rFonts w:ascii="Segoe UI" w:hAnsi="Segoe UI" w:cs="Segoe UI"/>
          <w:snapToGrid w:val="0"/>
          <w:sz w:val="22"/>
          <w:szCs w:val="22"/>
        </w:rPr>
        <w:t>zabezpečení splnění podmínek stanovených správci inženýrských sítí;</w:t>
      </w:r>
    </w:p>
    <w:p w14:paraId="6A53F96C" w14:textId="68D069E4" w:rsidR="007D1FE9" w:rsidRPr="008F1190" w:rsidRDefault="00057E80"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8F1190">
        <w:rPr>
          <w:rFonts w:ascii="Segoe UI" w:hAnsi="Segoe UI" w:cs="Segoe UI"/>
          <w:sz w:val="22"/>
          <w:szCs w:val="22"/>
        </w:rPr>
        <w:t xml:space="preserve">zajištění splnění podmínek vyplývajících ze </w:t>
      </w:r>
      <w:r w:rsidR="008F1190" w:rsidRPr="008F1190">
        <w:rPr>
          <w:rFonts w:ascii="Segoe UI" w:hAnsi="Segoe UI" w:cs="Segoe UI"/>
          <w:sz w:val="22"/>
          <w:szCs w:val="22"/>
        </w:rPr>
        <w:t>stavebního</w:t>
      </w:r>
      <w:r w:rsidRPr="008F1190">
        <w:rPr>
          <w:rFonts w:ascii="Segoe UI" w:hAnsi="Segoe UI" w:cs="Segoe UI"/>
          <w:sz w:val="22"/>
          <w:szCs w:val="22"/>
        </w:rPr>
        <w:t xml:space="preserve"> povolení a z dokladů předaných Objednatelem Zhotoviteli; </w:t>
      </w:r>
    </w:p>
    <w:p w14:paraId="3A91A87B" w14:textId="516DA319" w:rsidR="00E24176" w:rsidRPr="00E666AC"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z w:val="22"/>
          <w:szCs w:val="22"/>
        </w:rPr>
        <w:t xml:space="preserve">pořizování fotodokumentace o průběhu zhotovení </w:t>
      </w:r>
      <w:r w:rsidR="00D51B30" w:rsidRPr="00E666AC">
        <w:rPr>
          <w:rFonts w:ascii="Segoe UI" w:hAnsi="Segoe UI" w:cs="Segoe UI"/>
          <w:sz w:val="22"/>
          <w:szCs w:val="22"/>
        </w:rPr>
        <w:t>Stavby</w:t>
      </w:r>
      <w:r w:rsidRPr="00E666AC">
        <w:rPr>
          <w:rFonts w:ascii="Segoe UI" w:hAnsi="Segoe UI" w:cs="Segoe UI"/>
          <w:sz w:val="22"/>
          <w:szCs w:val="22"/>
        </w:rPr>
        <w:t xml:space="preserve"> a její předání </w:t>
      </w:r>
      <w:r w:rsidR="009F7B9E" w:rsidRPr="00E666AC">
        <w:rPr>
          <w:rFonts w:ascii="Segoe UI" w:hAnsi="Segoe UI" w:cs="Segoe UI"/>
          <w:sz w:val="22"/>
          <w:szCs w:val="22"/>
        </w:rPr>
        <w:t xml:space="preserve">TDI </w:t>
      </w:r>
      <w:r w:rsidRPr="00E666AC">
        <w:rPr>
          <w:rFonts w:ascii="Segoe UI" w:hAnsi="Segoe UI" w:cs="Segoe UI"/>
          <w:sz w:val="22"/>
          <w:szCs w:val="22"/>
        </w:rPr>
        <w:t>při</w:t>
      </w:r>
      <w:r w:rsidR="00280741" w:rsidRPr="00E666AC">
        <w:rPr>
          <w:rFonts w:ascii="Segoe UI" w:hAnsi="Segoe UI" w:cs="Segoe UI"/>
          <w:sz w:val="22"/>
          <w:szCs w:val="22"/>
        </w:rPr>
        <w:t> </w:t>
      </w:r>
      <w:r w:rsidRPr="00E666AC">
        <w:rPr>
          <w:rFonts w:ascii="Segoe UI" w:hAnsi="Segoe UI" w:cs="Segoe UI"/>
          <w:sz w:val="22"/>
          <w:szCs w:val="22"/>
        </w:rPr>
        <w:t xml:space="preserve">předání a převzetí plnění předmětu </w:t>
      </w:r>
      <w:r w:rsidR="00627A19" w:rsidRPr="00E666AC">
        <w:rPr>
          <w:rFonts w:ascii="Segoe UI" w:hAnsi="Segoe UI" w:cs="Segoe UI"/>
          <w:sz w:val="22"/>
          <w:szCs w:val="22"/>
        </w:rPr>
        <w:t>Smlouvy</w:t>
      </w:r>
      <w:r w:rsidRPr="00E666AC">
        <w:rPr>
          <w:rFonts w:ascii="Segoe UI" w:hAnsi="Segoe UI" w:cs="Segoe UI"/>
          <w:sz w:val="22"/>
          <w:szCs w:val="22"/>
        </w:rPr>
        <w:t xml:space="preserve"> v digitální podobě </w:t>
      </w:r>
      <w:r w:rsidR="0043255F" w:rsidRPr="0043255F">
        <w:rPr>
          <w:rFonts w:ascii="Segoe UI" w:hAnsi="Segoe UI" w:cs="Segoe UI"/>
          <w:sz w:val="22"/>
          <w:szCs w:val="22"/>
        </w:rPr>
        <w:t>CD/DVD/Flash</w:t>
      </w:r>
      <w:r w:rsidR="00B34818">
        <w:rPr>
          <w:rFonts w:ascii="Segoe UI" w:hAnsi="Segoe UI" w:cs="Segoe UI"/>
          <w:sz w:val="22"/>
          <w:szCs w:val="22"/>
        </w:rPr>
        <w:t xml:space="preserve"> disk</w:t>
      </w:r>
      <w:r w:rsidRPr="00E666AC">
        <w:rPr>
          <w:rFonts w:ascii="Segoe UI" w:hAnsi="Segoe UI" w:cs="Segoe UI"/>
          <w:sz w:val="22"/>
          <w:szCs w:val="22"/>
        </w:rPr>
        <w:t xml:space="preserve">; </w:t>
      </w:r>
    </w:p>
    <w:p w14:paraId="00F956F8" w14:textId="6A47374D" w:rsidR="00E24176" w:rsidRPr="00E666AC"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z w:val="22"/>
          <w:szCs w:val="22"/>
        </w:rPr>
        <w:t>provedení zaškolení obsluh</w:t>
      </w:r>
      <w:r w:rsidR="000D0D59" w:rsidRPr="00E666AC">
        <w:rPr>
          <w:rFonts w:ascii="Segoe UI" w:hAnsi="Segoe UI" w:cs="Segoe UI"/>
          <w:sz w:val="22"/>
          <w:szCs w:val="22"/>
        </w:rPr>
        <w:t>y</w:t>
      </w:r>
      <w:r w:rsidR="0003170B" w:rsidRPr="00E666AC">
        <w:rPr>
          <w:rFonts w:ascii="Segoe UI" w:hAnsi="Segoe UI" w:cs="Segoe UI"/>
          <w:sz w:val="22"/>
          <w:szCs w:val="22"/>
        </w:rPr>
        <w:t xml:space="preserve"> budoucího provozovatele</w:t>
      </w:r>
      <w:r w:rsidR="00E96552" w:rsidRPr="00E666AC">
        <w:rPr>
          <w:rFonts w:ascii="Segoe UI" w:hAnsi="Segoe UI" w:cs="Segoe UI"/>
          <w:sz w:val="22"/>
          <w:szCs w:val="22"/>
        </w:rPr>
        <w:t xml:space="preserve"> (dále jen „</w:t>
      </w:r>
      <w:r w:rsidR="00E96552" w:rsidRPr="00E666AC">
        <w:rPr>
          <w:rFonts w:ascii="Segoe UI" w:hAnsi="Segoe UI" w:cs="Segoe UI"/>
          <w:b/>
          <w:i/>
          <w:sz w:val="22"/>
          <w:szCs w:val="22"/>
        </w:rPr>
        <w:t>Provozovatel</w:t>
      </w:r>
      <w:r w:rsidR="00E96552" w:rsidRPr="00E666AC">
        <w:rPr>
          <w:rFonts w:ascii="Segoe UI" w:hAnsi="Segoe UI" w:cs="Segoe UI"/>
          <w:sz w:val="22"/>
          <w:szCs w:val="22"/>
        </w:rPr>
        <w:t>“) u</w:t>
      </w:r>
      <w:r w:rsidR="00280741" w:rsidRPr="00E666AC">
        <w:rPr>
          <w:rFonts w:ascii="Segoe UI" w:hAnsi="Segoe UI" w:cs="Segoe UI"/>
          <w:sz w:val="22"/>
          <w:szCs w:val="22"/>
        </w:rPr>
        <w:t> </w:t>
      </w:r>
      <w:r w:rsidR="00E96552" w:rsidRPr="00E666AC">
        <w:rPr>
          <w:rFonts w:ascii="Segoe UI" w:hAnsi="Segoe UI" w:cs="Segoe UI"/>
          <w:sz w:val="22"/>
          <w:szCs w:val="22"/>
        </w:rPr>
        <w:t>všech částí Stavby, které zaškolení obsluhy vyžadují</w:t>
      </w:r>
      <w:r w:rsidR="0003170B" w:rsidRPr="00E666AC">
        <w:rPr>
          <w:rFonts w:ascii="Segoe UI" w:hAnsi="Segoe UI" w:cs="Segoe UI"/>
          <w:sz w:val="22"/>
          <w:szCs w:val="22"/>
        </w:rPr>
        <w:t xml:space="preserve">. Osoba </w:t>
      </w:r>
      <w:r w:rsidR="00E96552" w:rsidRPr="00E666AC">
        <w:rPr>
          <w:rFonts w:ascii="Segoe UI" w:hAnsi="Segoe UI" w:cs="Segoe UI"/>
          <w:sz w:val="22"/>
          <w:szCs w:val="22"/>
        </w:rPr>
        <w:t>P</w:t>
      </w:r>
      <w:r w:rsidR="0003170B" w:rsidRPr="00E666AC">
        <w:rPr>
          <w:rFonts w:ascii="Segoe UI" w:hAnsi="Segoe UI" w:cs="Segoe UI"/>
          <w:sz w:val="22"/>
          <w:szCs w:val="22"/>
        </w:rPr>
        <w:t xml:space="preserve">rovozovatele, </w:t>
      </w:r>
      <w:r w:rsidR="00B34818">
        <w:rPr>
          <w:rFonts w:ascii="Segoe UI" w:hAnsi="Segoe UI" w:cs="Segoe UI"/>
          <w:sz w:val="22"/>
          <w:szCs w:val="22"/>
        </w:rPr>
        <w:br/>
      </w:r>
      <w:r w:rsidR="0003170B" w:rsidRPr="00E666AC">
        <w:rPr>
          <w:rFonts w:ascii="Segoe UI" w:hAnsi="Segoe UI" w:cs="Segoe UI"/>
          <w:sz w:val="22"/>
          <w:szCs w:val="22"/>
        </w:rPr>
        <w:t xml:space="preserve">jakožto i </w:t>
      </w:r>
      <w:r w:rsidR="00E96552" w:rsidRPr="00E666AC">
        <w:rPr>
          <w:rFonts w:ascii="Segoe UI" w:hAnsi="Segoe UI" w:cs="Segoe UI"/>
          <w:sz w:val="22"/>
          <w:szCs w:val="22"/>
        </w:rPr>
        <w:t xml:space="preserve">konkrétní </w:t>
      </w:r>
      <w:r w:rsidR="0003170B" w:rsidRPr="00E666AC">
        <w:rPr>
          <w:rFonts w:ascii="Segoe UI" w:hAnsi="Segoe UI" w:cs="Segoe UI"/>
          <w:sz w:val="22"/>
          <w:szCs w:val="22"/>
        </w:rPr>
        <w:t>osoby</w:t>
      </w:r>
      <w:r w:rsidR="00E96552" w:rsidRPr="00E666AC">
        <w:rPr>
          <w:rFonts w:ascii="Segoe UI" w:hAnsi="Segoe UI" w:cs="Segoe UI"/>
          <w:sz w:val="22"/>
          <w:szCs w:val="22"/>
        </w:rPr>
        <w:t xml:space="preserve"> určené k zaškolení</w:t>
      </w:r>
      <w:r w:rsidR="0003170B" w:rsidRPr="00E666AC">
        <w:rPr>
          <w:rFonts w:ascii="Segoe UI" w:hAnsi="Segoe UI" w:cs="Segoe UI"/>
          <w:sz w:val="22"/>
          <w:szCs w:val="22"/>
        </w:rPr>
        <w:t xml:space="preserve"> budou </w:t>
      </w:r>
      <w:r w:rsidR="00BE2007" w:rsidRPr="00E666AC">
        <w:rPr>
          <w:rFonts w:ascii="Segoe UI" w:hAnsi="Segoe UI" w:cs="Segoe UI"/>
          <w:sz w:val="22"/>
          <w:szCs w:val="22"/>
        </w:rPr>
        <w:t>Objednatel</w:t>
      </w:r>
      <w:r w:rsidRPr="00E666AC">
        <w:rPr>
          <w:rFonts w:ascii="Segoe UI" w:hAnsi="Segoe UI" w:cs="Segoe UI"/>
          <w:sz w:val="22"/>
          <w:szCs w:val="22"/>
        </w:rPr>
        <w:t>e</w:t>
      </w:r>
      <w:r w:rsidR="00E96552" w:rsidRPr="00E666AC">
        <w:rPr>
          <w:rFonts w:ascii="Segoe UI" w:hAnsi="Segoe UI" w:cs="Segoe UI"/>
          <w:sz w:val="22"/>
          <w:szCs w:val="22"/>
        </w:rPr>
        <w:t>m ztotožněny nejpozději ve lhůtě</w:t>
      </w:r>
      <w:r w:rsidR="008E433F" w:rsidRPr="00E666AC">
        <w:rPr>
          <w:rFonts w:ascii="Segoe UI" w:hAnsi="Segoe UI" w:cs="Segoe UI"/>
          <w:sz w:val="22"/>
          <w:szCs w:val="22"/>
        </w:rPr>
        <w:t xml:space="preserve"> dle </w:t>
      </w:r>
      <w:r w:rsidR="008E433F" w:rsidRPr="00E666AC">
        <w:rPr>
          <w:rFonts w:ascii="Segoe UI" w:hAnsi="Segoe UI" w:cs="Segoe UI"/>
          <w:sz w:val="22"/>
          <w:szCs w:val="22"/>
        </w:rPr>
        <w:fldChar w:fldCharType="begin"/>
      </w:r>
      <w:r w:rsidR="008E433F" w:rsidRPr="00E666AC">
        <w:rPr>
          <w:rFonts w:ascii="Segoe UI" w:hAnsi="Segoe UI" w:cs="Segoe UI"/>
          <w:sz w:val="22"/>
          <w:szCs w:val="22"/>
        </w:rPr>
        <w:instrText xml:space="preserve"> REF _Ref435356705 \r \h  \* MERGEFORMAT </w:instrText>
      </w:r>
      <w:r w:rsidR="008E433F" w:rsidRPr="00E666AC">
        <w:rPr>
          <w:rFonts w:ascii="Segoe UI" w:hAnsi="Segoe UI" w:cs="Segoe UI"/>
          <w:sz w:val="22"/>
          <w:szCs w:val="22"/>
        </w:rPr>
      </w:r>
      <w:r w:rsidR="008E433F" w:rsidRPr="00E666AC">
        <w:rPr>
          <w:rFonts w:ascii="Segoe UI" w:hAnsi="Segoe UI" w:cs="Segoe UI"/>
          <w:sz w:val="22"/>
          <w:szCs w:val="22"/>
        </w:rPr>
        <w:fldChar w:fldCharType="separate"/>
      </w:r>
      <w:r w:rsidR="00F62478">
        <w:rPr>
          <w:rFonts w:ascii="Segoe UI" w:hAnsi="Segoe UI" w:cs="Segoe UI"/>
          <w:sz w:val="22"/>
          <w:szCs w:val="22"/>
        </w:rPr>
        <w:t>3.1</w:t>
      </w:r>
      <w:r w:rsidR="008E433F" w:rsidRPr="00E666AC">
        <w:rPr>
          <w:rFonts w:ascii="Segoe UI" w:hAnsi="Segoe UI" w:cs="Segoe UI"/>
          <w:sz w:val="22"/>
          <w:szCs w:val="22"/>
        </w:rPr>
        <w:fldChar w:fldCharType="end"/>
      </w:r>
      <w:r w:rsidR="008E433F" w:rsidRPr="00E666AC">
        <w:rPr>
          <w:rFonts w:ascii="Segoe UI" w:hAnsi="Segoe UI" w:cs="Segoe UI"/>
          <w:sz w:val="22"/>
          <w:szCs w:val="22"/>
        </w:rPr>
        <w:t xml:space="preserve"> písm.</w:t>
      </w:r>
      <w:r w:rsidR="000F4B06" w:rsidRPr="00E666AC">
        <w:rPr>
          <w:rFonts w:ascii="Segoe UI" w:hAnsi="Segoe UI" w:cs="Segoe UI"/>
          <w:sz w:val="22"/>
          <w:szCs w:val="22"/>
        </w:rPr>
        <w:t xml:space="preserve"> </w:t>
      </w:r>
      <w:r w:rsidR="00FD3A12">
        <w:rPr>
          <w:rFonts w:ascii="Segoe UI" w:hAnsi="Segoe UI" w:cs="Segoe UI"/>
          <w:sz w:val="22"/>
          <w:szCs w:val="22"/>
        </w:rPr>
        <w:fldChar w:fldCharType="begin"/>
      </w:r>
      <w:r w:rsidR="00FD3A12">
        <w:rPr>
          <w:rFonts w:ascii="Segoe UI" w:hAnsi="Segoe UI" w:cs="Segoe UI"/>
          <w:sz w:val="22"/>
          <w:szCs w:val="22"/>
        </w:rPr>
        <w:instrText xml:space="preserve"> REF _Ref469402524 \n \h </w:instrText>
      </w:r>
      <w:r w:rsidR="00FD3A12">
        <w:rPr>
          <w:rFonts w:ascii="Segoe UI" w:hAnsi="Segoe UI" w:cs="Segoe UI"/>
          <w:sz w:val="22"/>
          <w:szCs w:val="22"/>
        </w:rPr>
      </w:r>
      <w:r w:rsidR="00FD3A12">
        <w:rPr>
          <w:rFonts w:ascii="Segoe UI" w:hAnsi="Segoe UI" w:cs="Segoe UI"/>
          <w:sz w:val="22"/>
          <w:szCs w:val="22"/>
        </w:rPr>
        <w:fldChar w:fldCharType="separate"/>
      </w:r>
      <w:r w:rsidR="00F62478">
        <w:rPr>
          <w:rFonts w:ascii="Segoe UI" w:hAnsi="Segoe UI" w:cs="Segoe UI"/>
          <w:sz w:val="22"/>
          <w:szCs w:val="22"/>
        </w:rPr>
        <w:t>b)</w:t>
      </w:r>
      <w:r w:rsidR="00FD3A12">
        <w:rPr>
          <w:rFonts w:ascii="Segoe UI" w:hAnsi="Segoe UI" w:cs="Segoe UI"/>
          <w:sz w:val="22"/>
          <w:szCs w:val="22"/>
        </w:rPr>
        <w:fldChar w:fldCharType="end"/>
      </w:r>
      <w:r w:rsidR="00642609">
        <w:rPr>
          <w:rFonts w:ascii="Segoe UI" w:hAnsi="Segoe UI" w:cs="Segoe UI"/>
          <w:sz w:val="22"/>
          <w:szCs w:val="22"/>
        </w:rPr>
        <w:t xml:space="preserve"> </w:t>
      </w:r>
      <w:r w:rsidR="00242090" w:rsidRPr="00E666AC">
        <w:rPr>
          <w:rFonts w:ascii="Segoe UI" w:hAnsi="Segoe UI" w:cs="Segoe UI"/>
          <w:sz w:val="22"/>
          <w:szCs w:val="22"/>
        </w:rPr>
        <w:t xml:space="preserve">této </w:t>
      </w:r>
      <w:r w:rsidR="00627A19" w:rsidRPr="00E666AC">
        <w:rPr>
          <w:rFonts w:ascii="Segoe UI" w:hAnsi="Segoe UI" w:cs="Segoe UI"/>
          <w:sz w:val="22"/>
          <w:szCs w:val="22"/>
        </w:rPr>
        <w:t>Smlouvy</w:t>
      </w:r>
      <w:r w:rsidRPr="00E666AC">
        <w:rPr>
          <w:rFonts w:ascii="Segoe UI" w:hAnsi="Segoe UI" w:cs="Segoe UI"/>
          <w:sz w:val="22"/>
          <w:szCs w:val="22"/>
        </w:rPr>
        <w:t xml:space="preserve">; </w:t>
      </w:r>
    </w:p>
    <w:p w14:paraId="788A2B3A" w14:textId="7616DC0E" w:rsidR="00E24176" w:rsidRPr="00E666AC"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z w:val="22"/>
          <w:szCs w:val="22"/>
        </w:rPr>
        <w:t xml:space="preserve">vypracování manipulačních a provozních řádů pro bezvadné provozování </w:t>
      </w:r>
      <w:r w:rsidR="00D51B30" w:rsidRPr="00E666AC">
        <w:rPr>
          <w:rFonts w:ascii="Segoe UI" w:hAnsi="Segoe UI" w:cs="Segoe UI"/>
          <w:sz w:val="22"/>
          <w:szCs w:val="22"/>
        </w:rPr>
        <w:t>Stavby</w:t>
      </w:r>
      <w:r w:rsidRPr="00E666AC">
        <w:rPr>
          <w:rFonts w:ascii="Segoe UI" w:hAnsi="Segoe UI" w:cs="Segoe UI"/>
          <w:sz w:val="22"/>
          <w:szCs w:val="22"/>
        </w:rPr>
        <w:t xml:space="preserve">, resp. jejich částí, návodů k obsluze, návodů na provoz a údržbu </w:t>
      </w:r>
      <w:r w:rsidR="00D51B30" w:rsidRPr="00E666AC">
        <w:rPr>
          <w:rFonts w:ascii="Segoe UI" w:hAnsi="Segoe UI" w:cs="Segoe UI"/>
          <w:sz w:val="22"/>
          <w:szCs w:val="22"/>
        </w:rPr>
        <w:t>Stavby</w:t>
      </w:r>
      <w:r w:rsidRPr="00E666AC">
        <w:rPr>
          <w:rFonts w:ascii="Segoe UI" w:hAnsi="Segoe UI" w:cs="Segoe UI"/>
          <w:sz w:val="22"/>
          <w:szCs w:val="22"/>
        </w:rPr>
        <w:t xml:space="preserve"> a</w:t>
      </w:r>
      <w:r w:rsidR="00280741" w:rsidRPr="00E666AC">
        <w:rPr>
          <w:rFonts w:ascii="Segoe UI" w:hAnsi="Segoe UI" w:cs="Segoe UI"/>
          <w:sz w:val="22"/>
          <w:szCs w:val="22"/>
        </w:rPr>
        <w:t> </w:t>
      </w:r>
      <w:r w:rsidRPr="00E666AC">
        <w:rPr>
          <w:rFonts w:ascii="Segoe UI" w:hAnsi="Segoe UI" w:cs="Segoe UI"/>
          <w:sz w:val="22"/>
          <w:szCs w:val="22"/>
        </w:rPr>
        <w:t xml:space="preserve">dokumentaci údržby ve třech vyhotoveních v listinné podobě a v jednom vyhotovení v </w:t>
      </w:r>
      <w:r w:rsidR="00892F27" w:rsidRPr="00E666AC">
        <w:rPr>
          <w:rFonts w:ascii="Segoe UI" w:hAnsi="Segoe UI" w:cs="Segoe UI"/>
          <w:sz w:val="22"/>
          <w:szCs w:val="22"/>
        </w:rPr>
        <w:t xml:space="preserve">digitální podobě na </w:t>
      </w:r>
      <w:r w:rsidR="0078093B" w:rsidRPr="0043255F">
        <w:rPr>
          <w:rFonts w:ascii="Segoe UI" w:hAnsi="Segoe UI" w:cs="Segoe UI"/>
          <w:snapToGrid w:val="0"/>
          <w:sz w:val="22"/>
          <w:szCs w:val="22"/>
        </w:rPr>
        <w:t>CD/DVD/Flash</w:t>
      </w:r>
      <w:r w:rsidR="0078093B">
        <w:rPr>
          <w:rFonts w:ascii="Segoe UI" w:hAnsi="Segoe UI" w:cs="Segoe UI"/>
          <w:snapToGrid w:val="0"/>
          <w:sz w:val="22"/>
          <w:szCs w:val="22"/>
        </w:rPr>
        <w:t xml:space="preserve"> disku</w:t>
      </w:r>
      <w:r w:rsidR="00892F27" w:rsidRPr="00E666AC">
        <w:rPr>
          <w:rFonts w:ascii="Segoe UI" w:hAnsi="Segoe UI" w:cs="Segoe UI"/>
          <w:sz w:val="22"/>
          <w:szCs w:val="22"/>
        </w:rPr>
        <w:t xml:space="preserve">; </w:t>
      </w:r>
    </w:p>
    <w:p w14:paraId="58BC58BC" w14:textId="13E99E36" w:rsidR="00680F64" w:rsidRPr="00680F64"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sz w:val="22"/>
          <w:szCs w:val="22"/>
        </w:rPr>
      </w:pPr>
      <w:r w:rsidRPr="00680F64">
        <w:rPr>
          <w:rFonts w:ascii="Segoe UI" w:hAnsi="Segoe UI" w:cs="Segoe UI"/>
          <w:sz w:val="22"/>
          <w:szCs w:val="22"/>
        </w:rPr>
        <w:t xml:space="preserve">celkový úklid </w:t>
      </w:r>
      <w:r w:rsidR="00D51B30" w:rsidRPr="00680F64">
        <w:rPr>
          <w:rFonts w:ascii="Segoe UI" w:hAnsi="Segoe UI" w:cs="Segoe UI"/>
          <w:sz w:val="22"/>
          <w:szCs w:val="22"/>
        </w:rPr>
        <w:t>Stavby</w:t>
      </w:r>
      <w:r w:rsidRPr="00680F64">
        <w:rPr>
          <w:rFonts w:ascii="Segoe UI" w:hAnsi="Segoe UI" w:cs="Segoe UI"/>
          <w:sz w:val="22"/>
          <w:szCs w:val="22"/>
        </w:rPr>
        <w:t xml:space="preserve"> před předáním a př</w:t>
      </w:r>
      <w:r w:rsidR="00892F27" w:rsidRPr="00680F64">
        <w:rPr>
          <w:rFonts w:ascii="Segoe UI" w:hAnsi="Segoe UI" w:cs="Segoe UI"/>
          <w:sz w:val="22"/>
          <w:szCs w:val="22"/>
        </w:rPr>
        <w:t xml:space="preserve">evzetím plnění předmětu </w:t>
      </w:r>
      <w:r w:rsidR="00627A19" w:rsidRPr="00680F64">
        <w:rPr>
          <w:rFonts w:ascii="Segoe UI" w:hAnsi="Segoe UI" w:cs="Segoe UI"/>
          <w:sz w:val="22"/>
          <w:szCs w:val="22"/>
        </w:rPr>
        <w:t>Smlouvy</w:t>
      </w:r>
      <w:r w:rsidR="00680F64" w:rsidRPr="00680F64">
        <w:rPr>
          <w:rFonts w:ascii="Segoe UI" w:hAnsi="Segoe UI" w:cs="Segoe UI"/>
          <w:sz w:val="22"/>
          <w:szCs w:val="22"/>
        </w:rPr>
        <w:t>;</w:t>
      </w:r>
    </w:p>
    <w:p w14:paraId="55AF8315" w14:textId="77777777" w:rsidR="00446932" w:rsidRDefault="00680F64" w:rsidP="000B2143">
      <w:pPr>
        <w:widowControl w:val="0"/>
        <w:numPr>
          <w:ilvl w:val="2"/>
          <w:numId w:val="6"/>
        </w:numPr>
        <w:tabs>
          <w:tab w:val="clear" w:pos="2325"/>
          <w:tab w:val="num" w:pos="993"/>
        </w:tabs>
        <w:spacing w:after="120" w:line="276" w:lineRule="auto"/>
        <w:ind w:left="993" w:hanging="426"/>
        <w:jc w:val="both"/>
        <w:rPr>
          <w:rFonts w:ascii="Segoe UI" w:hAnsi="Segoe UI" w:cs="Segoe UI"/>
          <w:sz w:val="22"/>
          <w:szCs w:val="22"/>
        </w:rPr>
      </w:pPr>
      <w:r w:rsidRPr="00680F64">
        <w:rPr>
          <w:rFonts w:ascii="Segoe UI" w:hAnsi="Segoe UI" w:cs="Segoe UI"/>
          <w:sz w:val="22"/>
          <w:szCs w:val="22"/>
        </w:rPr>
        <w:t xml:space="preserve">hlášení </w:t>
      </w:r>
      <w:r>
        <w:rPr>
          <w:rFonts w:ascii="Segoe UI" w:hAnsi="Segoe UI" w:cs="Segoe UI"/>
          <w:sz w:val="22"/>
          <w:szCs w:val="22"/>
        </w:rPr>
        <w:t>archeologických nálezů a s tím plnění souvisejících povinností v souladu s § 23 a násl. zákona č. 20/1987 Sb., o státní památkové péči, ve znění pozdějších předpisů</w:t>
      </w:r>
      <w:r w:rsidR="00446932">
        <w:rPr>
          <w:rFonts w:ascii="Segoe UI" w:hAnsi="Segoe UI" w:cs="Segoe UI"/>
          <w:sz w:val="22"/>
          <w:szCs w:val="22"/>
        </w:rPr>
        <w:t>;</w:t>
      </w:r>
    </w:p>
    <w:p w14:paraId="0565FC4F" w14:textId="04540961" w:rsidR="00680F64" w:rsidRPr="00680F64" w:rsidRDefault="00446932" w:rsidP="000B2143">
      <w:pPr>
        <w:widowControl w:val="0"/>
        <w:numPr>
          <w:ilvl w:val="2"/>
          <w:numId w:val="6"/>
        </w:numPr>
        <w:tabs>
          <w:tab w:val="clear" w:pos="2325"/>
          <w:tab w:val="num" w:pos="993"/>
        </w:tabs>
        <w:spacing w:after="120" w:line="276" w:lineRule="auto"/>
        <w:ind w:left="993" w:hanging="426"/>
        <w:jc w:val="both"/>
        <w:rPr>
          <w:rFonts w:ascii="Segoe UI" w:hAnsi="Segoe UI" w:cs="Segoe UI"/>
          <w:sz w:val="22"/>
          <w:szCs w:val="22"/>
        </w:rPr>
      </w:pPr>
      <w:r w:rsidRPr="00446932">
        <w:rPr>
          <w:rFonts w:ascii="Segoe UI" w:hAnsi="Segoe UI" w:cs="Segoe UI"/>
          <w:sz w:val="22"/>
          <w:szCs w:val="22"/>
        </w:rPr>
        <w:t>výsadbu travnatých ploch a jejich první pokos a výsadbu zeleně (dále jen „</w:t>
      </w:r>
      <w:r w:rsidRPr="00446932">
        <w:rPr>
          <w:rFonts w:ascii="Segoe UI" w:hAnsi="Segoe UI" w:cs="Segoe UI"/>
          <w:b/>
          <w:i/>
          <w:sz w:val="22"/>
          <w:szCs w:val="22"/>
        </w:rPr>
        <w:t>Výsadba zeleně</w:t>
      </w:r>
      <w:r w:rsidRPr="00446932">
        <w:rPr>
          <w:rFonts w:ascii="Segoe UI" w:hAnsi="Segoe UI" w:cs="Segoe UI"/>
          <w:sz w:val="22"/>
          <w:szCs w:val="22"/>
        </w:rPr>
        <w:t>“)</w:t>
      </w:r>
      <w:r>
        <w:rPr>
          <w:rFonts w:ascii="Segoe UI" w:hAnsi="Segoe UI" w:cs="Segoe UI"/>
          <w:sz w:val="22"/>
          <w:szCs w:val="22"/>
        </w:rPr>
        <w:t>.</w:t>
      </w:r>
    </w:p>
    <w:p w14:paraId="335E8011" w14:textId="77777777" w:rsidR="00F623D5" w:rsidRPr="00E666AC" w:rsidRDefault="00CD76F6" w:rsidP="000B2143">
      <w:pPr>
        <w:widowControl w:val="0"/>
        <w:numPr>
          <w:ilvl w:val="1"/>
          <w:numId w:val="2"/>
        </w:numPr>
        <w:spacing w:after="120" w:line="276" w:lineRule="auto"/>
        <w:ind w:left="426" w:hanging="426"/>
        <w:jc w:val="both"/>
        <w:rPr>
          <w:rFonts w:ascii="Segoe UI" w:hAnsi="Segoe UI" w:cs="Segoe UI"/>
          <w:sz w:val="22"/>
          <w:szCs w:val="22"/>
        </w:rPr>
      </w:pPr>
      <w:r w:rsidRPr="00680F64">
        <w:rPr>
          <w:rFonts w:ascii="Segoe UI" w:hAnsi="Segoe UI" w:cs="Segoe UI"/>
          <w:sz w:val="22"/>
          <w:szCs w:val="22"/>
        </w:rPr>
        <w:t xml:space="preserve">Vypracování </w:t>
      </w:r>
      <w:r w:rsidR="00D51B5D" w:rsidRPr="00680F64">
        <w:rPr>
          <w:rFonts w:ascii="Segoe UI" w:hAnsi="Segoe UI" w:cs="Segoe UI"/>
          <w:sz w:val="22"/>
          <w:szCs w:val="22"/>
        </w:rPr>
        <w:t>DSPS</w:t>
      </w:r>
      <w:r w:rsidRPr="00680F64">
        <w:rPr>
          <w:rFonts w:ascii="Segoe UI" w:hAnsi="Segoe UI" w:cs="Segoe UI"/>
          <w:sz w:val="22"/>
          <w:szCs w:val="22"/>
        </w:rPr>
        <w:t xml:space="preserve"> </w:t>
      </w:r>
      <w:r w:rsidR="000D0D59" w:rsidRPr="00680F64">
        <w:rPr>
          <w:rFonts w:ascii="Segoe UI" w:hAnsi="Segoe UI" w:cs="Segoe UI"/>
          <w:sz w:val="22"/>
          <w:szCs w:val="22"/>
        </w:rPr>
        <w:t>bude</w:t>
      </w:r>
      <w:r w:rsidR="000D0D59" w:rsidRPr="00E666AC">
        <w:rPr>
          <w:rFonts w:ascii="Segoe UI" w:hAnsi="Segoe UI" w:cs="Segoe UI"/>
          <w:sz w:val="22"/>
          <w:szCs w:val="22"/>
        </w:rPr>
        <w:t xml:space="preserve"> provedeno </w:t>
      </w:r>
      <w:r w:rsidRPr="00E666AC">
        <w:rPr>
          <w:rFonts w:ascii="Segoe UI" w:hAnsi="Segoe UI" w:cs="Segoe UI"/>
          <w:sz w:val="22"/>
          <w:szCs w:val="22"/>
        </w:rPr>
        <w:t>podle následujících zásad</w:t>
      </w:r>
      <w:r w:rsidR="00F623D5" w:rsidRPr="00E666AC">
        <w:rPr>
          <w:rFonts w:ascii="Segoe UI" w:hAnsi="Segoe UI" w:cs="Segoe UI"/>
          <w:sz w:val="22"/>
          <w:szCs w:val="22"/>
        </w:rPr>
        <w:t>:</w:t>
      </w:r>
    </w:p>
    <w:p w14:paraId="4B63E20B" w14:textId="25FD6C3F" w:rsidR="00F623D5" w:rsidRPr="00E666AC" w:rsidRDefault="00F623D5" w:rsidP="000B2143">
      <w:pPr>
        <w:widowControl w:val="0"/>
        <w:numPr>
          <w:ilvl w:val="2"/>
          <w:numId w:val="14"/>
        </w:numPr>
        <w:spacing w:after="120" w:line="276" w:lineRule="auto"/>
        <w:ind w:left="992" w:hanging="425"/>
        <w:jc w:val="both"/>
        <w:rPr>
          <w:rFonts w:ascii="Segoe UI" w:hAnsi="Segoe UI" w:cs="Segoe UI"/>
          <w:b/>
          <w:sz w:val="22"/>
          <w:szCs w:val="22"/>
        </w:rPr>
      </w:pPr>
      <w:r w:rsidRPr="00E666AC">
        <w:rPr>
          <w:rFonts w:ascii="Segoe UI" w:hAnsi="Segoe UI" w:cs="Segoe UI"/>
          <w:snapToGrid w:val="0"/>
          <w:sz w:val="22"/>
          <w:szCs w:val="22"/>
        </w:rPr>
        <w:lastRenderedPageBreak/>
        <w:t xml:space="preserve">do </w:t>
      </w:r>
      <w:r w:rsidR="00CD76F6" w:rsidRPr="00E666AC">
        <w:rPr>
          <w:rFonts w:ascii="Segoe UI" w:hAnsi="Segoe UI" w:cs="Segoe UI"/>
          <w:sz w:val="22"/>
          <w:szCs w:val="22"/>
        </w:rPr>
        <w:t>DSPS</w:t>
      </w:r>
      <w:r w:rsidR="00CD76F6" w:rsidRPr="00E666AC">
        <w:rPr>
          <w:rFonts w:ascii="Segoe UI" w:hAnsi="Segoe UI" w:cs="Segoe UI"/>
          <w:snapToGrid w:val="0"/>
          <w:sz w:val="22"/>
          <w:szCs w:val="22"/>
        </w:rPr>
        <w:t xml:space="preserve"> </w:t>
      </w:r>
      <w:r w:rsidRPr="00E666AC">
        <w:rPr>
          <w:rFonts w:ascii="Segoe UI" w:hAnsi="Segoe UI" w:cs="Segoe UI"/>
          <w:snapToGrid w:val="0"/>
          <w:sz w:val="22"/>
          <w:szCs w:val="22"/>
        </w:rPr>
        <w:t>budou zřetelně vyznačeny všechny změny</w:t>
      </w:r>
      <w:r w:rsidR="00F77957" w:rsidRPr="00E666AC">
        <w:rPr>
          <w:rFonts w:ascii="Segoe UI" w:hAnsi="Segoe UI" w:cs="Segoe UI"/>
          <w:snapToGrid w:val="0"/>
          <w:sz w:val="22"/>
          <w:szCs w:val="22"/>
        </w:rPr>
        <w:t xml:space="preserve"> oproti Projektové dokumentaci</w:t>
      </w:r>
      <w:r w:rsidRPr="00E666AC">
        <w:rPr>
          <w:rFonts w:ascii="Segoe UI" w:hAnsi="Segoe UI" w:cs="Segoe UI"/>
          <w:snapToGrid w:val="0"/>
          <w:sz w:val="22"/>
          <w:szCs w:val="22"/>
        </w:rPr>
        <w:t xml:space="preserve">, k nimž došlo v průběhu zhotovení </w:t>
      </w:r>
      <w:r w:rsidR="00D51B30" w:rsidRPr="00E666AC">
        <w:rPr>
          <w:rFonts w:ascii="Segoe UI" w:hAnsi="Segoe UI" w:cs="Segoe UI"/>
          <w:snapToGrid w:val="0"/>
          <w:sz w:val="22"/>
          <w:szCs w:val="22"/>
        </w:rPr>
        <w:t>Stavby</w:t>
      </w:r>
      <w:r w:rsidRPr="00E666AC">
        <w:rPr>
          <w:rFonts w:ascii="Segoe UI" w:hAnsi="Segoe UI" w:cs="Segoe UI"/>
          <w:snapToGrid w:val="0"/>
          <w:sz w:val="22"/>
          <w:szCs w:val="22"/>
        </w:rPr>
        <w:t>;</w:t>
      </w:r>
    </w:p>
    <w:p w14:paraId="51E39FFA" w14:textId="77777777" w:rsidR="00F623D5" w:rsidRPr="00E666AC" w:rsidRDefault="00F623D5" w:rsidP="000B2143">
      <w:pPr>
        <w:widowControl w:val="0"/>
        <w:numPr>
          <w:ilvl w:val="2"/>
          <w:numId w:val="14"/>
        </w:numPr>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 xml:space="preserve">části </w:t>
      </w:r>
      <w:r w:rsidR="00CD76F6" w:rsidRPr="00E666AC">
        <w:rPr>
          <w:rFonts w:ascii="Segoe UI" w:hAnsi="Segoe UI" w:cs="Segoe UI"/>
          <w:sz w:val="22"/>
          <w:szCs w:val="22"/>
        </w:rPr>
        <w:t>DSPS</w:t>
      </w:r>
      <w:r w:rsidRPr="00E666AC">
        <w:rPr>
          <w:rFonts w:ascii="Segoe UI" w:hAnsi="Segoe UI" w:cs="Segoe UI"/>
          <w:snapToGrid w:val="0"/>
          <w:sz w:val="22"/>
          <w:szCs w:val="22"/>
        </w:rPr>
        <w:t>, u kterých nedošlo k žádným změnám</w:t>
      </w:r>
      <w:r w:rsidR="0085581E" w:rsidRPr="00E666AC">
        <w:rPr>
          <w:rFonts w:ascii="Segoe UI" w:hAnsi="Segoe UI" w:cs="Segoe UI"/>
          <w:snapToGrid w:val="0"/>
          <w:sz w:val="22"/>
          <w:szCs w:val="22"/>
        </w:rPr>
        <w:t xml:space="preserve"> oproti Projektové dokumentaci</w:t>
      </w:r>
      <w:r w:rsidRPr="00E666AC">
        <w:rPr>
          <w:rFonts w:ascii="Segoe UI" w:hAnsi="Segoe UI" w:cs="Segoe UI"/>
          <w:snapToGrid w:val="0"/>
          <w:sz w:val="22"/>
          <w:szCs w:val="22"/>
        </w:rPr>
        <w:t>, budou označeny nápisem „beze změn“;</w:t>
      </w:r>
    </w:p>
    <w:p w14:paraId="247D2DD0" w14:textId="77777777" w:rsidR="00F623D5" w:rsidRPr="00E666AC" w:rsidRDefault="00F623D5" w:rsidP="000B2143">
      <w:pPr>
        <w:widowControl w:val="0"/>
        <w:numPr>
          <w:ilvl w:val="2"/>
          <w:numId w:val="14"/>
        </w:numPr>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 xml:space="preserve">každý výkres </w:t>
      </w:r>
      <w:r w:rsidR="0085581E" w:rsidRPr="00E666AC">
        <w:rPr>
          <w:rFonts w:ascii="Segoe UI" w:hAnsi="Segoe UI" w:cs="Segoe UI"/>
          <w:sz w:val="22"/>
          <w:szCs w:val="22"/>
        </w:rPr>
        <w:t>DSPS</w:t>
      </w:r>
      <w:r w:rsidR="0085581E" w:rsidRPr="00E666AC">
        <w:rPr>
          <w:rFonts w:ascii="Segoe UI" w:hAnsi="Segoe UI" w:cs="Segoe UI"/>
          <w:snapToGrid w:val="0"/>
          <w:sz w:val="22"/>
          <w:szCs w:val="22"/>
        </w:rPr>
        <w:t xml:space="preserve"> </w:t>
      </w:r>
      <w:r w:rsidRPr="00E666AC">
        <w:rPr>
          <w:rFonts w:ascii="Segoe UI" w:hAnsi="Segoe UI" w:cs="Segoe UI"/>
          <w:snapToGrid w:val="0"/>
          <w:sz w:val="22"/>
          <w:szCs w:val="22"/>
        </w:rPr>
        <w:t xml:space="preserve">bude opatřen jménem a příjmením osoby, která změny zakreslila, jejím podpisem a razítkem </w:t>
      </w:r>
      <w:r w:rsidR="00BE2007" w:rsidRPr="00E666AC">
        <w:rPr>
          <w:rFonts w:ascii="Segoe UI" w:hAnsi="Segoe UI" w:cs="Segoe UI"/>
          <w:snapToGrid w:val="0"/>
          <w:sz w:val="22"/>
          <w:szCs w:val="22"/>
        </w:rPr>
        <w:t>Zhotovitel</w:t>
      </w:r>
      <w:r w:rsidRPr="00E666AC">
        <w:rPr>
          <w:rFonts w:ascii="Segoe UI" w:hAnsi="Segoe UI" w:cs="Segoe UI"/>
          <w:snapToGrid w:val="0"/>
          <w:sz w:val="22"/>
          <w:szCs w:val="22"/>
        </w:rPr>
        <w:t>e;</w:t>
      </w:r>
    </w:p>
    <w:p w14:paraId="71533EEE" w14:textId="77777777" w:rsidR="00F623D5" w:rsidRPr="00522E8E" w:rsidRDefault="00F623D5" w:rsidP="000B2143">
      <w:pPr>
        <w:widowControl w:val="0"/>
        <w:numPr>
          <w:ilvl w:val="2"/>
          <w:numId w:val="14"/>
        </w:numPr>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 xml:space="preserve">u výkresů obsahujících změnu proti </w:t>
      </w:r>
      <w:r w:rsidR="0085581E" w:rsidRPr="00E666AC">
        <w:rPr>
          <w:rFonts w:ascii="Segoe UI" w:hAnsi="Segoe UI" w:cs="Segoe UI"/>
          <w:snapToGrid w:val="0"/>
          <w:sz w:val="22"/>
          <w:szCs w:val="22"/>
        </w:rPr>
        <w:t>Projektové dokumentaci bude přiložen i </w:t>
      </w:r>
      <w:r w:rsidRPr="00E666AC">
        <w:rPr>
          <w:rFonts w:ascii="Segoe UI" w:hAnsi="Segoe UI" w:cs="Segoe UI"/>
          <w:snapToGrid w:val="0"/>
          <w:sz w:val="22"/>
          <w:szCs w:val="22"/>
        </w:rPr>
        <w:t>doklad, ze kterého bude vyplývat projednání změny s</w:t>
      </w:r>
      <w:r w:rsidR="008D122F" w:rsidRPr="00E666AC">
        <w:rPr>
          <w:rFonts w:ascii="Segoe UI" w:hAnsi="Segoe UI" w:cs="Segoe UI"/>
          <w:snapToGrid w:val="0"/>
          <w:sz w:val="22"/>
          <w:szCs w:val="22"/>
        </w:rPr>
        <w:t> </w:t>
      </w:r>
      <w:r w:rsidR="00A803A4" w:rsidRPr="00E666AC">
        <w:rPr>
          <w:rFonts w:ascii="Segoe UI" w:hAnsi="Segoe UI" w:cs="Segoe UI"/>
          <w:snapToGrid w:val="0"/>
          <w:sz w:val="22"/>
          <w:szCs w:val="22"/>
        </w:rPr>
        <w:t>TDI</w:t>
      </w:r>
      <w:r w:rsidR="008D122F" w:rsidRPr="00E666AC">
        <w:rPr>
          <w:rFonts w:ascii="Segoe UI" w:hAnsi="Segoe UI" w:cs="Segoe UI"/>
          <w:snapToGrid w:val="0"/>
          <w:sz w:val="22"/>
          <w:szCs w:val="22"/>
        </w:rPr>
        <w:t xml:space="preserve"> </w:t>
      </w:r>
      <w:r w:rsidRPr="00E666AC">
        <w:rPr>
          <w:rFonts w:ascii="Segoe UI" w:hAnsi="Segoe UI" w:cs="Segoe UI"/>
          <w:snapToGrid w:val="0"/>
          <w:sz w:val="22"/>
          <w:szCs w:val="22"/>
        </w:rPr>
        <w:t xml:space="preserve">a </w:t>
      </w:r>
      <w:r w:rsidR="007E211F" w:rsidRPr="00E666AC">
        <w:rPr>
          <w:rFonts w:ascii="Segoe UI" w:hAnsi="Segoe UI" w:cs="Segoe UI"/>
          <w:snapToGrid w:val="0"/>
          <w:sz w:val="22"/>
          <w:szCs w:val="22"/>
        </w:rPr>
        <w:t>AD</w:t>
      </w:r>
      <w:r w:rsidRPr="00E666AC">
        <w:rPr>
          <w:rFonts w:ascii="Segoe UI" w:hAnsi="Segoe UI" w:cs="Segoe UI"/>
          <w:snapToGrid w:val="0"/>
          <w:sz w:val="22"/>
          <w:szCs w:val="22"/>
        </w:rPr>
        <w:t xml:space="preserve"> a jej</w:t>
      </w:r>
      <w:r w:rsidR="009309AA" w:rsidRPr="00E666AC">
        <w:rPr>
          <w:rFonts w:ascii="Segoe UI" w:hAnsi="Segoe UI" w:cs="Segoe UI"/>
          <w:snapToGrid w:val="0"/>
          <w:sz w:val="22"/>
          <w:szCs w:val="22"/>
        </w:rPr>
        <w:t>ich</w:t>
      </w:r>
      <w:r w:rsidRPr="00E666AC">
        <w:rPr>
          <w:rFonts w:ascii="Segoe UI" w:hAnsi="Segoe UI" w:cs="Segoe UI"/>
          <w:snapToGrid w:val="0"/>
          <w:sz w:val="22"/>
          <w:szCs w:val="22"/>
        </w:rPr>
        <w:t xml:space="preserve"> souhlasné stanovisko;</w:t>
      </w:r>
    </w:p>
    <w:p w14:paraId="3CCEDA79" w14:textId="2400E081" w:rsidR="00522E8E" w:rsidRPr="00E666AC" w:rsidRDefault="00522E8E" w:rsidP="000B2143">
      <w:pPr>
        <w:widowControl w:val="0"/>
        <w:numPr>
          <w:ilvl w:val="2"/>
          <w:numId w:val="14"/>
        </w:numPr>
        <w:spacing w:after="120" w:line="276" w:lineRule="auto"/>
        <w:ind w:left="993" w:hanging="426"/>
        <w:jc w:val="both"/>
        <w:rPr>
          <w:rFonts w:ascii="Segoe UI" w:hAnsi="Segoe UI" w:cs="Segoe UI"/>
          <w:b/>
          <w:sz w:val="22"/>
          <w:szCs w:val="22"/>
        </w:rPr>
      </w:pPr>
      <w:r w:rsidRPr="00522E8E">
        <w:rPr>
          <w:rFonts w:ascii="Segoe UI" w:hAnsi="Segoe UI" w:cs="Segoe UI"/>
          <w:bCs/>
          <w:sz w:val="22"/>
          <w:szCs w:val="22"/>
        </w:rPr>
        <w:t>součástí DSPS</w:t>
      </w:r>
      <w:r w:rsidRPr="00522E8E">
        <w:rPr>
          <w:rFonts w:ascii="Segoe UI" w:hAnsi="Segoe UI" w:cs="Segoe UI"/>
          <w:bCs/>
          <w:snapToGrid w:val="0"/>
          <w:sz w:val="22"/>
          <w:szCs w:val="22"/>
        </w:rPr>
        <w:t xml:space="preserve"> bude</w:t>
      </w:r>
      <w:r>
        <w:rPr>
          <w:rFonts w:ascii="Segoe UI" w:hAnsi="Segoe UI" w:cs="Segoe UI"/>
          <w:snapToGrid w:val="0"/>
          <w:sz w:val="22"/>
          <w:szCs w:val="22"/>
        </w:rPr>
        <w:t xml:space="preserve"> i celková situace včetně přívodů, přípojek, komunikací, podzemních i nadzemních vedení s údaji o hloubkách uložení sítí;</w:t>
      </w:r>
    </w:p>
    <w:p w14:paraId="634EFCD0" w14:textId="5E5389C2" w:rsidR="00BD0394" w:rsidRPr="00E666AC" w:rsidRDefault="00061F8C" w:rsidP="000B2143">
      <w:pPr>
        <w:widowControl w:val="0"/>
        <w:numPr>
          <w:ilvl w:val="2"/>
          <w:numId w:val="14"/>
        </w:numPr>
        <w:spacing w:after="120" w:line="276" w:lineRule="auto"/>
        <w:ind w:left="993" w:hanging="426"/>
        <w:jc w:val="both"/>
        <w:rPr>
          <w:rFonts w:ascii="Segoe UI" w:hAnsi="Segoe UI" w:cs="Segoe UI"/>
          <w:snapToGrid w:val="0"/>
          <w:sz w:val="22"/>
          <w:szCs w:val="22"/>
        </w:rPr>
      </w:pPr>
      <w:r w:rsidRPr="00E666AC">
        <w:rPr>
          <w:rFonts w:ascii="Segoe UI" w:hAnsi="Segoe UI" w:cs="Segoe UI"/>
          <w:snapToGrid w:val="0"/>
          <w:sz w:val="22"/>
          <w:szCs w:val="22"/>
        </w:rPr>
        <w:t>DSPS</w:t>
      </w:r>
      <w:r w:rsidR="00C45953" w:rsidRPr="00E666AC">
        <w:rPr>
          <w:rFonts w:ascii="Segoe UI" w:hAnsi="Segoe UI" w:cs="Segoe UI"/>
          <w:snapToGrid w:val="0"/>
          <w:sz w:val="22"/>
          <w:szCs w:val="22"/>
        </w:rPr>
        <w:t xml:space="preserve"> bude obsahovat zakreslení skutečného stavu konstrukcí, instalací a přípojek </w:t>
      </w:r>
      <w:r w:rsidR="0078093B">
        <w:rPr>
          <w:rFonts w:ascii="Segoe UI" w:hAnsi="Segoe UI" w:cs="Segoe UI"/>
          <w:snapToGrid w:val="0"/>
          <w:sz w:val="22"/>
          <w:szCs w:val="22"/>
        </w:rPr>
        <w:br/>
      </w:r>
      <w:r w:rsidR="00C45953" w:rsidRPr="00E666AC">
        <w:rPr>
          <w:rFonts w:ascii="Segoe UI" w:hAnsi="Segoe UI" w:cs="Segoe UI"/>
          <w:snapToGrid w:val="0"/>
          <w:sz w:val="22"/>
          <w:szCs w:val="22"/>
        </w:rPr>
        <w:t xml:space="preserve">na vnější inženýrské sítě podle stavu provedeného díla. </w:t>
      </w:r>
      <w:r w:rsidRPr="00E666AC">
        <w:rPr>
          <w:rFonts w:ascii="Segoe UI" w:hAnsi="Segoe UI" w:cs="Segoe UI"/>
          <w:snapToGrid w:val="0"/>
          <w:sz w:val="22"/>
          <w:szCs w:val="22"/>
        </w:rPr>
        <w:t>DSPS</w:t>
      </w:r>
      <w:r w:rsidR="00C45953" w:rsidRPr="00E666AC">
        <w:rPr>
          <w:rFonts w:ascii="Segoe UI" w:hAnsi="Segoe UI" w:cs="Segoe UI"/>
          <w:snapToGrid w:val="0"/>
          <w:sz w:val="22"/>
          <w:szCs w:val="22"/>
        </w:rPr>
        <w:t xml:space="preserve"> musí mít takovou podrobnost a vypovídací schopnost, aby umožnila </w:t>
      </w:r>
      <w:r w:rsidR="00282A80" w:rsidRPr="00E666AC">
        <w:rPr>
          <w:rFonts w:ascii="Segoe UI" w:hAnsi="Segoe UI" w:cs="Segoe UI"/>
          <w:snapToGrid w:val="0"/>
          <w:sz w:val="22"/>
          <w:szCs w:val="22"/>
        </w:rPr>
        <w:t>Provozovateli</w:t>
      </w:r>
      <w:r w:rsidR="00C45953" w:rsidRPr="00E666AC">
        <w:rPr>
          <w:rFonts w:ascii="Segoe UI" w:hAnsi="Segoe UI" w:cs="Segoe UI"/>
          <w:snapToGrid w:val="0"/>
          <w:sz w:val="22"/>
          <w:szCs w:val="22"/>
        </w:rPr>
        <w:t xml:space="preserve"> zjistit jednoznačně druh stavebních konstrukcí, polohu a trasy instalací a průběhy inženýrských sítí </w:t>
      </w:r>
      <w:r w:rsidR="0078093B">
        <w:rPr>
          <w:rFonts w:ascii="Segoe UI" w:hAnsi="Segoe UI" w:cs="Segoe UI"/>
          <w:snapToGrid w:val="0"/>
          <w:sz w:val="22"/>
          <w:szCs w:val="22"/>
        </w:rPr>
        <w:br/>
      </w:r>
      <w:r w:rsidR="00AC0C9D" w:rsidRPr="00E666AC">
        <w:rPr>
          <w:rFonts w:ascii="Segoe UI" w:hAnsi="Segoe UI" w:cs="Segoe UI"/>
          <w:snapToGrid w:val="0"/>
          <w:sz w:val="22"/>
          <w:szCs w:val="22"/>
        </w:rPr>
        <w:t>pro</w:t>
      </w:r>
      <w:r w:rsidR="00C45953" w:rsidRPr="00E666AC">
        <w:rPr>
          <w:rFonts w:ascii="Segoe UI" w:hAnsi="Segoe UI" w:cs="Segoe UI"/>
          <w:snapToGrid w:val="0"/>
          <w:sz w:val="22"/>
          <w:szCs w:val="22"/>
        </w:rPr>
        <w:t xml:space="preserve"> potřeby provádění </w:t>
      </w:r>
      <w:r w:rsidR="00BD0394" w:rsidRPr="00E666AC">
        <w:rPr>
          <w:rFonts w:ascii="Segoe UI" w:hAnsi="Segoe UI" w:cs="Segoe UI"/>
          <w:snapToGrid w:val="0"/>
          <w:sz w:val="22"/>
          <w:szCs w:val="22"/>
        </w:rPr>
        <w:t xml:space="preserve">případných rekonstrukcí a oprav; </w:t>
      </w:r>
    </w:p>
    <w:p w14:paraId="556B4E97" w14:textId="6B1F5EAA" w:rsidR="00F623D5" w:rsidRPr="00E666AC" w:rsidRDefault="00CD76F6" w:rsidP="00A57385">
      <w:pPr>
        <w:widowControl w:val="0"/>
        <w:tabs>
          <w:tab w:val="num" w:pos="3338"/>
        </w:tabs>
        <w:spacing w:after="120" w:line="276" w:lineRule="auto"/>
        <w:ind w:left="426"/>
        <w:jc w:val="both"/>
        <w:rPr>
          <w:rFonts w:ascii="Segoe UI" w:hAnsi="Segoe UI" w:cs="Segoe UI"/>
          <w:snapToGrid w:val="0"/>
          <w:sz w:val="22"/>
          <w:szCs w:val="22"/>
        </w:rPr>
      </w:pPr>
      <w:r w:rsidRPr="00E666AC">
        <w:rPr>
          <w:rFonts w:ascii="Segoe UI" w:hAnsi="Segoe UI" w:cs="Segoe UI"/>
          <w:sz w:val="22"/>
          <w:szCs w:val="22"/>
        </w:rPr>
        <w:t>DSPS</w:t>
      </w:r>
      <w:r w:rsidRPr="00E666AC">
        <w:rPr>
          <w:rFonts w:ascii="Segoe UI" w:hAnsi="Segoe UI" w:cs="Segoe UI"/>
          <w:snapToGrid w:val="0"/>
          <w:sz w:val="22"/>
          <w:szCs w:val="22"/>
        </w:rPr>
        <w:t xml:space="preserve"> </w:t>
      </w:r>
      <w:r w:rsidR="00F623D5" w:rsidRPr="00E666AC">
        <w:rPr>
          <w:rFonts w:ascii="Segoe UI" w:hAnsi="Segoe UI" w:cs="Segoe UI"/>
          <w:snapToGrid w:val="0"/>
          <w:sz w:val="22"/>
          <w:szCs w:val="22"/>
        </w:rPr>
        <w:t xml:space="preserve">bude předána </w:t>
      </w:r>
      <w:r w:rsidR="00BE2007" w:rsidRPr="00E666AC">
        <w:rPr>
          <w:rFonts w:ascii="Segoe UI" w:hAnsi="Segoe UI" w:cs="Segoe UI"/>
          <w:snapToGrid w:val="0"/>
          <w:sz w:val="22"/>
          <w:szCs w:val="22"/>
        </w:rPr>
        <w:t>Objednatel</w:t>
      </w:r>
      <w:r w:rsidR="00F623D5" w:rsidRPr="00E666AC">
        <w:rPr>
          <w:rFonts w:ascii="Segoe UI" w:hAnsi="Segoe UI" w:cs="Segoe UI"/>
          <w:snapToGrid w:val="0"/>
          <w:sz w:val="22"/>
          <w:szCs w:val="22"/>
        </w:rPr>
        <w:t xml:space="preserve">i </w:t>
      </w:r>
      <w:r w:rsidR="00E96552" w:rsidRPr="00E666AC">
        <w:rPr>
          <w:rFonts w:ascii="Segoe UI" w:hAnsi="Segoe UI" w:cs="Segoe UI"/>
          <w:snapToGrid w:val="0"/>
          <w:sz w:val="22"/>
          <w:szCs w:val="22"/>
        </w:rPr>
        <w:t>při podpisu zápisu o převzetí díla</w:t>
      </w:r>
      <w:r w:rsidR="00522E8E">
        <w:rPr>
          <w:rFonts w:ascii="Segoe UI" w:hAnsi="Segoe UI" w:cs="Segoe UI"/>
          <w:snapToGrid w:val="0"/>
          <w:sz w:val="22"/>
          <w:szCs w:val="22"/>
        </w:rPr>
        <w:t xml:space="preserve"> </w:t>
      </w:r>
      <w:r w:rsidR="00E96552" w:rsidRPr="00E666AC">
        <w:rPr>
          <w:rFonts w:ascii="Segoe UI" w:hAnsi="Segoe UI" w:cs="Segoe UI"/>
          <w:snapToGrid w:val="0"/>
          <w:sz w:val="22"/>
          <w:szCs w:val="22"/>
        </w:rPr>
        <w:t xml:space="preserve">dle </w:t>
      </w:r>
      <w:r w:rsidR="00971BF9" w:rsidRPr="00E666AC">
        <w:rPr>
          <w:rFonts w:ascii="Segoe UI" w:hAnsi="Segoe UI" w:cs="Segoe UI"/>
          <w:snapToGrid w:val="0"/>
          <w:sz w:val="22"/>
          <w:szCs w:val="22"/>
        </w:rPr>
        <w:t>odst.</w:t>
      </w:r>
      <w:r w:rsidR="00E96552" w:rsidRPr="00E666AC">
        <w:rPr>
          <w:rFonts w:ascii="Segoe UI" w:hAnsi="Segoe UI" w:cs="Segoe UI"/>
          <w:snapToGrid w:val="0"/>
          <w:sz w:val="22"/>
          <w:szCs w:val="22"/>
        </w:rPr>
        <w:t xml:space="preserve"> </w:t>
      </w:r>
      <w:r w:rsidR="00E4216C" w:rsidRPr="00E666AC">
        <w:rPr>
          <w:rFonts w:ascii="Segoe UI" w:hAnsi="Segoe UI" w:cs="Segoe UI"/>
          <w:snapToGrid w:val="0"/>
          <w:sz w:val="22"/>
          <w:szCs w:val="22"/>
        </w:rPr>
        <w:fldChar w:fldCharType="begin"/>
      </w:r>
      <w:r w:rsidR="00E4216C" w:rsidRPr="00E666AC">
        <w:rPr>
          <w:rFonts w:ascii="Segoe UI" w:hAnsi="Segoe UI" w:cs="Segoe UI"/>
          <w:snapToGrid w:val="0"/>
          <w:sz w:val="22"/>
          <w:szCs w:val="22"/>
        </w:rPr>
        <w:instrText xml:space="preserve"> REF _Ref135929745 \r \h  \* MERGEFORMAT </w:instrText>
      </w:r>
      <w:r w:rsidR="00E4216C" w:rsidRPr="00E666AC">
        <w:rPr>
          <w:rFonts w:ascii="Segoe UI" w:hAnsi="Segoe UI" w:cs="Segoe UI"/>
          <w:snapToGrid w:val="0"/>
          <w:sz w:val="22"/>
          <w:szCs w:val="22"/>
        </w:rPr>
      </w:r>
      <w:r w:rsidR="00E4216C" w:rsidRPr="00E666AC">
        <w:rPr>
          <w:rFonts w:ascii="Segoe UI" w:hAnsi="Segoe UI" w:cs="Segoe UI"/>
          <w:snapToGrid w:val="0"/>
          <w:sz w:val="22"/>
          <w:szCs w:val="22"/>
        </w:rPr>
        <w:fldChar w:fldCharType="separate"/>
      </w:r>
      <w:r w:rsidR="00131238">
        <w:rPr>
          <w:rFonts w:ascii="Segoe UI" w:hAnsi="Segoe UI" w:cs="Segoe UI"/>
          <w:snapToGrid w:val="0"/>
          <w:sz w:val="22"/>
          <w:szCs w:val="22"/>
        </w:rPr>
        <w:t>10.1</w:t>
      </w:r>
      <w:r w:rsidR="00E4216C" w:rsidRPr="00E666AC">
        <w:rPr>
          <w:rFonts w:ascii="Segoe UI" w:hAnsi="Segoe UI" w:cs="Segoe UI"/>
          <w:snapToGrid w:val="0"/>
          <w:sz w:val="22"/>
          <w:szCs w:val="22"/>
        </w:rPr>
        <w:fldChar w:fldCharType="end"/>
      </w:r>
      <w:r w:rsidR="00E96552" w:rsidRPr="00E666AC">
        <w:rPr>
          <w:rFonts w:ascii="Segoe UI" w:hAnsi="Segoe UI" w:cs="Segoe UI"/>
          <w:snapToGrid w:val="0"/>
          <w:sz w:val="22"/>
          <w:szCs w:val="22"/>
        </w:rPr>
        <w:t xml:space="preserve"> této </w:t>
      </w:r>
      <w:r w:rsidR="00627A19" w:rsidRPr="00E666AC">
        <w:rPr>
          <w:rFonts w:ascii="Segoe UI" w:hAnsi="Segoe UI" w:cs="Segoe UI"/>
          <w:snapToGrid w:val="0"/>
          <w:sz w:val="22"/>
          <w:szCs w:val="22"/>
        </w:rPr>
        <w:t>Smlouvy</w:t>
      </w:r>
      <w:r w:rsidR="00E96552" w:rsidRPr="00E666AC">
        <w:rPr>
          <w:rFonts w:ascii="Segoe UI" w:hAnsi="Segoe UI" w:cs="Segoe UI"/>
          <w:snapToGrid w:val="0"/>
          <w:sz w:val="22"/>
          <w:szCs w:val="22"/>
        </w:rPr>
        <w:t xml:space="preserve"> </w:t>
      </w:r>
      <w:r w:rsidR="00F623D5" w:rsidRPr="002318B5">
        <w:rPr>
          <w:rFonts w:ascii="Segoe UI" w:hAnsi="Segoe UI" w:cs="Segoe UI"/>
          <w:snapToGrid w:val="0"/>
          <w:sz w:val="22"/>
          <w:szCs w:val="22"/>
        </w:rPr>
        <w:t>v</w:t>
      </w:r>
      <w:r w:rsidR="00315F2F" w:rsidRPr="002318B5">
        <w:rPr>
          <w:rFonts w:ascii="Segoe UI" w:hAnsi="Segoe UI" w:cs="Segoe UI"/>
          <w:snapToGrid w:val="0"/>
          <w:sz w:val="22"/>
          <w:szCs w:val="22"/>
        </w:rPr>
        <w:t>e</w:t>
      </w:r>
      <w:r w:rsidR="00F623D5" w:rsidRPr="002318B5">
        <w:rPr>
          <w:rFonts w:ascii="Segoe UI" w:hAnsi="Segoe UI" w:cs="Segoe UI"/>
          <w:snapToGrid w:val="0"/>
          <w:sz w:val="22"/>
          <w:szCs w:val="22"/>
        </w:rPr>
        <w:t> </w:t>
      </w:r>
      <w:r w:rsidR="00436D22" w:rsidRPr="002318B5">
        <w:rPr>
          <w:rFonts w:ascii="Segoe UI" w:hAnsi="Segoe UI" w:cs="Segoe UI"/>
          <w:snapToGrid w:val="0"/>
          <w:sz w:val="22"/>
          <w:szCs w:val="22"/>
        </w:rPr>
        <w:t xml:space="preserve">třech </w:t>
      </w:r>
      <w:r w:rsidR="00F623D5" w:rsidRPr="002318B5">
        <w:rPr>
          <w:rFonts w:ascii="Segoe UI" w:hAnsi="Segoe UI" w:cs="Segoe UI"/>
          <w:snapToGrid w:val="0"/>
          <w:sz w:val="22"/>
          <w:szCs w:val="22"/>
        </w:rPr>
        <w:t>vyhotoveních v listinné podobě a v </w:t>
      </w:r>
      <w:r w:rsidR="00E77FB7" w:rsidRPr="002318B5">
        <w:rPr>
          <w:rFonts w:ascii="Segoe UI" w:hAnsi="Segoe UI" w:cs="Segoe UI"/>
          <w:snapToGrid w:val="0"/>
          <w:sz w:val="22"/>
          <w:szCs w:val="22"/>
        </w:rPr>
        <w:t>jednom</w:t>
      </w:r>
      <w:r w:rsidR="00F623D5" w:rsidRPr="002318B5">
        <w:rPr>
          <w:rFonts w:ascii="Segoe UI" w:hAnsi="Segoe UI" w:cs="Segoe UI"/>
          <w:snapToGrid w:val="0"/>
          <w:sz w:val="22"/>
          <w:szCs w:val="22"/>
        </w:rPr>
        <w:t xml:space="preserve"> vyhotovení v digitální podobě na </w:t>
      </w:r>
      <w:r w:rsidR="0078093B" w:rsidRPr="0078093B">
        <w:rPr>
          <w:rFonts w:ascii="Segoe UI" w:hAnsi="Segoe UI" w:cs="Segoe UI"/>
          <w:snapToGrid w:val="0"/>
          <w:sz w:val="22"/>
          <w:szCs w:val="22"/>
        </w:rPr>
        <w:t>CD/DVD/Flash disku</w:t>
      </w:r>
      <w:r w:rsidR="00F623D5" w:rsidRPr="002318B5">
        <w:rPr>
          <w:rFonts w:ascii="Segoe UI" w:hAnsi="Segoe UI" w:cs="Segoe UI"/>
          <w:snapToGrid w:val="0"/>
          <w:sz w:val="22"/>
          <w:szCs w:val="22"/>
        </w:rPr>
        <w:t>, přičemž výkresová část bude zpracována ve formátu *.</w:t>
      </w:r>
      <w:proofErr w:type="spellStart"/>
      <w:r w:rsidR="00F623D5" w:rsidRPr="002318B5">
        <w:rPr>
          <w:rFonts w:ascii="Segoe UI" w:hAnsi="Segoe UI" w:cs="Segoe UI"/>
          <w:snapToGrid w:val="0"/>
          <w:sz w:val="22"/>
          <w:szCs w:val="22"/>
        </w:rPr>
        <w:t>dwg</w:t>
      </w:r>
      <w:proofErr w:type="spellEnd"/>
      <w:r w:rsidR="00C00203" w:rsidRPr="002318B5">
        <w:rPr>
          <w:rFonts w:ascii="Segoe UI" w:hAnsi="Segoe UI" w:cs="Segoe UI"/>
          <w:snapToGrid w:val="0"/>
          <w:sz w:val="22"/>
          <w:szCs w:val="22"/>
        </w:rPr>
        <w:t xml:space="preserve"> a *.</w:t>
      </w:r>
      <w:proofErr w:type="spellStart"/>
      <w:r w:rsidR="00C00203" w:rsidRPr="002318B5">
        <w:rPr>
          <w:rFonts w:ascii="Segoe UI" w:hAnsi="Segoe UI" w:cs="Segoe UI"/>
          <w:snapToGrid w:val="0"/>
          <w:sz w:val="22"/>
          <w:szCs w:val="22"/>
        </w:rPr>
        <w:t>pdf</w:t>
      </w:r>
      <w:proofErr w:type="spellEnd"/>
      <w:r w:rsidR="00F623D5" w:rsidRPr="002318B5">
        <w:rPr>
          <w:rFonts w:ascii="Segoe UI" w:hAnsi="Segoe UI" w:cs="Segoe UI"/>
          <w:snapToGrid w:val="0"/>
          <w:sz w:val="22"/>
          <w:szCs w:val="22"/>
        </w:rPr>
        <w:t xml:space="preserve">, textové části budou zpracovány ve formátu *.doc pro MS Word, </w:t>
      </w:r>
      <w:r w:rsidR="0078093B">
        <w:rPr>
          <w:rFonts w:ascii="Segoe UI" w:hAnsi="Segoe UI" w:cs="Segoe UI"/>
          <w:snapToGrid w:val="0"/>
          <w:sz w:val="22"/>
          <w:szCs w:val="22"/>
        </w:rPr>
        <w:br/>
      </w:r>
      <w:r w:rsidR="00F623D5" w:rsidRPr="002318B5">
        <w:rPr>
          <w:rFonts w:ascii="Segoe UI" w:hAnsi="Segoe UI" w:cs="Segoe UI"/>
          <w:snapToGrid w:val="0"/>
          <w:sz w:val="22"/>
          <w:szCs w:val="22"/>
        </w:rPr>
        <w:t>tabul</w:t>
      </w:r>
      <w:r w:rsidRPr="002318B5">
        <w:rPr>
          <w:rFonts w:ascii="Segoe UI" w:hAnsi="Segoe UI" w:cs="Segoe UI"/>
          <w:snapToGrid w:val="0"/>
          <w:sz w:val="22"/>
          <w:szCs w:val="22"/>
        </w:rPr>
        <w:t>ky ve </w:t>
      </w:r>
      <w:r w:rsidR="00F623D5" w:rsidRPr="002318B5">
        <w:rPr>
          <w:rFonts w:ascii="Segoe UI" w:hAnsi="Segoe UI" w:cs="Segoe UI"/>
          <w:snapToGrid w:val="0"/>
          <w:sz w:val="22"/>
          <w:szCs w:val="22"/>
        </w:rPr>
        <w:t>formátu *.</w:t>
      </w:r>
      <w:proofErr w:type="spellStart"/>
      <w:r w:rsidR="00F623D5" w:rsidRPr="002318B5">
        <w:rPr>
          <w:rFonts w:ascii="Segoe UI" w:hAnsi="Segoe UI" w:cs="Segoe UI"/>
          <w:snapToGrid w:val="0"/>
          <w:sz w:val="22"/>
          <w:szCs w:val="22"/>
        </w:rPr>
        <w:t>xls</w:t>
      </w:r>
      <w:proofErr w:type="spellEnd"/>
      <w:r w:rsidR="00F623D5" w:rsidRPr="002318B5">
        <w:rPr>
          <w:rFonts w:ascii="Segoe UI" w:hAnsi="Segoe UI" w:cs="Segoe UI"/>
          <w:snapToGrid w:val="0"/>
          <w:sz w:val="22"/>
          <w:szCs w:val="22"/>
        </w:rPr>
        <w:t xml:space="preserve"> pro MS Excel.</w:t>
      </w:r>
    </w:p>
    <w:p w14:paraId="62BC46D3" w14:textId="244CFA88" w:rsidR="00BE3298" w:rsidRDefault="00740238" w:rsidP="000B2143">
      <w:pPr>
        <w:widowControl w:val="0"/>
        <w:numPr>
          <w:ilvl w:val="1"/>
          <w:numId w:val="2"/>
        </w:numPr>
        <w:spacing w:after="120" w:line="276" w:lineRule="auto"/>
        <w:ind w:left="426" w:hanging="426"/>
        <w:jc w:val="both"/>
        <w:rPr>
          <w:rFonts w:ascii="Segoe UI" w:hAnsi="Segoe UI" w:cs="Segoe UI"/>
          <w:sz w:val="22"/>
          <w:szCs w:val="22"/>
        </w:rPr>
      </w:pPr>
      <w:r w:rsidRPr="00E666AC">
        <w:rPr>
          <w:rFonts w:ascii="Segoe UI" w:hAnsi="Segoe UI" w:cs="Segoe UI"/>
          <w:sz w:val="22"/>
          <w:szCs w:val="22"/>
        </w:rPr>
        <w:t xml:space="preserve">Zhotovitel prohlašuje, že je na základě svého autorství či na základě právního vztahu s autorem, resp. autory DSPS oprávněn vykonávat svým jménem a na svůj účet veškerá autorova majetková práva k výsledkům tvůrčí činnosti Zhotovitele; zejména je oprávněn DSPS jako autorské dílo užít ke všem známým způsobům užití a udělit Objednateli jako nabyvateli oprávnění k výkonu tohoto práva v souladu s podmínkami této </w:t>
      </w:r>
      <w:r w:rsidR="00627A19" w:rsidRPr="00E666AC">
        <w:rPr>
          <w:rFonts w:ascii="Segoe UI" w:hAnsi="Segoe UI" w:cs="Segoe UI"/>
          <w:sz w:val="22"/>
          <w:szCs w:val="22"/>
        </w:rPr>
        <w:t>Smlouvy</w:t>
      </w:r>
      <w:r w:rsidRPr="00E666AC">
        <w:rPr>
          <w:rFonts w:ascii="Segoe UI" w:hAnsi="Segoe UI" w:cs="Segoe UI"/>
          <w:sz w:val="22"/>
          <w:szCs w:val="22"/>
        </w:rPr>
        <w:t xml:space="preserve">. Zhotovitel touto </w:t>
      </w:r>
      <w:r w:rsidR="001000D7" w:rsidRPr="00E666AC">
        <w:rPr>
          <w:rFonts w:ascii="Segoe UI" w:hAnsi="Segoe UI" w:cs="Segoe UI"/>
          <w:sz w:val="22"/>
          <w:szCs w:val="22"/>
        </w:rPr>
        <w:t>Smlouvou</w:t>
      </w:r>
      <w:r w:rsidRPr="00E666AC">
        <w:rPr>
          <w:rFonts w:ascii="Segoe UI" w:hAnsi="Segoe UI" w:cs="Segoe UI"/>
          <w:sz w:val="22"/>
          <w:szCs w:val="22"/>
        </w:rPr>
        <w:t xml:space="preserve"> poskytuje Objednateli oprávnění užívat výsledky tvůrčí činnosti dle této </w:t>
      </w:r>
      <w:r w:rsidR="00627A19" w:rsidRPr="00E666AC">
        <w:rPr>
          <w:rFonts w:ascii="Segoe UI" w:hAnsi="Segoe UI" w:cs="Segoe UI"/>
          <w:sz w:val="22"/>
          <w:szCs w:val="22"/>
        </w:rPr>
        <w:t>Smlouvy</w:t>
      </w:r>
      <w:r w:rsidRPr="00E666AC">
        <w:rPr>
          <w:rFonts w:ascii="Segoe UI" w:hAnsi="Segoe UI" w:cs="Segoe UI"/>
          <w:sz w:val="22"/>
          <w:szCs w:val="22"/>
        </w:rPr>
        <w:t xml:space="preserve">, včetně hmotného zachycení výsledků své činnosti. Právem Objednatele užívat výsledky tvůrčí činnosti Zhotovitele dle této </w:t>
      </w:r>
      <w:r w:rsidR="00627A19" w:rsidRPr="00E666AC">
        <w:rPr>
          <w:rFonts w:ascii="Segoe UI" w:hAnsi="Segoe UI" w:cs="Segoe UI"/>
          <w:sz w:val="22"/>
          <w:szCs w:val="22"/>
        </w:rPr>
        <w:t>Smlouvy</w:t>
      </w:r>
      <w:r w:rsidRPr="00E666AC">
        <w:rPr>
          <w:rFonts w:ascii="Segoe UI" w:hAnsi="Segoe UI" w:cs="Segoe UI"/>
          <w:sz w:val="22"/>
          <w:szCs w:val="22"/>
        </w:rPr>
        <w:t xml:space="preserve"> se rozumí nerušené využívání výsledků tvůrčí činnosti Zhotovitele všemi známými způsoby, zejména jejich další zpracování a rozmnožování Objednatelem či třetí osobou. Objednatel licenci udělenou </w:t>
      </w:r>
      <w:r w:rsidR="0078093B">
        <w:rPr>
          <w:rFonts w:ascii="Segoe UI" w:hAnsi="Segoe UI" w:cs="Segoe UI"/>
          <w:sz w:val="22"/>
          <w:szCs w:val="22"/>
        </w:rPr>
        <w:br/>
      </w:r>
      <w:r w:rsidRPr="00E666AC">
        <w:rPr>
          <w:rFonts w:ascii="Segoe UI" w:hAnsi="Segoe UI" w:cs="Segoe UI"/>
          <w:sz w:val="22"/>
          <w:szCs w:val="22"/>
        </w:rPr>
        <w:t xml:space="preserve">na základě této </w:t>
      </w:r>
      <w:r w:rsidR="00627A19" w:rsidRPr="00E666AC">
        <w:rPr>
          <w:rFonts w:ascii="Segoe UI" w:hAnsi="Segoe UI" w:cs="Segoe UI"/>
          <w:sz w:val="22"/>
          <w:szCs w:val="22"/>
        </w:rPr>
        <w:t>Smlouvy</w:t>
      </w:r>
      <w:r w:rsidRPr="00E666AC">
        <w:rPr>
          <w:rFonts w:ascii="Segoe UI" w:hAnsi="Segoe UI" w:cs="Segoe UI"/>
          <w:sz w:val="22"/>
          <w:szCs w:val="22"/>
        </w:rPr>
        <w:t xml:space="preserve"> přijímá převzetím DSPS dle této </w:t>
      </w:r>
      <w:r w:rsidR="00627A19" w:rsidRPr="00E666AC">
        <w:rPr>
          <w:rFonts w:ascii="Segoe UI" w:hAnsi="Segoe UI" w:cs="Segoe UI"/>
          <w:sz w:val="22"/>
          <w:szCs w:val="22"/>
        </w:rPr>
        <w:t>Smlouvy</w:t>
      </w:r>
      <w:r w:rsidRPr="00E666AC">
        <w:rPr>
          <w:rFonts w:ascii="Segoe UI" w:hAnsi="Segoe UI" w:cs="Segoe UI"/>
          <w:sz w:val="22"/>
          <w:szCs w:val="22"/>
        </w:rPr>
        <w:t xml:space="preserve">. Zhotovitel poskytuje licenci dle této </w:t>
      </w:r>
      <w:r w:rsidR="00627A19" w:rsidRPr="00E666AC">
        <w:rPr>
          <w:rFonts w:ascii="Segoe UI" w:hAnsi="Segoe UI" w:cs="Segoe UI"/>
          <w:sz w:val="22"/>
          <w:szCs w:val="22"/>
        </w:rPr>
        <w:t>Smlouvy</w:t>
      </w:r>
      <w:r w:rsidRPr="00E666AC">
        <w:rPr>
          <w:rFonts w:ascii="Segoe UI" w:hAnsi="Segoe UI" w:cs="Segoe UI"/>
          <w:sz w:val="22"/>
          <w:szCs w:val="22"/>
        </w:rPr>
        <w:t xml:space="preserve"> jako výhradní. Licence se poskytuje Objednateli na celou dobu trvání majetkových práv k výsledkům tvůrčí činnosti Zhotovitele dle této </w:t>
      </w:r>
      <w:r w:rsidR="00627A19" w:rsidRPr="00E666AC">
        <w:rPr>
          <w:rFonts w:ascii="Segoe UI" w:hAnsi="Segoe UI" w:cs="Segoe UI"/>
          <w:sz w:val="22"/>
          <w:szCs w:val="22"/>
        </w:rPr>
        <w:t>Smlouvy</w:t>
      </w:r>
      <w:r w:rsidRPr="00E666AC">
        <w:rPr>
          <w:rFonts w:ascii="Segoe UI" w:hAnsi="Segoe UI" w:cs="Segoe UI"/>
          <w:sz w:val="22"/>
          <w:szCs w:val="22"/>
        </w:rPr>
        <w:t xml:space="preserve">. Zhotovitel podpisem </w:t>
      </w:r>
      <w:r w:rsidR="00627A19" w:rsidRPr="00E666AC">
        <w:rPr>
          <w:rFonts w:ascii="Segoe UI" w:hAnsi="Segoe UI" w:cs="Segoe UI"/>
          <w:sz w:val="22"/>
          <w:szCs w:val="22"/>
        </w:rPr>
        <w:t>Smlouvy</w:t>
      </w:r>
      <w:r w:rsidRPr="00E666AC">
        <w:rPr>
          <w:rFonts w:ascii="Segoe UI" w:hAnsi="Segoe UI" w:cs="Segoe UI"/>
          <w:sz w:val="22"/>
          <w:szCs w:val="22"/>
        </w:rPr>
        <w:t xml:space="preserve"> výslovně prohlašuje, že odměna za licenci je zahrnuta v ceně za splnění plnění dle </w:t>
      </w:r>
      <w:r w:rsidR="00627A19" w:rsidRPr="00E666AC">
        <w:rPr>
          <w:rFonts w:ascii="Segoe UI" w:hAnsi="Segoe UI" w:cs="Segoe UI"/>
          <w:sz w:val="22"/>
          <w:szCs w:val="22"/>
        </w:rPr>
        <w:t>Smlouvy</w:t>
      </w:r>
      <w:r w:rsidRPr="00E666AC">
        <w:rPr>
          <w:rFonts w:ascii="Segoe UI" w:hAnsi="Segoe UI" w:cs="Segoe UI"/>
          <w:sz w:val="22"/>
          <w:szCs w:val="22"/>
        </w:rPr>
        <w:t xml:space="preserve">. </w:t>
      </w:r>
    </w:p>
    <w:p w14:paraId="0871CF8D" w14:textId="383CDE96" w:rsidR="001B0B87" w:rsidRPr="00F52191" w:rsidRDefault="001B0B87" w:rsidP="000B2143">
      <w:pPr>
        <w:numPr>
          <w:ilvl w:val="1"/>
          <w:numId w:val="2"/>
        </w:numPr>
        <w:spacing w:after="120" w:line="276" w:lineRule="auto"/>
        <w:ind w:left="425" w:hanging="425"/>
        <w:jc w:val="both"/>
        <w:rPr>
          <w:rFonts w:ascii="Segoe UI" w:hAnsi="Segoe UI" w:cs="Segoe UI"/>
          <w:sz w:val="22"/>
          <w:szCs w:val="22"/>
        </w:rPr>
      </w:pPr>
      <w:bookmarkStart w:id="5" w:name="_Ref135929785"/>
      <w:r w:rsidRPr="00800386">
        <w:rPr>
          <w:rFonts w:ascii="Segoe UI" w:hAnsi="Segoe UI" w:cs="Segoe UI"/>
          <w:sz w:val="22"/>
          <w:szCs w:val="22"/>
        </w:rPr>
        <w:t>Poskytnutím součinnosti</w:t>
      </w:r>
      <w:r w:rsidRPr="00F52191">
        <w:rPr>
          <w:rFonts w:ascii="Segoe UI" w:hAnsi="Segoe UI" w:cs="Segoe UI"/>
          <w:sz w:val="22"/>
          <w:szCs w:val="22"/>
        </w:rPr>
        <w:t xml:space="preserve"> Objednateli se rozumí poskytnutí součinnosti při zajištění vydání kolaudačního </w:t>
      </w:r>
      <w:r w:rsidR="00486A25">
        <w:rPr>
          <w:rFonts w:ascii="Segoe UI" w:hAnsi="Segoe UI" w:cs="Segoe UI"/>
          <w:sz w:val="22"/>
          <w:szCs w:val="22"/>
        </w:rPr>
        <w:t>rozhodnutí</w:t>
      </w:r>
      <w:r w:rsidRPr="00F52191">
        <w:rPr>
          <w:rFonts w:ascii="Segoe UI" w:hAnsi="Segoe UI" w:cs="Segoe UI"/>
          <w:sz w:val="22"/>
          <w:szCs w:val="22"/>
        </w:rPr>
        <w:t xml:space="preserve"> s užíváním Stavby, a to zejména:</w:t>
      </w:r>
      <w:bookmarkEnd w:id="5"/>
    </w:p>
    <w:p w14:paraId="0C093441" w14:textId="77777777" w:rsidR="00131238" w:rsidRDefault="001B0B87" w:rsidP="000B2143">
      <w:pPr>
        <w:pStyle w:val="Odstavecseseznamem"/>
        <w:widowControl w:val="0"/>
        <w:numPr>
          <w:ilvl w:val="0"/>
          <w:numId w:val="17"/>
        </w:numPr>
        <w:spacing w:after="120" w:line="276" w:lineRule="auto"/>
        <w:ind w:left="992" w:hanging="425"/>
        <w:jc w:val="both"/>
        <w:rPr>
          <w:rFonts w:ascii="Segoe UI" w:hAnsi="Segoe UI" w:cs="Segoe UI"/>
          <w:sz w:val="22"/>
          <w:szCs w:val="22"/>
        </w:rPr>
      </w:pPr>
      <w:r w:rsidRPr="00131238">
        <w:rPr>
          <w:rFonts w:ascii="Segoe UI" w:hAnsi="Segoe UI" w:cs="Segoe UI"/>
          <w:snapToGrid w:val="0"/>
          <w:sz w:val="22"/>
          <w:szCs w:val="22"/>
        </w:rPr>
        <w:t xml:space="preserve">Zhotovitel, pokud k tomu bude Objednatelem vyzván, se bude účastnit kontrolních prohlídek </w:t>
      </w:r>
      <w:r w:rsidRPr="00131238">
        <w:rPr>
          <w:rFonts w:ascii="Segoe UI" w:hAnsi="Segoe UI" w:cs="Segoe UI"/>
          <w:sz w:val="22"/>
          <w:szCs w:val="22"/>
        </w:rPr>
        <w:t>Stavby prováděných příslušným stavebním úřadem;</w:t>
      </w:r>
    </w:p>
    <w:p w14:paraId="27E73EE3" w14:textId="6D6454B7" w:rsidR="00131238" w:rsidRPr="00131238" w:rsidRDefault="001B0B87" w:rsidP="000B2143">
      <w:pPr>
        <w:pStyle w:val="Odstavecseseznamem"/>
        <w:widowControl w:val="0"/>
        <w:numPr>
          <w:ilvl w:val="0"/>
          <w:numId w:val="17"/>
        </w:numPr>
        <w:spacing w:after="120" w:line="276" w:lineRule="auto"/>
        <w:ind w:left="992" w:hanging="425"/>
        <w:jc w:val="both"/>
        <w:rPr>
          <w:rFonts w:ascii="Segoe UI" w:hAnsi="Segoe UI" w:cs="Segoe UI"/>
          <w:sz w:val="22"/>
          <w:szCs w:val="22"/>
        </w:rPr>
      </w:pPr>
      <w:bookmarkStart w:id="6" w:name="_Hlk198049725"/>
      <w:r w:rsidRPr="00131238">
        <w:rPr>
          <w:rFonts w:ascii="Segoe UI" w:hAnsi="Segoe UI" w:cs="Segoe UI"/>
          <w:snapToGrid w:val="0"/>
          <w:sz w:val="22"/>
          <w:szCs w:val="22"/>
        </w:rPr>
        <w:lastRenderedPageBreak/>
        <w:t xml:space="preserve">Zhotovitel poskytne Objednateli případné další potřebné údaje a podklady </w:t>
      </w:r>
      <w:r w:rsidR="00131238">
        <w:rPr>
          <w:rFonts w:ascii="Segoe UI" w:hAnsi="Segoe UI" w:cs="Segoe UI"/>
          <w:snapToGrid w:val="0"/>
          <w:sz w:val="22"/>
          <w:szCs w:val="22"/>
        </w:rPr>
        <w:br/>
      </w:r>
      <w:r w:rsidRPr="00131238">
        <w:rPr>
          <w:rFonts w:ascii="Segoe UI" w:hAnsi="Segoe UI" w:cs="Segoe UI"/>
          <w:snapToGrid w:val="0"/>
          <w:sz w:val="22"/>
          <w:szCs w:val="22"/>
        </w:rPr>
        <w:t xml:space="preserve">pro vydání kolaudačního </w:t>
      </w:r>
      <w:r w:rsidR="00486A25" w:rsidRPr="00131238">
        <w:rPr>
          <w:rFonts w:ascii="Segoe UI" w:hAnsi="Segoe UI" w:cs="Segoe UI"/>
          <w:snapToGrid w:val="0"/>
          <w:sz w:val="22"/>
          <w:szCs w:val="22"/>
        </w:rPr>
        <w:t>rozhodnutí</w:t>
      </w:r>
      <w:r w:rsidRPr="00131238">
        <w:rPr>
          <w:rFonts w:ascii="Segoe UI" w:hAnsi="Segoe UI" w:cs="Segoe UI"/>
          <w:sz w:val="22"/>
          <w:szCs w:val="22"/>
        </w:rPr>
        <w:t>,</w:t>
      </w:r>
      <w:r w:rsidRPr="00131238">
        <w:rPr>
          <w:rFonts w:ascii="Segoe UI" w:hAnsi="Segoe UI" w:cs="Segoe UI"/>
          <w:snapToGrid w:val="0"/>
          <w:sz w:val="22"/>
          <w:szCs w:val="22"/>
        </w:rPr>
        <w:t xml:space="preserve"> pokud k tomu bude Objednatelem vyzván;</w:t>
      </w:r>
      <w:bookmarkStart w:id="7" w:name="_Hlk536561604"/>
    </w:p>
    <w:bookmarkEnd w:id="6"/>
    <w:p w14:paraId="4E0839A5" w14:textId="7091E410" w:rsidR="001B0B87" w:rsidRPr="00131238" w:rsidRDefault="001B0B87" w:rsidP="000B2143">
      <w:pPr>
        <w:pStyle w:val="Odstavecseseznamem"/>
        <w:widowControl w:val="0"/>
        <w:numPr>
          <w:ilvl w:val="0"/>
          <w:numId w:val="17"/>
        </w:numPr>
        <w:spacing w:after="120" w:line="276" w:lineRule="auto"/>
        <w:ind w:left="992" w:hanging="425"/>
        <w:jc w:val="both"/>
        <w:rPr>
          <w:rFonts w:ascii="Segoe UI" w:hAnsi="Segoe UI" w:cs="Segoe UI"/>
          <w:sz w:val="22"/>
          <w:szCs w:val="22"/>
        </w:rPr>
      </w:pPr>
      <w:r w:rsidRPr="00131238">
        <w:rPr>
          <w:rFonts w:ascii="Segoe UI" w:hAnsi="Segoe UI" w:cs="Segoe UI"/>
          <w:snapToGrid w:val="0"/>
          <w:sz w:val="22"/>
          <w:szCs w:val="22"/>
        </w:rPr>
        <w:t>v případě</w:t>
      </w:r>
      <w:r w:rsidRPr="00131238">
        <w:rPr>
          <w:rFonts w:ascii="Segoe UI" w:hAnsi="Segoe UI" w:cs="Segoe UI"/>
          <w:sz w:val="22"/>
          <w:szCs w:val="22"/>
        </w:rPr>
        <w:t xml:space="preserve"> zjištění závad neumožňujících bezpečné užívání Stavby a vydání rozhodnutí o zákazu užívání Stavby ve správním řízení Zhotovitel oznámí Objednateli odstranění vytknutých nedostatků po jejich odstranění, v případě, že jejich odstranění provede Zhotovitel.</w:t>
      </w:r>
    </w:p>
    <w:bookmarkEnd w:id="7"/>
    <w:p w14:paraId="0C5DE048" w14:textId="1F9AD5B7" w:rsidR="001B0B87" w:rsidRPr="001B0B87" w:rsidRDefault="001B0B87" w:rsidP="001B0B87">
      <w:pPr>
        <w:widowControl w:val="0"/>
        <w:spacing w:after="120" w:line="276" w:lineRule="auto"/>
        <w:ind w:left="426"/>
        <w:jc w:val="both"/>
        <w:rPr>
          <w:rFonts w:ascii="Segoe UI" w:hAnsi="Segoe UI" w:cs="Segoe UI"/>
          <w:b/>
          <w:sz w:val="22"/>
          <w:szCs w:val="22"/>
        </w:rPr>
      </w:pPr>
      <w:r w:rsidRPr="00F52191">
        <w:rPr>
          <w:rFonts w:ascii="Segoe UI" w:hAnsi="Segoe UI" w:cs="Segoe UI"/>
          <w:sz w:val="22"/>
          <w:szCs w:val="22"/>
        </w:rPr>
        <w:t>(vše dále také jen „</w:t>
      </w:r>
      <w:r w:rsidRPr="00F52191">
        <w:rPr>
          <w:rFonts w:ascii="Segoe UI" w:hAnsi="Segoe UI" w:cs="Segoe UI"/>
          <w:b/>
          <w:i/>
          <w:sz w:val="22"/>
          <w:szCs w:val="22"/>
        </w:rPr>
        <w:t>Poskytnutí součinnosti</w:t>
      </w:r>
      <w:r w:rsidRPr="00F52191">
        <w:rPr>
          <w:rFonts w:ascii="Segoe UI" w:hAnsi="Segoe UI" w:cs="Segoe UI"/>
          <w:sz w:val="22"/>
          <w:szCs w:val="22"/>
        </w:rPr>
        <w:t xml:space="preserve">“).  </w:t>
      </w:r>
    </w:p>
    <w:p w14:paraId="56C80F66" w14:textId="48690CB7" w:rsidR="00446932" w:rsidRPr="00446932" w:rsidRDefault="00446932" w:rsidP="000B2143">
      <w:pPr>
        <w:widowControl w:val="0"/>
        <w:numPr>
          <w:ilvl w:val="1"/>
          <w:numId w:val="2"/>
        </w:numPr>
        <w:spacing w:after="120" w:line="276" w:lineRule="auto"/>
        <w:ind w:left="425" w:hanging="425"/>
        <w:jc w:val="both"/>
        <w:rPr>
          <w:rFonts w:ascii="Segoe UI" w:hAnsi="Segoe UI" w:cs="Segoe UI"/>
          <w:sz w:val="22"/>
          <w:szCs w:val="22"/>
        </w:rPr>
      </w:pPr>
      <w:r w:rsidRPr="00446932">
        <w:rPr>
          <w:rFonts w:ascii="Segoe UI" w:hAnsi="Segoe UI" w:cs="Segoe UI"/>
          <w:sz w:val="22"/>
          <w:szCs w:val="22"/>
        </w:rPr>
        <w:t xml:space="preserve">Zhotovení </w:t>
      </w:r>
      <w:r w:rsidR="0078093B" w:rsidRPr="0078093B">
        <w:rPr>
          <w:rFonts w:ascii="Segoe UI" w:hAnsi="Segoe UI" w:cs="Segoe UI"/>
          <w:sz w:val="22"/>
          <w:szCs w:val="22"/>
        </w:rPr>
        <w:t xml:space="preserve">Stavby zahrnuje zpracování geometrického plánu, odsouhlaseného Majetkovým odborem Magistrátu města Brna, odpovědným geodetem jako podklad </w:t>
      </w:r>
      <w:r w:rsidR="0078093B">
        <w:rPr>
          <w:rFonts w:ascii="Segoe UI" w:hAnsi="Segoe UI" w:cs="Segoe UI"/>
          <w:sz w:val="22"/>
          <w:szCs w:val="22"/>
        </w:rPr>
        <w:br/>
      </w:r>
      <w:r w:rsidR="0078093B" w:rsidRPr="0078093B">
        <w:rPr>
          <w:rFonts w:ascii="Segoe UI" w:hAnsi="Segoe UI" w:cs="Segoe UI"/>
          <w:sz w:val="22"/>
          <w:szCs w:val="22"/>
        </w:rPr>
        <w:t xml:space="preserve">pro vklad do katastru nemovitostí. Geometrický plán bude vyhotoven v 7 vyhotoveních </w:t>
      </w:r>
      <w:r w:rsidR="0078093B">
        <w:rPr>
          <w:rFonts w:ascii="Segoe UI" w:hAnsi="Segoe UI" w:cs="Segoe UI"/>
          <w:sz w:val="22"/>
          <w:szCs w:val="22"/>
        </w:rPr>
        <w:br/>
      </w:r>
      <w:r w:rsidR="0078093B" w:rsidRPr="0078093B">
        <w:rPr>
          <w:rFonts w:ascii="Segoe UI" w:hAnsi="Segoe UI" w:cs="Segoe UI"/>
          <w:sz w:val="22"/>
          <w:szCs w:val="22"/>
        </w:rPr>
        <w:t>v tištěné podobě a 3 vyhotoveních v digitální podobě (ve formátech *.</w:t>
      </w:r>
      <w:proofErr w:type="spellStart"/>
      <w:r w:rsidR="0078093B" w:rsidRPr="0078093B">
        <w:rPr>
          <w:rFonts w:ascii="Segoe UI" w:hAnsi="Segoe UI" w:cs="Segoe UI"/>
          <w:sz w:val="22"/>
          <w:szCs w:val="22"/>
        </w:rPr>
        <w:t>dgn</w:t>
      </w:r>
      <w:proofErr w:type="spellEnd"/>
      <w:r w:rsidR="0078093B" w:rsidRPr="0078093B">
        <w:rPr>
          <w:rFonts w:ascii="Segoe UI" w:hAnsi="Segoe UI" w:cs="Segoe UI"/>
          <w:sz w:val="22"/>
          <w:szCs w:val="22"/>
        </w:rPr>
        <w:t xml:space="preserve"> a *.</w:t>
      </w:r>
      <w:proofErr w:type="spellStart"/>
      <w:r w:rsidR="0078093B" w:rsidRPr="0078093B">
        <w:rPr>
          <w:rFonts w:ascii="Segoe UI" w:hAnsi="Segoe UI" w:cs="Segoe UI"/>
          <w:sz w:val="22"/>
          <w:szCs w:val="22"/>
        </w:rPr>
        <w:t>pdf</w:t>
      </w:r>
      <w:proofErr w:type="spellEnd"/>
      <w:r w:rsidR="0078093B" w:rsidRPr="0078093B">
        <w:rPr>
          <w:rFonts w:ascii="Segoe UI" w:hAnsi="Segoe UI" w:cs="Segoe UI"/>
          <w:sz w:val="22"/>
          <w:szCs w:val="22"/>
        </w:rPr>
        <w:t xml:space="preserve">). </w:t>
      </w:r>
      <w:r w:rsidR="0078093B">
        <w:rPr>
          <w:rFonts w:ascii="Segoe UI" w:hAnsi="Segoe UI" w:cs="Segoe UI"/>
          <w:sz w:val="22"/>
          <w:szCs w:val="22"/>
        </w:rPr>
        <w:br/>
      </w:r>
      <w:r w:rsidR="0078093B" w:rsidRPr="0078093B">
        <w:rPr>
          <w:rFonts w:ascii="Segoe UI" w:hAnsi="Segoe UI" w:cs="Segoe UI"/>
          <w:sz w:val="22"/>
          <w:szCs w:val="22"/>
        </w:rPr>
        <w:t xml:space="preserve">Dále zahrnuje zpracování geodetického zaměření ve 3 vyhotoveních v tištěné podobě </w:t>
      </w:r>
      <w:r w:rsidR="0078093B">
        <w:rPr>
          <w:rFonts w:ascii="Segoe UI" w:hAnsi="Segoe UI" w:cs="Segoe UI"/>
          <w:sz w:val="22"/>
          <w:szCs w:val="22"/>
        </w:rPr>
        <w:br/>
      </w:r>
      <w:r w:rsidR="0078093B" w:rsidRPr="0078093B">
        <w:rPr>
          <w:rFonts w:ascii="Segoe UI" w:hAnsi="Segoe UI" w:cs="Segoe UI"/>
          <w:sz w:val="22"/>
          <w:szCs w:val="22"/>
        </w:rPr>
        <w:t>a 2 vyhotoveních v digitální podobě (ve formátu *.</w:t>
      </w:r>
      <w:proofErr w:type="spellStart"/>
      <w:r w:rsidR="0078093B" w:rsidRPr="0078093B">
        <w:rPr>
          <w:rFonts w:ascii="Segoe UI" w:hAnsi="Segoe UI" w:cs="Segoe UI"/>
          <w:sz w:val="22"/>
          <w:szCs w:val="22"/>
        </w:rPr>
        <w:t>pdf</w:t>
      </w:r>
      <w:proofErr w:type="spellEnd"/>
      <w:r w:rsidR="0078093B" w:rsidRPr="0078093B">
        <w:rPr>
          <w:rFonts w:ascii="Segoe UI" w:hAnsi="Segoe UI" w:cs="Segoe UI"/>
          <w:sz w:val="22"/>
          <w:szCs w:val="22"/>
        </w:rPr>
        <w:t xml:space="preserve">). Veškeré dokumenty budou zpracovány v souladu se zákonem č. 256/2013 Sb., vyhláškou č. 357/2013 Sb. a příslušnými technickými normami. Tabulka geometrického plánu bude obsahovat přehled původních pozemků, nově vzniklých pozemků a nově určených pozemků s uvedením jejich výměr </w:t>
      </w:r>
      <w:r w:rsidR="0078093B">
        <w:rPr>
          <w:rFonts w:ascii="Segoe UI" w:hAnsi="Segoe UI" w:cs="Segoe UI"/>
          <w:sz w:val="22"/>
          <w:szCs w:val="22"/>
        </w:rPr>
        <w:br/>
      </w:r>
      <w:r w:rsidR="0078093B" w:rsidRPr="0078093B">
        <w:rPr>
          <w:rFonts w:ascii="Segoe UI" w:hAnsi="Segoe UI" w:cs="Segoe UI"/>
          <w:sz w:val="22"/>
          <w:szCs w:val="22"/>
        </w:rPr>
        <w:t>a parcelních čísel.</w:t>
      </w:r>
    </w:p>
    <w:p w14:paraId="54039E5C" w14:textId="74563A8F" w:rsidR="00446932" w:rsidRPr="00446932" w:rsidRDefault="00446932" w:rsidP="000B2143">
      <w:pPr>
        <w:widowControl w:val="0"/>
        <w:numPr>
          <w:ilvl w:val="1"/>
          <w:numId w:val="2"/>
        </w:numPr>
        <w:spacing w:after="120" w:line="276" w:lineRule="auto"/>
        <w:ind w:left="425" w:hanging="425"/>
        <w:jc w:val="both"/>
        <w:rPr>
          <w:rFonts w:ascii="Segoe UI" w:hAnsi="Segoe UI" w:cs="Segoe UI"/>
          <w:sz w:val="22"/>
          <w:szCs w:val="22"/>
        </w:rPr>
      </w:pPr>
      <w:r w:rsidRPr="00446932">
        <w:rPr>
          <w:rFonts w:ascii="Segoe UI" w:hAnsi="Segoe UI" w:cs="Segoe UI"/>
          <w:sz w:val="22"/>
          <w:szCs w:val="22"/>
        </w:rPr>
        <w:t xml:space="preserve">Zhotovení Stavby rovněž zahrnuje zpracování, zajištění vložení (předání) zákonem stanovených dat a informací (údajů) do digitální technické mapy kraje ve smyslu zákona </w:t>
      </w:r>
      <w:r w:rsidR="0078093B">
        <w:rPr>
          <w:rFonts w:ascii="Segoe UI" w:hAnsi="Segoe UI" w:cs="Segoe UI"/>
          <w:sz w:val="22"/>
          <w:szCs w:val="22"/>
        </w:rPr>
        <w:br/>
      </w:r>
      <w:r w:rsidRPr="00446932">
        <w:rPr>
          <w:rFonts w:ascii="Segoe UI" w:hAnsi="Segoe UI" w:cs="Segoe UI"/>
          <w:sz w:val="22"/>
          <w:szCs w:val="22"/>
        </w:rPr>
        <w:t xml:space="preserve">č. 200/1994 Sb., o zeměměřictví a o změně a doplnění některých zákonů souvisejících </w:t>
      </w:r>
      <w:r w:rsidR="0078093B">
        <w:rPr>
          <w:rFonts w:ascii="Segoe UI" w:hAnsi="Segoe UI" w:cs="Segoe UI"/>
          <w:sz w:val="22"/>
          <w:szCs w:val="22"/>
        </w:rPr>
        <w:br/>
      </w:r>
      <w:r w:rsidRPr="00446932">
        <w:rPr>
          <w:rFonts w:ascii="Segoe UI" w:hAnsi="Segoe UI" w:cs="Segoe UI"/>
          <w:sz w:val="22"/>
          <w:szCs w:val="22"/>
        </w:rPr>
        <w:t>s jeho zavedením, ve znění pozdějších předpisů a ve smyslu zákona č. 283/2021 Sb., stavební zákon, ve znění pozdějších předpisů</w:t>
      </w:r>
      <w:r w:rsidR="006A6054">
        <w:rPr>
          <w:rFonts w:ascii="Segoe UI" w:hAnsi="Segoe UI" w:cs="Segoe UI"/>
          <w:sz w:val="22"/>
          <w:szCs w:val="22"/>
        </w:rPr>
        <w:t xml:space="preserve"> (dále jen „</w:t>
      </w:r>
      <w:r w:rsidR="006A6054" w:rsidRPr="006A6054">
        <w:rPr>
          <w:rFonts w:ascii="Segoe UI" w:hAnsi="Segoe UI" w:cs="Segoe UI"/>
          <w:b/>
          <w:bCs/>
          <w:i/>
          <w:iCs/>
          <w:sz w:val="22"/>
          <w:szCs w:val="22"/>
        </w:rPr>
        <w:t>SZ</w:t>
      </w:r>
      <w:r w:rsidR="006A6054">
        <w:rPr>
          <w:rFonts w:ascii="Segoe UI" w:hAnsi="Segoe UI" w:cs="Segoe UI"/>
          <w:sz w:val="22"/>
          <w:szCs w:val="22"/>
        </w:rPr>
        <w:t>“)</w:t>
      </w:r>
      <w:r w:rsidRPr="00446932">
        <w:rPr>
          <w:rFonts w:ascii="Segoe UI" w:hAnsi="Segoe UI" w:cs="Segoe UI"/>
          <w:sz w:val="22"/>
          <w:szCs w:val="22"/>
        </w:rPr>
        <w:t xml:space="preserve">, a předání těchto dat </w:t>
      </w:r>
      <w:r w:rsidR="0078093B">
        <w:rPr>
          <w:rFonts w:ascii="Segoe UI" w:hAnsi="Segoe UI" w:cs="Segoe UI"/>
          <w:sz w:val="22"/>
          <w:szCs w:val="22"/>
        </w:rPr>
        <w:br/>
      </w:r>
      <w:r w:rsidRPr="00446932">
        <w:rPr>
          <w:rFonts w:ascii="Segoe UI" w:hAnsi="Segoe UI" w:cs="Segoe UI"/>
          <w:sz w:val="22"/>
          <w:szCs w:val="22"/>
        </w:rPr>
        <w:t xml:space="preserve">a informací (údajů) Objednateli v souboru v aktuálně platné verzi jednotného výměnného formátu. Zhotovitel je povinen předat Objednateli při předání a převzetí plnění předmětu </w:t>
      </w:r>
      <w:r w:rsidR="006D4645">
        <w:rPr>
          <w:rFonts w:ascii="Segoe UI" w:hAnsi="Segoe UI" w:cs="Segoe UI"/>
          <w:sz w:val="22"/>
          <w:szCs w:val="22"/>
        </w:rPr>
        <w:t>S</w:t>
      </w:r>
      <w:r w:rsidRPr="00446932">
        <w:rPr>
          <w:rFonts w:ascii="Segoe UI" w:hAnsi="Segoe UI" w:cs="Segoe UI"/>
          <w:sz w:val="22"/>
          <w:szCs w:val="22"/>
        </w:rPr>
        <w:t xml:space="preserve">mlouvy Protokol o přijetí podkladu pro zápis změny v digitální technické mapě kraje </w:t>
      </w:r>
      <w:r w:rsidR="0059428F">
        <w:rPr>
          <w:rFonts w:ascii="Segoe UI" w:hAnsi="Segoe UI" w:cs="Segoe UI"/>
          <w:sz w:val="22"/>
          <w:szCs w:val="22"/>
        </w:rPr>
        <w:br/>
      </w:r>
      <w:r w:rsidRPr="00446932">
        <w:rPr>
          <w:rFonts w:ascii="Segoe UI" w:hAnsi="Segoe UI" w:cs="Segoe UI"/>
          <w:sz w:val="22"/>
          <w:szCs w:val="22"/>
        </w:rPr>
        <w:t xml:space="preserve">ve smyslu zákona č. 200/1994 Sb., o zeměměřictví a o změně a doplnění některých zákonů souvisejících s jeho zavedením, ve znění pozdějších předpisů a ve smyslu </w:t>
      </w:r>
      <w:r w:rsidR="006A6054">
        <w:rPr>
          <w:rFonts w:ascii="Segoe UI" w:hAnsi="Segoe UI" w:cs="Segoe UI"/>
          <w:sz w:val="22"/>
          <w:szCs w:val="22"/>
        </w:rPr>
        <w:t>SZ</w:t>
      </w:r>
      <w:r w:rsidRPr="00446932">
        <w:rPr>
          <w:rFonts w:ascii="Segoe UI" w:hAnsi="Segoe UI" w:cs="Segoe UI"/>
          <w:sz w:val="22"/>
          <w:szCs w:val="22"/>
        </w:rPr>
        <w:t xml:space="preserve">, nebo písemné prohlášení autorizovaného zeměměřického inženýra podle zákona č. 200/1994 Sb., </w:t>
      </w:r>
      <w:r w:rsidR="0059428F">
        <w:rPr>
          <w:rFonts w:ascii="Segoe UI" w:hAnsi="Segoe UI" w:cs="Segoe UI"/>
          <w:sz w:val="22"/>
          <w:szCs w:val="22"/>
        </w:rPr>
        <w:br/>
      </w:r>
      <w:r w:rsidRPr="00446932">
        <w:rPr>
          <w:rFonts w:ascii="Segoe UI" w:hAnsi="Segoe UI" w:cs="Segoe UI"/>
          <w:sz w:val="22"/>
          <w:szCs w:val="22"/>
        </w:rPr>
        <w:t xml:space="preserve">o zeměměřictví a o změně a doplnění některých zákonů souvisejících s jeho zavedením, </w:t>
      </w:r>
      <w:r w:rsidR="0059428F">
        <w:rPr>
          <w:rFonts w:ascii="Segoe UI" w:hAnsi="Segoe UI" w:cs="Segoe UI"/>
          <w:sz w:val="22"/>
          <w:szCs w:val="22"/>
        </w:rPr>
        <w:br/>
      </w:r>
      <w:r w:rsidRPr="00446932">
        <w:rPr>
          <w:rFonts w:ascii="Segoe UI" w:hAnsi="Segoe UI" w:cs="Segoe UI"/>
          <w:sz w:val="22"/>
          <w:szCs w:val="22"/>
        </w:rPr>
        <w:t xml:space="preserve">ve znění pozdějších předpisů, že plnění předmětu </w:t>
      </w:r>
      <w:r w:rsidR="006D4645">
        <w:rPr>
          <w:rFonts w:ascii="Segoe UI" w:hAnsi="Segoe UI" w:cs="Segoe UI"/>
          <w:sz w:val="22"/>
          <w:szCs w:val="22"/>
        </w:rPr>
        <w:t>S</w:t>
      </w:r>
      <w:r w:rsidRPr="00446932">
        <w:rPr>
          <w:rFonts w:ascii="Segoe UI" w:hAnsi="Segoe UI" w:cs="Segoe UI"/>
          <w:sz w:val="22"/>
          <w:szCs w:val="22"/>
        </w:rPr>
        <w:t xml:space="preserve">mlouvy neobsahuje zákonem stanovená data a informace (údaje), které tvoří obsah digitální technické mapy kraje, </w:t>
      </w:r>
      <w:r w:rsidR="0059428F">
        <w:rPr>
          <w:rFonts w:ascii="Segoe UI" w:hAnsi="Segoe UI" w:cs="Segoe UI"/>
          <w:sz w:val="22"/>
          <w:szCs w:val="22"/>
        </w:rPr>
        <w:br/>
      </w:r>
      <w:r w:rsidRPr="00446932">
        <w:rPr>
          <w:rFonts w:ascii="Segoe UI" w:hAnsi="Segoe UI" w:cs="Segoe UI"/>
          <w:sz w:val="22"/>
          <w:szCs w:val="22"/>
        </w:rPr>
        <w:t>a které podléhají vložení (předání) do digitální technické mapy kraje ve smyslu příslušných právních předpisů.</w:t>
      </w:r>
    </w:p>
    <w:p w14:paraId="6BF5F999" w14:textId="4FB9F25B" w:rsidR="007575D2" w:rsidRPr="00E666AC" w:rsidRDefault="00BE2007" w:rsidP="000B2143">
      <w:pPr>
        <w:widowControl w:val="0"/>
        <w:numPr>
          <w:ilvl w:val="1"/>
          <w:numId w:val="2"/>
        </w:numPr>
        <w:spacing w:after="120" w:line="276" w:lineRule="auto"/>
        <w:ind w:left="425" w:hanging="425"/>
        <w:jc w:val="both"/>
        <w:rPr>
          <w:rFonts w:ascii="Segoe UI" w:hAnsi="Segoe UI" w:cs="Segoe UI"/>
          <w:sz w:val="22"/>
          <w:szCs w:val="22"/>
        </w:rPr>
      </w:pPr>
      <w:r w:rsidRPr="00E666AC">
        <w:rPr>
          <w:rFonts w:ascii="Segoe UI" w:hAnsi="Segoe UI" w:cs="Segoe UI"/>
          <w:sz w:val="22"/>
          <w:szCs w:val="22"/>
        </w:rPr>
        <w:t>Objednatel</w:t>
      </w:r>
      <w:r w:rsidR="00E106EC" w:rsidRPr="00E666AC">
        <w:rPr>
          <w:rFonts w:ascii="Segoe UI" w:hAnsi="Segoe UI" w:cs="Segoe UI"/>
          <w:sz w:val="22"/>
          <w:szCs w:val="22"/>
        </w:rPr>
        <w:t xml:space="preserve"> se zavazuje </w:t>
      </w:r>
      <w:r w:rsidR="00E91C69" w:rsidRPr="00E666AC">
        <w:rPr>
          <w:rFonts w:ascii="Segoe UI" w:hAnsi="Segoe UI" w:cs="Segoe UI"/>
          <w:sz w:val="22"/>
          <w:szCs w:val="22"/>
        </w:rPr>
        <w:t xml:space="preserve">převzít plnění a </w:t>
      </w:r>
      <w:r w:rsidR="009E4DC3" w:rsidRPr="00E666AC">
        <w:rPr>
          <w:rFonts w:ascii="Segoe UI" w:hAnsi="Segoe UI" w:cs="Segoe UI"/>
          <w:sz w:val="22"/>
          <w:szCs w:val="22"/>
        </w:rPr>
        <w:t xml:space="preserve">převzít </w:t>
      </w:r>
      <w:r w:rsidR="004F1EF9" w:rsidRPr="00E666AC">
        <w:rPr>
          <w:rFonts w:ascii="Segoe UI" w:hAnsi="Segoe UI" w:cs="Segoe UI"/>
          <w:sz w:val="22"/>
          <w:szCs w:val="22"/>
        </w:rPr>
        <w:t>dílo</w:t>
      </w:r>
      <w:r w:rsidR="00E91C69" w:rsidRPr="00E666AC">
        <w:rPr>
          <w:rFonts w:ascii="Segoe UI" w:hAnsi="Segoe UI" w:cs="Segoe UI"/>
          <w:sz w:val="22"/>
          <w:szCs w:val="22"/>
        </w:rPr>
        <w:t xml:space="preserve"> provedené</w:t>
      </w:r>
      <w:r w:rsidR="004F1EF9" w:rsidRPr="00E666AC">
        <w:rPr>
          <w:rFonts w:ascii="Segoe UI" w:hAnsi="Segoe UI" w:cs="Segoe UI"/>
          <w:sz w:val="22"/>
          <w:szCs w:val="22"/>
        </w:rPr>
        <w:t xml:space="preserve"> </w:t>
      </w:r>
      <w:r w:rsidR="00E106EC" w:rsidRPr="00E666AC">
        <w:rPr>
          <w:rFonts w:ascii="Segoe UI" w:hAnsi="Segoe UI" w:cs="Segoe UI"/>
          <w:sz w:val="22"/>
          <w:szCs w:val="22"/>
        </w:rPr>
        <w:t>bez vad</w:t>
      </w:r>
      <w:r w:rsidR="00227CE8" w:rsidRPr="00E666AC">
        <w:rPr>
          <w:rFonts w:ascii="Segoe UI" w:hAnsi="Segoe UI" w:cs="Segoe UI"/>
          <w:sz w:val="22"/>
          <w:szCs w:val="22"/>
        </w:rPr>
        <w:t xml:space="preserve"> či pouze s</w:t>
      </w:r>
      <w:r w:rsidR="00D124D4" w:rsidRPr="00E666AC">
        <w:rPr>
          <w:rFonts w:ascii="Segoe UI" w:hAnsi="Segoe UI" w:cs="Segoe UI"/>
          <w:sz w:val="22"/>
          <w:szCs w:val="22"/>
        </w:rPr>
        <w:t> </w:t>
      </w:r>
      <w:r w:rsidR="00227CE8" w:rsidRPr="00E666AC">
        <w:rPr>
          <w:rFonts w:ascii="Segoe UI" w:hAnsi="Segoe UI" w:cs="Segoe UI"/>
          <w:sz w:val="22"/>
          <w:szCs w:val="22"/>
        </w:rPr>
        <w:t>vadami</w:t>
      </w:r>
      <w:r w:rsidR="00E106EC" w:rsidRPr="00E666AC">
        <w:rPr>
          <w:rFonts w:ascii="Segoe UI" w:hAnsi="Segoe UI" w:cs="Segoe UI"/>
          <w:sz w:val="22"/>
          <w:szCs w:val="22"/>
        </w:rPr>
        <w:t xml:space="preserve">, které </w:t>
      </w:r>
      <w:r w:rsidR="00227CE8" w:rsidRPr="00E666AC">
        <w:rPr>
          <w:rFonts w:ascii="Segoe UI" w:hAnsi="Segoe UI" w:cs="Segoe UI"/>
          <w:sz w:val="22"/>
          <w:szCs w:val="22"/>
        </w:rPr>
        <w:t>ne</w:t>
      </w:r>
      <w:r w:rsidR="00E106EC" w:rsidRPr="00E666AC">
        <w:rPr>
          <w:rFonts w:ascii="Segoe UI" w:hAnsi="Segoe UI" w:cs="Segoe UI"/>
          <w:sz w:val="22"/>
          <w:szCs w:val="22"/>
        </w:rPr>
        <w:t>brání jeho řádnému užívání,</w:t>
      </w:r>
      <w:r w:rsidR="00740238" w:rsidRPr="00E666AC">
        <w:rPr>
          <w:rFonts w:ascii="Segoe UI" w:hAnsi="Segoe UI" w:cs="Segoe UI"/>
          <w:sz w:val="22"/>
          <w:szCs w:val="22"/>
        </w:rPr>
        <w:t xml:space="preserve"> čímž není dotčena odpovědnost Zhotovitele </w:t>
      </w:r>
      <w:r w:rsidR="0059428F">
        <w:rPr>
          <w:rFonts w:ascii="Segoe UI" w:hAnsi="Segoe UI" w:cs="Segoe UI"/>
          <w:sz w:val="22"/>
          <w:szCs w:val="22"/>
        </w:rPr>
        <w:br/>
      </w:r>
      <w:r w:rsidR="00740238" w:rsidRPr="00E666AC">
        <w:rPr>
          <w:rFonts w:ascii="Segoe UI" w:hAnsi="Segoe UI" w:cs="Segoe UI"/>
          <w:sz w:val="22"/>
          <w:szCs w:val="22"/>
        </w:rPr>
        <w:t xml:space="preserve">za odstranění vad, </w:t>
      </w:r>
      <w:r w:rsidR="00E106EC" w:rsidRPr="00E666AC">
        <w:rPr>
          <w:rFonts w:ascii="Segoe UI" w:hAnsi="Segoe UI" w:cs="Segoe UI"/>
          <w:sz w:val="22"/>
          <w:szCs w:val="22"/>
        </w:rPr>
        <w:t>a zaplatit za</w:t>
      </w:r>
      <w:r w:rsidR="009E4DC3" w:rsidRPr="00E666AC">
        <w:rPr>
          <w:rFonts w:ascii="Segoe UI" w:hAnsi="Segoe UI" w:cs="Segoe UI"/>
          <w:sz w:val="22"/>
          <w:szCs w:val="22"/>
        </w:rPr>
        <w:t xml:space="preserve"> poskytnuté plnění</w:t>
      </w:r>
      <w:r w:rsidR="00E106EC" w:rsidRPr="00E666AC">
        <w:rPr>
          <w:rFonts w:ascii="Segoe UI" w:hAnsi="Segoe UI" w:cs="Segoe UI"/>
          <w:sz w:val="22"/>
          <w:szCs w:val="22"/>
        </w:rPr>
        <w:t xml:space="preserve"> </w:t>
      </w:r>
      <w:r w:rsidRPr="00E666AC">
        <w:rPr>
          <w:rFonts w:ascii="Segoe UI" w:hAnsi="Segoe UI" w:cs="Segoe UI"/>
          <w:sz w:val="22"/>
          <w:szCs w:val="22"/>
        </w:rPr>
        <w:t>Zhotovitel</w:t>
      </w:r>
      <w:r w:rsidR="00E106EC" w:rsidRPr="00E666AC">
        <w:rPr>
          <w:rFonts w:ascii="Segoe UI" w:hAnsi="Segoe UI" w:cs="Segoe UI"/>
          <w:sz w:val="22"/>
          <w:szCs w:val="22"/>
        </w:rPr>
        <w:t>i za</w:t>
      </w:r>
      <w:r w:rsidR="00823820" w:rsidRPr="00E666AC">
        <w:rPr>
          <w:rFonts w:ascii="Segoe UI" w:hAnsi="Segoe UI" w:cs="Segoe UI"/>
          <w:sz w:val="22"/>
          <w:szCs w:val="22"/>
        </w:rPr>
        <w:t> </w:t>
      </w:r>
      <w:r w:rsidR="00E106EC" w:rsidRPr="00E666AC">
        <w:rPr>
          <w:rFonts w:ascii="Segoe UI" w:hAnsi="Segoe UI" w:cs="Segoe UI"/>
          <w:sz w:val="22"/>
          <w:szCs w:val="22"/>
        </w:rPr>
        <w:t xml:space="preserve">dohodnutých podmínek cenu dle čl. </w:t>
      </w:r>
      <w:r w:rsidR="0059428F">
        <w:rPr>
          <w:rFonts w:ascii="Segoe UI" w:hAnsi="Segoe UI" w:cs="Segoe UI"/>
          <w:sz w:val="22"/>
          <w:szCs w:val="22"/>
        </w:rPr>
        <w:fldChar w:fldCharType="begin"/>
      </w:r>
      <w:r w:rsidR="0059428F">
        <w:rPr>
          <w:rFonts w:ascii="Segoe UI" w:hAnsi="Segoe UI" w:cs="Segoe UI"/>
          <w:sz w:val="22"/>
          <w:szCs w:val="22"/>
        </w:rPr>
        <w:instrText xml:space="preserve"> REF _Ref135979303 \r \h </w:instrText>
      </w:r>
      <w:r w:rsidR="0059428F">
        <w:rPr>
          <w:rFonts w:ascii="Segoe UI" w:hAnsi="Segoe UI" w:cs="Segoe UI"/>
          <w:sz w:val="22"/>
          <w:szCs w:val="22"/>
        </w:rPr>
      </w:r>
      <w:r w:rsidR="0059428F">
        <w:rPr>
          <w:rFonts w:ascii="Segoe UI" w:hAnsi="Segoe UI" w:cs="Segoe UI"/>
          <w:sz w:val="22"/>
          <w:szCs w:val="22"/>
        </w:rPr>
        <w:fldChar w:fldCharType="separate"/>
      </w:r>
      <w:r w:rsidR="0059428F">
        <w:rPr>
          <w:rFonts w:ascii="Segoe UI" w:hAnsi="Segoe UI" w:cs="Segoe UI"/>
          <w:sz w:val="22"/>
          <w:szCs w:val="22"/>
        </w:rPr>
        <w:t>5</w:t>
      </w:r>
      <w:r w:rsidR="0059428F">
        <w:rPr>
          <w:rFonts w:ascii="Segoe UI" w:hAnsi="Segoe UI" w:cs="Segoe UI"/>
          <w:sz w:val="22"/>
          <w:szCs w:val="22"/>
        </w:rPr>
        <w:fldChar w:fldCharType="end"/>
      </w:r>
      <w:r w:rsidR="0079028F" w:rsidRPr="00E666AC">
        <w:rPr>
          <w:rFonts w:ascii="Segoe UI" w:hAnsi="Segoe UI" w:cs="Segoe UI"/>
          <w:sz w:val="22"/>
          <w:szCs w:val="22"/>
        </w:rPr>
        <w:t xml:space="preserve"> </w:t>
      </w:r>
      <w:r w:rsidR="00E106EC" w:rsidRPr="00E666AC">
        <w:rPr>
          <w:rFonts w:ascii="Segoe UI" w:hAnsi="Segoe UI" w:cs="Segoe UI"/>
          <w:sz w:val="22"/>
          <w:szCs w:val="22"/>
        </w:rPr>
        <w:t xml:space="preserve">této </w:t>
      </w:r>
      <w:r w:rsidR="00627A19" w:rsidRPr="00E666AC">
        <w:rPr>
          <w:rFonts w:ascii="Segoe UI" w:hAnsi="Segoe UI" w:cs="Segoe UI"/>
          <w:sz w:val="22"/>
          <w:szCs w:val="22"/>
        </w:rPr>
        <w:t>Smlouvy</w:t>
      </w:r>
      <w:r w:rsidR="00E106EC" w:rsidRPr="00E666AC">
        <w:rPr>
          <w:rFonts w:ascii="Segoe UI" w:hAnsi="Segoe UI" w:cs="Segoe UI"/>
          <w:sz w:val="22"/>
          <w:szCs w:val="22"/>
        </w:rPr>
        <w:t xml:space="preserve">. Vadami nebránícími řádnému užívání díla se rozumí pouze </w:t>
      </w:r>
      <w:r w:rsidR="007158F3" w:rsidRPr="00E666AC">
        <w:rPr>
          <w:rFonts w:ascii="Segoe UI" w:hAnsi="Segoe UI" w:cs="Segoe UI"/>
          <w:sz w:val="22"/>
          <w:szCs w:val="22"/>
        </w:rPr>
        <w:t xml:space="preserve">ojedinělé </w:t>
      </w:r>
      <w:r w:rsidR="00E106EC" w:rsidRPr="00E666AC">
        <w:rPr>
          <w:rFonts w:ascii="Segoe UI" w:hAnsi="Segoe UI" w:cs="Segoe UI"/>
          <w:sz w:val="22"/>
          <w:szCs w:val="22"/>
        </w:rPr>
        <w:t xml:space="preserve">drobné vady, které samy o sobě ani ve spojení s jinými nebrání užívání </w:t>
      </w:r>
      <w:r w:rsidR="00F501AC" w:rsidRPr="00E666AC">
        <w:rPr>
          <w:rFonts w:ascii="Segoe UI" w:hAnsi="Segoe UI" w:cs="Segoe UI"/>
          <w:sz w:val="22"/>
          <w:szCs w:val="22"/>
        </w:rPr>
        <w:t xml:space="preserve">díla </w:t>
      </w:r>
      <w:r w:rsidR="00E106EC" w:rsidRPr="00E666AC">
        <w:rPr>
          <w:rFonts w:ascii="Segoe UI" w:hAnsi="Segoe UI" w:cs="Segoe UI"/>
          <w:sz w:val="22"/>
          <w:szCs w:val="22"/>
        </w:rPr>
        <w:t>funkčně nebo esteticky, ani je</w:t>
      </w:r>
      <w:r w:rsidR="009E4DC3" w:rsidRPr="00E666AC">
        <w:rPr>
          <w:rFonts w:ascii="Segoe UI" w:hAnsi="Segoe UI" w:cs="Segoe UI"/>
          <w:sz w:val="22"/>
          <w:szCs w:val="22"/>
        </w:rPr>
        <w:t>ho</w:t>
      </w:r>
      <w:r w:rsidR="00E106EC" w:rsidRPr="00E666AC">
        <w:rPr>
          <w:rFonts w:ascii="Segoe UI" w:hAnsi="Segoe UI" w:cs="Segoe UI"/>
          <w:sz w:val="22"/>
          <w:szCs w:val="22"/>
        </w:rPr>
        <w:t xml:space="preserve"> užívání podstatným způsobem neomezují</w:t>
      </w:r>
      <w:r w:rsidR="008F6AC7" w:rsidRPr="00E666AC">
        <w:rPr>
          <w:rFonts w:ascii="Segoe UI" w:hAnsi="Segoe UI" w:cs="Segoe UI"/>
          <w:sz w:val="22"/>
          <w:szCs w:val="22"/>
        </w:rPr>
        <w:t xml:space="preserve"> (dále jen „</w:t>
      </w:r>
      <w:r w:rsidR="008F6AC7" w:rsidRPr="00E666AC">
        <w:rPr>
          <w:rFonts w:ascii="Segoe UI" w:hAnsi="Segoe UI" w:cs="Segoe UI"/>
          <w:b/>
          <w:i/>
          <w:sz w:val="22"/>
          <w:szCs w:val="22"/>
        </w:rPr>
        <w:t>Drobné vady</w:t>
      </w:r>
      <w:r w:rsidR="008F6AC7" w:rsidRPr="00E666AC">
        <w:rPr>
          <w:rFonts w:ascii="Segoe UI" w:hAnsi="Segoe UI" w:cs="Segoe UI"/>
          <w:sz w:val="22"/>
          <w:szCs w:val="22"/>
        </w:rPr>
        <w:t>“)</w:t>
      </w:r>
      <w:r w:rsidR="00E106EC" w:rsidRPr="00E666AC">
        <w:rPr>
          <w:rFonts w:ascii="Segoe UI" w:hAnsi="Segoe UI" w:cs="Segoe UI"/>
          <w:sz w:val="22"/>
          <w:szCs w:val="22"/>
        </w:rPr>
        <w:t>.</w:t>
      </w:r>
      <w:r w:rsidR="004F6FF6" w:rsidRPr="00E666AC">
        <w:rPr>
          <w:rFonts w:ascii="Segoe UI" w:hAnsi="Segoe UI" w:cs="Segoe UI"/>
          <w:sz w:val="22"/>
          <w:szCs w:val="22"/>
        </w:rPr>
        <w:t xml:space="preserve"> </w:t>
      </w:r>
      <w:bookmarkStart w:id="8" w:name="_Hlk177071708"/>
      <w:r w:rsidR="00446932" w:rsidRPr="00446932">
        <w:rPr>
          <w:rFonts w:ascii="Segoe UI" w:hAnsi="Segoe UI" w:cs="Segoe UI"/>
          <w:sz w:val="22"/>
          <w:szCs w:val="22"/>
        </w:rPr>
        <w:t xml:space="preserve">Drobnou vadou je rovněž stav, kdy s ohledem na nevhodné agrotechnické podmínky nejsou založeny a/nebo dokončeny travnaté plochy </w:t>
      </w:r>
      <w:r w:rsidR="0059428F">
        <w:rPr>
          <w:rFonts w:ascii="Segoe UI" w:hAnsi="Segoe UI" w:cs="Segoe UI"/>
          <w:sz w:val="22"/>
          <w:szCs w:val="22"/>
        </w:rPr>
        <w:br/>
      </w:r>
      <w:r w:rsidR="00446932" w:rsidRPr="00446932">
        <w:rPr>
          <w:rFonts w:ascii="Segoe UI" w:hAnsi="Segoe UI" w:cs="Segoe UI"/>
          <w:sz w:val="22"/>
          <w:szCs w:val="22"/>
        </w:rPr>
        <w:lastRenderedPageBreak/>
        <w:t>a/nebo provedena výsadba zeleně (dále jen „</w:t>
      </w:r>
      <w:r w:rsidR="00446932" w:rsidRPr="00446932">
        <w:rPr>
          <w:rFonts w:ascii="Segoe UI" w:hAnsi="Segoe UI" w:cs="Segoe UI"/>
          <w:b/>
          <w:i/>
          <w:sz w:val="22"/>
          <w:szCs w:val="22"/>
        </w:rPr>
        <w:t>Drobné vady zeleně</w:t>
      </w:r>
      <w:r w:rsidR="00446932" w:rsidRPr="00446932">
        <w:rPr>
          <w:rFonts w:ascii="Segoe UI" w:hAnsi="Segoe UI" w:cs="Segoe UI"/>
          <w:sz w:val="22"/>
          <w:szCs w:val="22"/>
        </w:rPr>
        <w:t>“).</w:t>
      </w:r>
      <w:bookmarkEnd w:id="8"/>
    </w:p>
    <w:p w14:paraId="56754077" w14:textId="56D39A34" w:rsidR="007575D2" w:rsidRPr="005D41FB" w:rsidRDefault="00C26D33"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bookmarkStart w:id="9" w:name="_Ref135929181"/>
      <w:r w:rsidRPr="005D41FB">
        <w:rPr>
          <w:rFonts w:ascii="Segoe UI" w:eastAsia="Times New Roman" w:hAnsi="Segoe UI" w:cs="Segoe UI"/>
          <w:bCs/>
          <w:caps/>
          <w:sz w:val="22"/>
          <w:szCs w:val="22"/>
          <w:lang w:eastAsia="x-none"/>
        </w:rPr>
        <w:t>Lhůta plnění</w:t>
      </w:r>
      <w:r w:rsidR="00E72015" w:rsidRPr="005D41FB">
        <w:rPr>
          <w:rFonts w:ascii="Segoe UI" w:eastAsia="Times New Roman" w:hAnsi="Segoe UI" w:cs="Segoe UI"/>
          <w:bCs/>
          <w:caps/>
          <w:sz w:val="22"/>
          <w:szCs w:val="22"/>
          <w:lang w:eastAsia="x-none"/>
        </w:rPr>
        <w:t>. H</w:t>
      </w:r>
      <w:r w:rsidRPr="005D41FB">
        <w:rPr>
          <w:rFonts w:ascii="Segoe UI" w:eastAsia="Times New Roman" w:hAnsi="Segoe UI" w:cs="Segoe UI"/>
          <w:bCs/>
          <w:caps/>
          <w:sz w:val="22"/>
          <w:szCs w:val="22"/>
          <w:lang w:eastAsia="x-none"/>
        </w:rPr>
        <w:t>armonogram</w:t>
      </w:r>
      <w:r w:rsidR="00940719" w:rsidRPr="005D41FB">
        <w:rPr>
          <w:rFonts w:ascii="Segoe UI" w:eastAsia="Times New Roman" w:hAnsi="Segoe UI" w:cs="Segoe UI"/>
          <w:bCs/>
          <w:caps/>
          <w:sz w:val="22"/>
          <w:szCs w:val="22"/>
          <w:lang w:eastAsia="x-none"/>
        </w:rPr>
        <w:t xml:space="preserve">. </w:t>
      </w:r>
      <w:bookmarkEnd w:id="9"/>
    </w:p>
    <w:p w14:paraId="6B3705FF" w14:textId="77777777" w:rsidR="00725CC6" w:rsidRDefault="00E72015" w:rsidP="000B2143">
      <w:pPr>
        <w:widowControl w:val="0"/>
        <w:numPr>
          <w:ilvl w:val="1"/>
          <w:numId w:val="2"/>
        </w:numPr>
        <w:spacing w:after="120" w:line="276" w:lineRule="auto"/>
        <w:ind w:left="426" w:hanging="426"/>
        <w:jc w:val="both"/>
        <w:rPr>
          <w:rFonts w:ascii="Segoe UI" w:hAnsi="Segoe UI" w:cs="Segoe UI"/>
          <w:sz w:val="22"/>
          <w:szCs w:val="22"/>
        </w:rPr>
      </w:pPr>
      <w:bookmarkStart w:id="10" w:name="_Ref435356705"/>
      <w:bookmarkStart w:id="11" w:name="_Ref165623603"/>
      <w:bookmarkStart w:id="12" w:name="_Ref165887680"/>
      <w:r w:rsidRPr="005B1F76">
        <w:rPr>
          <w:rFonts w:ascii="Segoe UI" w:hAnsi="Segoe UI" w:cs="Segoe UI"/>
          <w:sz w:val="22"/>
          <w:szCs w:val="22"/>
        </w:rPr>
        <w:t xml:space="preserve">Zhotovitel se zavazuje realizovat plnění dle </w:t>
      </w:r>
      <w:r w:rsidR="00627A19" w:rsidRPr="005B1F76">
        <w:rPr>
          <w:rFonts w:ascii="Segoe UI" w:hAnsi="Segoe UI" w:cs="Segoe UI"/>
          <w:sz w:val="22"/>
          <w:szCs w:val="22"/>
        </w:rPr>
        <w:t>Smlouvy</w:t>
      </w:r>
      <w:r w:rsidR="00F371D0" w:rsidRPr="005B1F76">
        <w:rPr>
          <w:rFonts w:ascii="Segoe UI" w:hAnsi="Segoe UI" w:cs="Segoe UI"/>
          <w:sz w:val="22"/>
          <w:szCs w:val="22"/>
        </w:rPr>
        <w:t xml:space="preserve"> takto:</w:t>
      </w:r>
      <w:bookmarkEnd w:id="10"/>
      <w:bookmarkEnd w:id="11"/>
      <w:bookmarkEnd w:id="12"/>
    </w:p>
    <w:p w14:paraId="02A8B050" w14:textId="66F2987A" w:rsidR="00131238" w:rsidRDefault="00E72015" w:rsidP="000B2143">
      <w:pPr>
        <w:pStyle w:val="Odstavecseseznamem"/>
        <w:widowControl w:val="0"/>
        <w:numPr>
          <w:ilvl w:val="0"/>
          <w:numId w:val="18"/>
        </w:numPr>
        <w:spacing w:after="120" w:line="276" w:lineRule="auto"/>
        <w:ind w:left="992" w:hanging="425"/>
        <w:jc w:val="both"/>
        <w:rPr>
          <w:rFonts w:ascii="Segoe UI" w:hAnsi="Segoe UI" w:cs="Segoe UI"/>
          <w:sz w:val="22"/>
          <w:szCs w:val="22"/>
        </w:rPr>
      </w:pPr>
      <w:bookmarkStart w:id="13" w:name="_Ref169474229"/>
      <w:bookmarkStart w:id="14" w:name="_Hlk198050116"/>
      <w:r w:rsidRPr="00131238">
        <w:rPr>
          <w:rFonts w:ascii="Segoe UI" w:hAnsi="Segoe UI" w:cs="Segoe UI"/>
          <w:b/>
          <w:bCs/>
          <w:sz w:val="22"/>
          <w:szCs w:val="22"/>
        </w:rPr>
        <w:t xml:space="preserve">lhůta k zahájení </w:t>
      </w:r>
      <w:r w:rsidR="009518C1" w:rsidRPr="00131238">
        <w:rPr>
          <w:rFonts w:ascii="Segoe UI" w:hAnsi="Segoe UI" w:cs="Segoe UI"/>
          <w:b/>
          <w:bCs/>
          <w:sz w:val="22"/>
          <w:szCs w:val="22"/>
        </w:rPr>
        <w:t xml:space="preserve">stavebních </w:t>
      </w:r>
      <w:r w:rsidRPr="00131238">
        <w:rPr>
          <w:rFonts w:ascii="Segoe UI" w:hAnsi="Segoe UI" w:cs="Segoe UI"/>
          <w:b/>
          <w:bCs/>
          <w:sz w:val="22"/>
          <w:szCs w:val="22"/>
        </w:rPr>
        <w:t>prací</w:t>
      </w:r>
      <w:r w:rsidR="00725CC6" w:rsidRPr="00131238">
        <w:rPr>
          <w:rFonts w:ascii="Segoe UI" w:hAnsi="Segoe UI" w:cs="Segoe UI"/>
          <w:sz w:val="22"/>
          <w:szCs w:val="22"/>
        </w:rPr>
        <w:t xml:space="preserve"> ke zhotovení </w:t>
      </w:r>
      <w:r w:rsidR="00D51B30" w:rsidRPr="00131238">
        <w:rPr>
          <w:rFonts w:ascii="Segoe UI" w:hAnsi="Segoe UI" w:cs="Segoe UI"/>
          <w:sz w:val="22"/>
          <w:szCs w:val="22"/>
        </w:rPr>
        <w:t>Stavby</w:t>
      </w:r>
      <w:r w:rsidR="00725CC6" w:rsidRPr="00131238">
        <w:rPr>
          <w:rFonts w:ascii="Segoe UI" w:hAnsi="Segoe UI" w:cs="Segoe UI"/>
          <w:sz w:val="22"/>
          <w:szCs w:val="22"/>
        </w:rPr>
        <w:t xml:space="preserve"> </w:t>
      </w:r>
      <w:r w:rsidR="000F19C8" w:rsidRPr="00131238">
        <w:rPr>
          <w:rFonts w:ascii="Segoe UI" w:hAnsi="Segoe UI" w:cs="Segoe UI"/>
          <w:sz w:val="22"/>
          <w:szCs w:val="22"/>
        </w:rPr>
        <w:t>(tj. provedení potřebných úkonů</w:t>
      </w:r>
      <w:r w:rsidR="009E66DA" w:rsidRPr="00131238">
        <w:rPr>
          <w:rFonts w:ascii="Segoe UI" w:hAnsi="Segoe UI" w:cs="Segoe UI"/>
          <w:sz w:val="22"/>
          <w:szCs w:val="22"/>
        </w:rPr>
        <w:t xml:space="preserve"> Zhotovitelem</w:t>
      </w:r>
      <w:r w:rsidR="000F19C8" w:rsidRPr="00131238">
        <w:rPr>
          <w:rFonts w:ascii="Segoe UI" w:hAnsi="Segoe UI" w:cs="Segoe UI"/>
          <w:sz w:val="22"/>
          <w:szCs w:val="22"/>
        </w:rPr>
        <w:t>)</w:t>
      </w:r>
      <w:bookmarkEnd w:id="13"/>
      <w:r w:rsidR="000F19C8" w:rsidRPr="00131238">
        <w:rPr>
          <w:rFonts w:ascii="Segoe UI" w:hAnsi="Segoe UI" w:cs="Segoe UI"/>
          <w:sz w:val="22"/>
          <w:szCs w:val="22"/>
        </w:rPr>
        <w:t xml:space="preserve"> </w:t>
      </w:r>
      <w:r w:rsidR="00725CC6" w:rsidRPr="00131238">
        <w:rPr>
          <w:rFonts w:ascii="Segoe UI" w:hAnsi="Segoe UI" w:cs="Segoe UI"/>
          <w:sz w:val="22"/>
          <w:szCs w:val="22"/>
          <w:u w:val="single"/>
        </w:rPr>
        <w:t>nejpozději do </w:t>
      </w:r>
      <w:r w:rsidR="00CF4421" w:rsidRPr="00131238">
        <w:rPr>
          <w:rFonts w:ascii="Segoe UI" w:hAnsi="Segoe UI" w:cs="Segoe UI"/>
          <w:sz w:val="22"/>
          <w:szCs w:val="22"/>
          <w:u w:val="single"/>
        </w:rPr>
        <w:t>7</w:t>
      </w:r>
      <w:r w:rsidR="00725CC6" w:rsidRPr="00131238">
        <w:rPr>
          <w:rFonts w:ascii="Segoe UI" w:hAnsi="Segoe UI" w:cs="Segoe UI"/>
          <w:sz w:val="22"/>
          <w:szCs w:val="22"/>
          <w:u w:val="single"/>
        </w:rPr>
        <w:t xml:space="preserve"> dnů ode dne převzetí </w:t>
      </w:r>
      <w:r w:rsidR="00A51482" w:rsidRPr="00131238">
        <w:rPr>
          <w:rFonts w:ascii="Segoe UI" w:hAnsi="Segoe UI" w:cs="Segoe UI"/>
          <w:sz w:val="22"/>
          <w:szCs w:val="22"/>
          <w:u w:val="single"/>
        </w:rPr>
        <w:t>Staveniště</w:t>
      </w:r>
      <w:r w:rsidR="00F14916" w:rsidRPr="00131238">
        <w:rPr>
          <w:rFonts w:ascii="Segoe UI" w:hAnsi="Segoe UI" w:cs="Segoe UI"/>
          <w:sz w:val="22"/>
          <w:szCs w:val="22"/>
          <w:u w:val="single"/>
        </w:rPr>
        <w:t xml:space="preserve"> (</w:t>
      </w:r>
      <w:r w:rsidR="00BF6B22" w:rsidRPr="00131238">
        <w:rPr>
          <w:rFonts w:ascii="Segoe UI" w:hAnsi="Segoe UI" w:cs="Segoe UI"/>
          <w:sz w:val="22"/>
          <w:szCs w:val="22"/>
          <w:u w:val="single"/>
        </w:rPr>
        <w:t xml:space="preserve">lhůta </w:t>
      </w:r>
      <w:r w:rsidR="0059428F" w:rsidRPr="00131238">
        <w:rPr>
          <w:rFonts w:ascii="Segoe UI" w:hAnsi="Segoe UI" w:cs="Segoe UI"/>
          <w:sz w:val="22"/>
          <w:szCs w:val="22"/>
          <w:u w:val="single"/>
        </w:rPr>
        <w:br/>
      </w:r>
      <w:r w:rsidR="00BF6B22" w:rsidRPr="00131238">
        <w:rPr>
          <w:rFonts w:ascii="Segoe UI" w:hAnsi="Segoe UI" w:cs="Segoe UI"/>
          <w:sz w:val="22"/>
          <w:szCs w:val="22"/>
          <w:u w:val="single"/>
        </w:rPr>
        <w:t xml:space="preserve">pro </w:t>
      </w:r>
      <w:r w:rsidR="00F14916" w:rsidRPr="00131238">
        <w:rPr>
          <w:rFonts w:ascii="Segoe UI" w:hAnsi="Segoe UI" w:cs="Segoe UI"/>
          <w:sz w:val="22"/>
          <w:szCs w:val="22"/>
          <w:u w:val="single"/>
        </w:rPr>
        <w:t>předání</w:t>
      </w:r>
      <w:r w:rsidR="00BF6B22" w:rsidRPr="00131238">
        <w:rPr>
          <w:rFonts w:ascii="Segoe UI" w:hAnsi="Segoe UI" w:cs="Segoe UI"/>
          <w:sz w:val="22"/>
          <w:szCs w:val="22"/>
          <w:u w:val="single"/>
        </w:rPr>
        <w:t xml:space="preserve"> a </w:t>
      </w:r>
      <w:r w:rsidR="00F14916" w:rsidRPr="00131238">
        <w:rPr>
          <w:rFonts w:ascii="Segoe UI" w:hAnsi="Segoe UI" w:cs="Segoe UI"/>
          <w:sz w:val="22"/>
          <w:szCs w:val="22"/>
          <w:u w:val="single"/>
        </w:rPr>
        <w:t>převzetí staveniště</w:t>
      </w:r>
      <w:r w:rsidR="00BF6B22" w:rsidRPr="00131238">
        <w:rPr>
          <w:rFonts w:ascii="Segoe UI" w:hAnsi="Segoe UI" w:cs="Segoe UI"/>
          <w:sz w:val="22"/>
          <w:szCs w:val="22"/>
          <w:u w:val="single"/>
        </w:rPr>
        <w:t xml:space="preserve"> je stanovena v</w:t>
      </w:r>
      <w:r w:rsidR="00F14916" w:rsidRPr="00131238">
        <w:rPr>
          <w:rFonts w:ascii="Segoe UI" w:hAnsi="Segoe UI" w:cs="Segoe UI"/>
          <w:sz w:val="22"/>
          <w:szCs w:val="22"/>
          <w:u w:val="single"/>
        </w:rPr>
        <w:t xml:space="preserve"> </w:t>
      </w:r>
      <w:r w:rsidR="00971BF9" w:rsidRPr="00131238">
        <w:rPr>
          <w:rFonts w:ascii="Segoe UI" w:hAnsi="Segoe UI" w:cs="Segoe UI"/>
          <w:sz w:val="22"/>
          <w:szCs w:val="22"/>
          <w:u w:val="single"/>
        </w:rPr>
        <w:t>odst.</w:t>
      </w:r>
      <w:r w:rsidR="00F14916" w:rsidRPr="00131238">
        <w:rPr>
          <w:rFonts w:ascii="Segoe UI" w:hAnsi="Segoe UI" w:cs="Segoe UI"/>
          <w:sz w:val="22"/>
          <w:szCs w:val="22"/>
          <w:u w:val="single"/>
        </w:rPr>
        <w:t xml:space="preserve"> </w:t>
      </w:r>
      <w:r w:rsidR="0074678D" w:rsidRPr="00131238">
        <w:rPr>
          <w:rFonts w:ascii="Segoe UI" w:hAnsi="Segoe UI" w:cs="Segoe UI"/>
          <w:sz w:val="22"/>
          <w:szCs w:val="22"/>
          <w:u w:val="single"/>
        </w:rPr>
        <w:fldChar w:fldCharType="begin"/>
      </w:r>
      <w:r w:rsidR="0074678D" w:rsidRPr="00131238">
        <w:rPr>
          <w:rFonts w:ascii="Segoe UI" w:hAnsi="Segoe UI" w:cs="Segoe UI"/>
          <w:sz w:val="22"/>
          <w:szCs w:val="22"/>
          <w:u w:val="single"/>
        </w:rPr>
        <w:instrText xml:space="preserve"> REF _Ref443922855 \r \h </w:instrText>
      </w:r>
      <w:r w:rsidR="0074678D" w:rsidRPr="00131238">
        <w:rPr>
          <w:rFonts w:ascii="Segoe UI" w:hAnsi="Segoe UI" w:cs="Segoe UI"/>
          <w:sz w:val="22"/>
          <w:szCs w:val="22"/>
          <w:u w:val="single"/>
        </w:rPr>
      </w:r>
      <w:r w:rsidR="0074678D" w:rsidRPr="00131238">
        <w:rPr>
          <w:rFonts w:ascii="Segoe UI" w:hAnsi="Segoe UI" w:cs="Segoe UI"/>
          <w:sz w:val="22"/>
          <w:szCs w:val="22"/>
          <w:u w:val="single"/>
        </w:rPr>
        <w:fldChar w:fldCharType="separate"/>
      </w:r>
      <w:r w:rsidR="0074678D" w:rsidRPr="00131238">
        <w:rPr>
          <w:rFonts w:ascii="Segoe UI" w:hAnsi="Segoe UI" w:cs="Segoe UI"/>
          <w:sz w:val="22"/>
          <w:szCs w:val="22"/>
          <w:u w:val="single"/>
        </w:rPr>
        <w:t>8.6</w:t>
      </w:r>
      <w:r w:rsidR="0074678D" w:rsidRPr="00131238">
        <w:rPr>
          <w:rFonts w:ascii="Segoe UI" w:hAnsi="Segoe UI" w:cs="Segoe UI"/>
          <w:sz w:val="22"/>
          <w:szCs w:val="22"/>
          <w:u w:val="single"/>
        </w:rPr>
        <w:fldChar w:fldCharType="end"/>
      </w:r>
      <w:r w:rsidR="00971BF9" w:rsidRPr="00131238">
        <w:rPr>
          <w:rFonts w:ascii="Segoe UI" w:hAnsi="Segoe UI" w:cs="Segoe UI"/>
          <w:sz w:val="22"/>
          <w:szCs w:val="22"/>
          <w:u w:val="single"/>
        </w:rPr>
        <w:t>.</w:t>
      </w:r>
      <w:r w:rsidR="00E03D1A" w:rsidRPr="00131238">
        <w:rPr>
          <w:rFonts w:ascii="Segoe UI" w:hAnsi="Segoe UI" w:cs="Segoe UI"/>
          <w:sz w:val="22"/>
          <w:szCs w:val="22"/>
          <w:u w:val="single"/>
        </w:rPr>
        <w:t xml:space="preserve"> této </w:t>
      </w:r>
      <w:r w:rsidR="00627A19" w:rsidRPr="00131238">
        <w:rPr>
          <w:rFonts w:ascii="Segoe UI" w:hAnsi="Segoe UI" w:cs="Segoe UI"/>
          <w:sz w:val="22"/>
          <w:szCs w:val="22"/>
          <w:u w:val="single"/>
        </w:rPr>
        <w:t>Smlouvy</w:t>
      </w:r>
      <w:r w:rsidR="00F14916" w:rsidRPr="00D412ED">
        <w:rPr>
          <w:rFonts w:ascii="Segoe UI" w:hAnsi="Segoe UI" w:cs="Segoe UI"/>
          <w:sz w:val="22"/>
          <w:szCs w:val="22"/>
          <w:u w:val="single"/>
        </w:rPr>
        <w:t>)</w:t>
      </w:r>
      <w:r w:rsidR="006A7505" w:rsidRPr="00D412ED">
        <w:rPr>
          <w:rFonts w:ascii="Segoe UI" w:hAnsi="Segoe UI" w:cs="Segoe UI"/>
          <w:sz w:val="22"/>
          <w:szCs w:val="22"/>
          <w:u w:val="single"/>
        </w:rPr>
        <w:t>,</w:t>
      </w:r>
      <w:r w:rsidR="006350EF" w:rsidRPr="00D412ED">
        <w:rPr>
          <w:rFonts w:ascii="Segoe UI" w:hAnsi="Segoe UI" w:cs="Segoe UI"/>
          <w:sz w:val="22"/>
          <w:szCs w:val="22"/>
          <w:u w:val="single"/>
        </w:rPr>
        <w:t xml:space="preserve"> nestanoví-li Objednatel jinou </w:t>
      </w:r>
      <w:r w:rsidR="000D71D9" w:rsidRPr="00D412ED">
        <w:rPr>
          <w:rFonts w:ascii="Segoe UI" w:hAnsi="Segoe UI" w:cs="Segoe UI"/>
          <w:sz w:val="22"/>
          <w:szCs w:val="22"/>
          <w:u w:val="single"/>
        </w:rPr>
        <w:t>lhůtu</w:t>
      </w:r>
      <w:r w:rsidR="006350EF" w:rsidRPr="00D412ED">
        <w:rPr>
          <w:rFonts w:ascii="Segoe UI" w:hAnsi="Segoe UI" w:cs="Segoe UI"/>
          <w:sz w:val="22"/>
          <w:szCs w:val="22"/>
          <w:u w:val="single"/>
        </w:rPr>
        <w:t xml:space="preserve"> pro zahájení prací ke zhotovení Stavby</w:t>
      </w:r>
      <w:r w:rsidR="006350EF">
        <w:rPr>
          <w:rFonts w:ascii="Segoe UI" w:hAnsi="Segoe UI" w:cs="Segoe UI"/>
          <w:sz w:val="22"/>
          <w:szCs w:val="22"/>
        </w:rPr>
        <w:t>,</w:t>
      </w:r>
      <w:r w:rsidR="00D412ED">
        <w:rPr>
          <w:rFonts w:ascii="Segoe UI" w:hAnsi="Segoe UI" w:cs="Segoe UI"/>
          <w:sz w:val="22"/>
          <w:szCs w:val="22"/>
        </w:rPr>
        <w:t xml:space="preserve"> </w:t>
      </w:r>
      <w:r w:rsidRPr="00131238">
        <w:rPr>
          <w:rFonts w:ascii="Segoe UI" w:hAnsi="Segoe UI" w:cs="Segoe UI"/>
          <w:sz w:val="22"/>
          <w:szCs w:val="22"/>
        </w:rPr>
        <w:t>přičemž po zahájení prací se Zhotovitel zavazuje v nich řádně pokračovat</w:t>
      </w:r>
      <w:r w:rsidR="0073735A" w:rsidRPr="00131238">
        <w:rPr>
          <w:rFonts w:ascii="Segoe UI" w:hAnsi="Segoe UI" w:cs="Segoe UI"/>
          <w:sz w:val="22"/>
          <w:szCs w:val="22"/>
        </w:rPr>
        <w:t>;</w:t>
      </w:r>
      <w:bookmarkStart w:id="15" w:name="_Ref469402524"/>
    </w:p>
    <w:bookmarkEnd w:id="14"/>
    <w:p w14:paraId="19E0CA8B" w14:textId="77777777" w:rsidR="00131238" w:rsidRPr="00131238" w:rsidRDefault="00EA5C25" w:rsidP="000B2143">
      <w:pPr>
        <w:pStyle w:val="Odstavecseseznamem"/>
        <w:widowControl w:val="0"/>
        <w:numPr>
          <w:ilvl w:val="0"/>
          <w:numId w:val="18"/>
        </w:numPr>
        <w:spacing w:after="120" w:line="276" w:lineRule="auto"/>
        <w:ind w:left="992" w:hanging="425"/>
        <w:jc w:val="both"/>
        <w:rPr>
          <w:rFonts w:ascii="Segoe UI" w:hAnsi="Segoe UI" w:cs="Segoe UI"/>
          <w:sz w:val="22"/>
          <w:szCs w:val="22"/>
        </w:rPr>
      </w:pPr>
      <w:r w:rsidRPr="00131238">
        <w:rPr>
          <w:rFonts w:ascii="Segoe UI" w:hAnsi="Segoe UI" w:cs="Segoe UI"/>
          <w:b/>
          <w:bCs/>
          <w:sz w:val="22"/>
          <w:szCs w:val="22"/>
        </w:rPr>
        <w:t xml:space="preserve">lhůta </w:t>
      </w:r>
      <w:r w:rsidR="00305CCA" w:rsidRPr="00131238">
        <w:rPr>
          <w:rFonts w:ascii="Segoe UI" w:hAnsi="Segoe UI" w:cs="Segoe UI"/>
          <w:b/>
          <w:bCs/>
          <w:sz w:val="22"/>
          <w:szCs w:val="22"/>
        </w:rPr>
        <w:t xml:space="preserve">pro </w:t>
      </w:r>
      <w:r w:rsidR="00FD40B2" w:rsidRPr="00131238">
        <w:rPr>
          <w:rFonts w:ascii="Segoe UI" w:hAnsi="Segoe UI" w:cs="Segoe UI"/>
          <w:b/>
          <w:bCs/>
          <w:sz w:val="22"/>
          <w:szCs w:val="22"/>
        </w:rPr>
        <w:t>dokončení</w:t>
      </w:r>
      <w:r w:rsidR="00305CCA" w:rsidRPr="00131238">
        <w:rPr>
          <w:rFonts w:ascii="Segoe UI" w:hAnsi="Segoe UI" w:cs="Segoe UI"/>
          <w:b/>
          <w:bCs/>
          <w:sz w:val="22"/>
          <w:szCs w:val="22"/>
        </w:rPr>
        <w:t xml:space="preserve"> </w:t>
      </w:r>
      <w:r w:rsidR="00B13465" w:rsidRPr="00131238">
        <w:rPr>
          <w:rFonts w:ascii="Segoe UI" w:hAnsi="Segoe UI" w:cs="Segoe UI"/>
          <w:b/>
          <w:bCs/>
          <w:sz w:val="22"/>
          <w:szCs w:val="22"/>
        </w:rPr>
        <w:t>díla</w:t>
      </w:r>
      <w:r w:rsidR="00305CCA" w:rsidRPr="00131238">
        <w:rPr>
          <w:rFonts w:ascii="Segoe UI" w:hAnsi="Segoe UI" w:cs="Segoe UI"/>
          <w:sz w:val="22"/>
          <w:szCs w:val="22"/>
        </w:rPr>
        <w:t xml:space="preserve"> </w:t>
      </w:r>
      <w:r w:rsidR="00227CE8" w:rsidRPr="00131238">
        <w:rPr>
          <w:rFonts w:ascii="Segoe UI" w:hAnsi="Segoe UI" w:cs="Segoe UI"/>
          <w:sz w:val="22"/>
          <w:szCs w:val="22"/>
        </w:rPr>
        <w:t xml:space="preserve">a jeho předání a převzetí </w:t>
      </w:r>
      <w:r w:rsidR="00305CCA" w:rsidRPr="00131238">
        <w:rPr>
          <w:rFonts w:ascii="Segoe UI" w:hAnsi="Segoe UI" w:cs="Segoe UI"/>
          <w:sz w:val="22"/>
          <w:szCs w:val="22"/>
        </w:rPr>
        <w:t xml:space="preserve">dle této </w:t>
      </w:r>
      <w:r w:rsidR="00627A19" w:rsidRPr="00131238">
        <w:rPr>
          <w:rFonts w:ascii="Segoe UI" w:hAnsi="Segoe UI" w:cs="Segoe UI"/>
          <w:sz w:val="22"/>
          <w:szCs w:val="22"/>
        </w:rPr>
        <w:t>Smlouvy</w:t>
      </w:r>
      <w:r w:rsidR="00305CCA" w:rsidRPr="00131238">
        <w:rPr>
          <w:rFonts w:ascii="Segoe UI" w:hAnsi="Segoe UI" w:cs="Segoe UI"/>
          <w:sz w:val="22"/>
          <w:szCs w:val="22"/>
        </w:rPr>
        <w:t xml:space="preserve"> se sjednává</w:t>
      </w:r>
      <w:r w:rsidR="00725CC6" w:rsidRPr="00131238">
        <w:rPr>
          <w:rFonts w:ascii="Segoe UI" w:hAnsi="Segoe UI" w:cs="Segoe UI"/>
          <w:sz w:val="22"/>
          <w:szCs w:val="22"/>
        </w:rPr>
        <w:t xml:space="preserve"> </w:t>
      </w:r>
      <w:r w:rsidR="00BF6B22" w:rsidRPr="00131238">
        <w:rPr>
          <w:rFonts w:ascii="Segoe UI" w:hAnsi="Segoe UI" w:cs="Segoe UI"/>
          <w:sz w:val="22"/>
          <w:szCs w:val="22"/>
        </w:rPr>
        <w:t>v</w:t>
      </w:r>
      <w:r w:rsidR="00382493" w:rsidRPr="00131238">
        <w:rPr>
          <w:rFonts w:ascii="Segoe UI" w:hAnsi="Segoe UI" w:cs="Segoe UI"/>
          <w:sz w:val="22"/>
          <w:szCs w:val="22"/>
        </w:rPr>
        <w:t> </w:t>
      </w:r>
      <w:r w:rsidR="00BF6B22" w:rsidRPr="00131238">
        <w:rPr>
          <w:rFonts w:ascii="Segoe UI" w:hAnsi="Segoe UI" w:cs="Segoe UI"/>
          <w:sz w:val="22"/>
          <w:szCs w:val="22"/>
        </w:rPr>
        <w:t>délce</w:t>
      </w:r>
      <w:bookmarkEnd w:id="15"/>
      <w:r w:rsidR="00382493" w:rsidRPr="00131238">
        <w:rPr>
          <w:rFonts w:ascii="Segoe UI" w:hAnsi="Segoe UI" w:cs="Segoe UI"/>
          <w:sz w:val="22"/>
          <w:szCs w:val="22"/>
        </w:rPr>
        <w:t xml:space="preserve"> </w:t>
      </w:r>
      <w:r w:rsidR="0043255F" w:rsidRPr="00131238">
        <w:rPr>
          <w:rFonts w:ascii="Segoe UI" w:hAnsi="Segoe UI" w:cs="Segoe UI"/>
          <w:sz w:val="22"/>
          <w:szCs w:val="22"/>
          <w:u w:val="single"/>
        </w:rPr>
        <w:t>48 měsíců</w:t>
      </w:r>
      <w:r w:rsidR="002555C9" w:rsidRPr="00131238">
        <w:rPr>
          <w:rFonts w:ascii="Segoe UI" w:hAnsi="Segoe UI" w:cs="Segoe UI"/>
          <w:sz w:val="22"/>
          <w:szCs w:val="22"/>
          <w:u w:val="single"/>
        </w:rPr>
        <w:t xml:space="preserve"> od předání Staveniště</w:t>
      </w:r>
      <w:r w:rsidR="00831B7F" w:rsidRPr="00131238">
        <w:rPr>
          <w:rFonts w:ascii="Segoe UI" w:hAnsi="Segoe UI" w:cs="Segoe UI"/>
          <w:sz w:val="22"/>
          <w:szCs w:val="22"/>
          <w:u w:val="single"/>
        </w:rPr>
        <w:t xml:space="preserve"> </w:t>
      </w:r>
      <w:r w:rsidR="009C3A2F" w:rsidRPr="00131238">
        <w:rPr>
          <w:rFonts w:ascii="Segoe UI" w:hAnsi="Segoe UI" w:cs="Segoe UI"/>
          <w:sz w:val="22"/>
          <w:szCs w:val="22"/>
          <w:u w:val="single"/>
        </w:rPr>
        <w:t>(dále jen „</w:t>
      </w:r>
      <w:r w:rsidR="009C3A2F" w:rsidRPr="00131238">
        <w:rPr>
          <w:rFonts w:ascii="Segoe UI" w:hAnsi="Segoe UI" w:cs="Segoe UI"/>
          <w:b/>
          <w:i/>
          <w:sz w:val="22"/>
          <w:szCs w:val="22"/>
          <w:u w:val="single"/>
        </w:rPr>
        <w:t>Finální lhůta</w:t>
      </w:r>
      <w:r w:rsidR="009C3A2F" w:rsidRPr="00131238">
        <w:rPr>
          <w:rFonts w:ascii="Segoe UI" w:hAnsi="Segoe UI" w:cs="Segoe UI"/>
          <w:sz w:val="22"/>
          <w:szCs w:val="22"/>
          <w:u w:val="single"/>
        </w:rPr>
        <w:t>“)</w:t>
      </w:r>
      <w:r w:rsidR="0073735A" w:rsidRPr="00131238">
        <w:rPr>
          <w:rFonts w:ascii="Segoe UI" w:hAnsi="Segoe UI" w:cs="Segoe UI"/>
          <w:sz w:val="22"/>
          <w:szCs w:val="22"/>
          <w:u w:val="single"/>
        </w:rPr>
        <w:t>;</w:t>
      </w:r>
    </w:p>
    <w:p w14:paraId="0CBA2A99" w14:textId="77777777" w:rsidR="00131238" w:rsidRPr="00131238" w:rsidRDefault="0002437D" w:rsidP="000B2143">
      <w:pPr>
        <w:pStyle w:val="Odstavecseseznamem"/>
        <w:widowControl w:val="0"/>
        <w:numPr>
          <w:ilvl w:val="0"/>
          <w:numId w:val="18"/>
        </w:numPr>
        <w:spacing w:after="120" w:line="276" w:lineRule="auto"/>
        <w:ind w:left="992" w:hanging="425"/>
        <w:jc w:val="both"/>
        <w:rPr>
          <w:rFonts w:ascii="Segoe UI" w:hAnsi="Segoe UI" w:cs="Segoe UI"/>
          <w:sz w:val="22"/>
          <w:szCs w:val="22"/>
        </w:rPr>
      </w:pPr>
      <w:bookmarkStart w:id="16" w:name="_Hlk198050128"/>
      <w:r w:rsidRPr="00131238">
        <w:rPr>
          <w:rFonts w:ascii="Segoe UI" w:hAnsi="Segoe UI" w:cs="Segoe UI"/>
          <w:b/>
          <w:bCs/>
          <w:sz w:val="22"/>
          <w:szCs w:val="22"/>
        </w:rPr>
        <w:t xml:space="preserve">lhůta k vyzvání </w:t>
      </w:r>
      <w:r w:rsidR="00BE2007" w:rsidRPr="00131238">
        <w:rPr>
          <w:rFonts w:ascii="Segoe UI" w:hAnsi="Segoe UI" w:cs="Segoe UI"/>
          <w:b/>
          <w:bCs/>
          <w:sz w:val="22"/>
          <w:szCs w:val="22"/>
        </w:rPr>
        <w:t>Objednatel</w:t>
      </w:r>
      <w:r w:rsidRPr="00131238">
        <w:rPr>
          <w:rFonts w:ascii="Segoe UI" w:hAnsi="Segoe UI" w:cs="Segoe UI"/>
          <w:b/>
          <w:bCs/>
          <w:sz w:val="22"/>
          <w:szCs w:val="22"/>
        </w:rPr>
        <w:t xml:space="preserve">e k převzetí díla </w:t>
      </w:r>
      <w:r w:rsidRPr="00131238">
        <w:rPr>
          <w:rFonts w:ascii="Segoe UI" w:hAnsi="Segoe UI" w:cs="Segoe UI"/>
          <w:sz w:val="22"/>
          <w:szCs w:val="22"/>
          <w:u w:val="single"/>
        </w:rPr>
        <w:t xml:space="preserve">nejpozději </w:t>
      </w:r>
      <w:r w:rsidR="00F76DAC" w:rsidRPr="00131238">
        <w:rPr>
          <w:rFonts w:ascii="Segoe UI" w:hAnsi="Segoe UI" w:cs="Segoe UI"/>
          <w:sz w:val="22"/>
          <w:szCs w:val="22"/>
          <w:u w:val="single"/>
        </w:rPr>
        <w:t>1</w:t>
      </w:r>
      <w:r w:rsidR="00D43349" w:rsidRPr="00131238">
        <w:rPr>
          <w:rFonts w:ascii="Segoe UI" w:hAnsi="Segoe UI" w:cs="Segoe UI"/>
          <w:sz w:val="22"/>
          <w:szCs w:val="22"/>
          <w:u w:val="single"/>
        </w:rPr>
        <w:t xml:space="preserve">5 </w:t>
      </w:r>
      <w:r w:rsidRPr="00131238">
        <w:rPr>
          <w:rFonts w:ascii="Segoe UI" w:hAnsi="Segoe UI" w:cs="Segoe UI"/>
          <w:sz w:val="22"/>
          <w:szCs w:val="22"/>
          <w:u w:val="single"/>
        </w:rPr>
        <w:t xml:space="preserve">dnů před koncem Finální </w:t>
      </w:r>
      <w:bookmarkEnd w:id="16"/>
      <w:r w:rsidRPr="00131238">
        <w:rPr>
          <w:rFonts w:ascii="Segoe UI" w:hAnsi="Segoe UI" w:cs="Segoe UI"/>
          <w:sz w:val="22"/>
          <w:szCs w:val="22"/>
          <w:u w:val="single"/>
        </w:rPr>
        <w:t>lhůty</w:t>
      </w:r>
      <w:r w:rsidR="0073735A" w:rsidRPr="00131238">
        <w:rPr>
          <w:rFonts w:ascii="Segoe UI" w:hAnsi="Segoe UI" w:cs="Segoe UI"/>
          <w:sz w:val="22"/>
          <w:szCs w:val="22"/>
          <w:u w:val="single"/>
        </w:rPr>
        <w:t>;</w:t>
      </w:r>
    </w:p>
    <w:p w14:paraId="2434B04F" w14:textId="77777777" w:rsidR="00131238" w:rsidRPr="00131238" w:rsidRDefault="00860EFC" w:rsidP="000B2143">
      <w:pPr>
        <w:pStyle w:val="Odstavecseseznamem"/>
        <w:widowControl w:val="0"/>
        <w:numPr>
          <w:ilvl w:val="0"/>
          <w:numId w:val="18"/>
        </w:numPr>
        <w:spacing w:after="120" w:line="276" w:lineRule="auto"/>
        <w:ind w:left="992" w:hanging="425"/>
        <w:jc w:val="both"/>
        <w:rPr>
          <w:rFonts w:ascii="Segoe UI" w:hAnsi="Segoe UI" w:cs="Segoe UI"/>
          <w:sz w:val="22"/>
          <w:szCs w:val="22"/>
        </w:rPr>
      </w:pPr>
      <w:r w:rsidRPr="00131238">
        <w:rPr>
          <w:rFonts w:ascii="Segoe UI" w:hAnsi="Segoe UI" w:cs="Segoe UI"/>
          <w:b/>
          <w:bCs/>
          <w:sz w:val="22"/>
          <w:szCs w:val="22"/>
        </w:rPr>
        <w:t xml:space="preserve">lhůta k úplnému vyklizení </w:t>
      </w:r>
      <w:r w:rsidR="00A51482" w:rsidRPr="00131238">
        <w:rPr>
          <w:rFonts w:ascii="Segoe UI" w:hAnsi="Segoe UI" w:cs="Segoe UI"/>
          <w:b/>
          <w:bCs/>
          <w:sz w:val="22"/>
          <w:szCs w:val="22"/>
        </w:rPr>
        <w:t>Staveniště</w:t>
      </w:r>
      <w:r w:rsidRPr="00131238">
        <w:rPr>
          <w:rFonts w:ascii="Segoe UI" w:hAnsi="Segoe UI" w:cs="Segoe UI"/>
          <w:b/>
          <w:bCs/>
          <w:sz w:val="22"/>
          <w:szCs w:val="22"/>
        </w:rPr>
        <w:t xml:space="preserve"> </w:t>
      </w:r>
      <w:r w:rsidRPr="00131238">
        <w:rPr>
          <w:rFonts w:ascii="Segoe UI" w:hAnsi="Segoe UI" w:cs="Segoe UI"/>
          <w:sz w:val="22"/>
          <w:szCs w:val="22"/>
          <w:u w:val="single"/>
        </w:rPr>
        <w:t xml:space="preserve">nejpozději </w:t>
      </w:r>
      <w:r w:rsidR="00F37D10" w:rsidRPr="00131238">
        <w:rPr>
          <w:rFonts w:ascii="Segoe UI" w:hAnsi="Segoe UI" w:cs="Segoe UI"/>
          <w:sz w:val="22"/>
          <w:szCs w:val="22"/>
          <w:u w:val="single"/>
        </w:rPr>
        <w:t xml:space="preserve">do </w:t>
      </w:r>
      <w:r w:rsidR="00C445E1" w:rsidRPr="00131238">
        <w:rPr>
          <w:rFonts w:ascii="Segoe UI" w:hAnsi="Segoe UI" w:cs="Segoe UI"/>
          <w:sz w:val="22"/>
          <w:szCs w:val="22"/>
          <w:u w:val="single"/>
        </w:rPr>
        <w:t>10</w:t>
      </w:r>
      <w:r w:rsidR="001E1727" w:rsidRPr="00131238">
        <w:rPr>
          <w:rFonts w:ascii="Segoe UI" w:hAnsi="Segoe UI" w:cs="Segoe UI"/>
          <w:sz w:val="22"/>
          <w:szCs w:val="22"/>
          <w:u w:val="single"/>
        </w:rPr>
        <w:t xml:space="preserve"> dnů</w:t>
      </w:r>
      <w:r w:rsidR="00C445E1" w:rsidRPr="00131238">
        <w:rPr>
          <w:rFonts w:ascii="Segoe UI" w:hAnsi="Segoe UI" w:cs="Segoe UI"/>
          <w:sz w:val="22"/>
          <w:szCs w:val="22"/>
          <w:u w:val="single"/>
        </w:rPr>
        <w:t xml:space="preserve"> po předání a převzetí díla</w:t>
      </w:r>
      <w:r w:rsidR="00277447" w:rsidRPr="00131238">
        <w:rPr>
          <w:rFonts w:ascii="Segoe UI" w:hAnsi="Segoe UI" w:cs="Segoe UI"/>
          <w:sz w:val="22"/>
          <w:szCs w:val="22"/>
          <w:u w:val="single"/>
        </w:rPr>
        <w:t>;</w:t>
      </w:r>
    </w:p>
    <w:p w14:paraId="61D4642D" w14:textId="77777777" w:rsidR="00131238" w:rsidRPr="00131238" w:rsidRDefault="00277447" w:rsidP="000B2143">
      <w:pPr>
        <w:pStyle w:val="Odstavecseseznamem"/>
        <w:widowControl w:val="0"/>
        <w:numPr>
          <w:ilvl w:val="0"/>
          <w:numId w:val="18"/>
        </w:numPr>
        <w:spacing w:after="120" w:line="276" w:lineRule="auto"/>
        <w:ind w:left="992" w:hanging="425"/>
        <w:jc w:val="both"/>
        <w:rPr>
          <w:rFonts w:ascii="Segoe UI" w:hAnsi="Segoe UI" w:cs="Segoe UI"/>
          <w:sz w:val="22"/>
          <w:szCs w:val="22"/>
        </w:rPr>
      </w:pPr>
      <w:r w:rsidRPr="00131238">
        <w:rPr>
          <w:rFonts w:ascii="Segoe UI" w:hAnsi="Segoe UI" w:cs="Segoe UI"/>
          <w:b/>
          <w:bCs/>
          <w:sz w:val="22"/>
          <w:szCs w:val="22"/>
        </w:rPr>
        <w:t xml:space="preserve">lhůta k Poskytnutí součinnosti </w:t>
      </w:r>
      <w:r w:rsidRPr="00131238">
        <w:rPr>
          <w:rFonts w:ascii="Segoe UI" w:hAnsi="Segoe UI" w:cs="Segoe UI"/>
          <w:sz w:val="22"/>
          <w:szCs w:val="22"/>
          <w:u w:val="single"/>
        </w:rPr>
        <w:t>po uplynutí Finální lhůty do vydání kolaudačního rozhodnutí, dle požadavků Objednatele</w:t>
      </w:r>
      <w:r w:rsidR="00446932" w:rsidRPr="00131238">
        <w:rPr>
          <w:rFonts w:ascii="Segoe UI" w:hAnsi="Segoe UI" w:cs="Segoe UI"/>
          <w:sz w:val="22"/>
          <w:szCs w:val="22"/>
          <w:u w:val="single"/>
        </w:rPr>
        <w:t>;</w:t>
      </w:r>
      <w:bookmarkStart w:id="17" w:name="_Hlk177071808"/>
      <w:bookmarkStart w:id="18" w:name="_Hlk198048134"/>
    </w:p>
    <w:p w14:paraId="4FC54E28" w14:textId="77777777" w:rsidR="00131238" w:rsidRPr="00131238" w:rsidRDefault="006A5A95" w:rsidP="000B2143">
      <w:pPr>
        <w:pStyle w:val="Odstavecseseznamem"/>
        <w:widowControl w:val="0"/>
        <w:numPr>
          <w:ilvl w:val="0"/>
          <w:numId w:val="18"/>
        </w:numPr>
        <w:spacing w:after="120" w:line="276" w:lineRule="auto"/>
        <w:ind w:left="992" w:hanging="425"/>
        <w:jc w:val="both"/>
        <w:rPr>
          <w:rFonts w:ascii="Segoe UI" w:hAnsi="Segoe UI" w:cs="Segoe UI"/>
          <w:sz w:val="22"/>
          <w:szCs w:val="22"/>
        </w:rPr>
      </w:pPr>
      <w:r w:rsidRPr="00131238">
        <w:rPr>
          <w:rFonts w:ascii="Segoe UI" w:hAnsi="Segoe UI" w:cs="Segoe UI"/>
          <w:b/>
          <w:bCs/>
          <w:sz w:val="22"/>
          <w:szCs w:val="22"/>
        </w:rPr>
        <w:t>lhůta k odstranění případných Drobných vad</w:t>
      </w:r>
      <w:r w:rsidRPr="00131238">
        <w:rPr>
          <w:rFonts w:ascii="Segoe UI" w:hAnsi="Segoe UI" w:cs="Segoe UI"/>
          <w:sz w:val="22"/>
          <w:szCs w:val="22"/>
        </w:rPr>
        <w:t xml:space="preserve"> s výjimkou Drobných vad zeleně </w:t>
      </w:r>
      <w:r w:rsidRPr="00131238">
        <w:rPr>
          <w:rFonts w:ascii="Segoe UI" w:hAnsi="Segoe UI" w:cs="Segoe UI"/>
          <w:sz w:val="22"/>
          <w:szCs w:val="22"/>
          <w:u w:val="single"/>
        </w:rPr>
        <w:t xml:space="preserve">nejpozději do </w:t>
      </w:r>
      <w:r w:rsidR="00C53646" w:rsidRPr="00131238">
        <w:rPr>
          <w:rFonts w:ascii="Segoe UI" w:hAnsi="Segoe UI" w:cs="Segoe UI"/>
          <w:sz w:val="22"/>
          <w:szCs w:val="22"/>
          <w:u w:val="single"/>
        </w:rPr>
        <w:t>30</w:t>
      </w:r>
      <w:r w:rsidRPr="00131238">
        <w:rPr>
          <w:rFonts w:ascii="Segoe UI" w:hAnsi="Segoe UI" w:cs="Segoe UI"/>
          <w:sz w:val="22"/>
          <w:szCs w:val="22"/>
          <w:u w:val="single"/>
        </w:rPr>
        <w:t xml:space="preserve"> dnů po předání a převzetí díla, případně ve lhůtě sjednané smluvními stranami při předání a převzetí díla;</w:t>
      </w:r>
    </w:p>
    <w:p w14:paraId="564B0FE5" w14:textId="1E236ACF" w:rsidR="00446932" w:rsidRPr="00131238" w:rsidRDefault="00446932" w:rsidP="000B2143">
      <w:pPr>
        <w:pStyle w:val="Odstavecseseznamem"/>
        <w:widowControl w:val="0"/>
        <w:numPr>
          <w:ilvl w:val="0"/>
          <w:numId w:val="18"/>
        </w:numPr>
        <w:spacing w:after="120" w:line="276" w:lineRule="auto"/>
        <w:ind w:left="992" w:hanging="425"/>
        <w:jc w:val="both"/>
        <w:rPr>
          <w:rFonts w:ascii="Segoe UI" w:hAnsi="Segoe UI" w:cs="Segoe UI"/>
          <w:sz w:val="22"/>
          <w:szCs w:val="22"/>
        </w:rPr>
      </w:pPr>
      <w:r w:rsidRPr="00131238">
        <w:rPr>
          <w:rFonts w:ascii="Segoe UI" w:hAnsi="Segoe UI" w:cs="Segoe UI"/>
          <w:b/>
          <w:bCs/>
          <w:sz w:val="22"/>
          <w:szCs w:val="22"/>
        </w:rPr>
        <w:t>lhůta k odstranění případných Drobných vad zeleně</w:t>
      </w:r>
      <w:r w:rsidR="0059428F" w:rsidRPr="00131238">
        <w:rPr>
          <w:rFonts w:ascii="Segoe UI" w:hAnsi="Segoe UI" w:cs="Segoe UI"/>
          <w:b/>
          <w:bCs/>
          <w:sz w:val="22"/>
          <w:szCs w:val="22"/>
        </w:rPr>
        <w:t xml:space="preserve"> </w:t>
      </w:r>
      <w:r w:rsidRPr="00131238">
        <w:rPr>
          <w:rFonts w:ascii="Segoe UI" w:hAnsi="Segoe UI" w:cs="Segoe UI"/>
          <w:sz w:val="22"/>
          <w:szCs w:val="22"/>
          <w:u w:val="single"/>
        </w:rPr>
        <w:t xml:space="preserve">v nejbližších možných agrotechnických lhůtách následujících po předání a převzetí Stavby, nejpozději </w:t>
      </w:r>
      <w:r w:rsidR="0059428F" w:rsidRPr="00131238">
        <w:rPr>
          <w:rFonts w:ascii="Segoe UI" w:hAnsi="Segoe UI" w:cs="Segoe UI"/>
          <w:sz w:val="22"/>
          <w:szCs w:val="22"/>
          <w:u w:val="single"/>
        </w:rPr>
        <w:br/>
      </w:r>
      <w:r w:rsidRPr="00131238">
        <w:rPr>
          <w:rFonts w:ascii="Segoe UI" w:hAnsi="Segoe UI" w:cs="Segoe UI"/>
          <w:sz w:val="22"/>
          <w:szCs w:val="22"/>
          <w:u w:val="single"/>
        </w:rPr>
        <w:t xml:space="preserve">však do </w:t>
      </w:r>
      <w:r w:rsidR="00C53646" w:rsidRPr="00131238">
        <w:rPr>
          <w:rFonts w:ascii="Segoe UI" w:hAnsi="Segoe UI" w:cs="Segoe UI"/>
          <w:sz w:val="22"/>
          <w:szCs w:val="22"/>
          <w:u w:val="single"/>
        </w:rPr>
        <w:t>9</w:t>
      </w:r>
      <w:r w:rsidRPr="00131238">
        <w:rPr>
          <w:rFonts w:ascii="Segoe UI" w:hAnsi="Segoe UI" w:cs="Segoe UI"/>
          <w:sz w:val="22"/>
          <w:szCs w:val="22"/>
          <w:u w:val="single"/>
        </w:rPr>
        <w:t xml:space="preserve"> měsíců po předání a převzetí díla.</w:t>
      </w:r>
      <w:bookmarkEnd w:id="17"/>
    </w:p>
    <w:p w14:paraId="16446D28" w14:textId="0E8C27A1" w:rsidR="00212A4E" w:rsidRPr="00553DEF" w:rsidRDefault="00DC35AA" w:rsidP="000B2143">
      <w:pPr>
        <w:widowControl w:val="0"/>
        <w:numPr>
          <w:ilvl w:val="1"/>
          <w:numId w:val="2"/>
        </w:numPr>
        <w:tabs>
          <w:tab w:val="left" w:pos="426"/>
        </w:tabs>
        <w:spacing w:after="120" w:line="276" w:lineRule="auto"/>
        <w:ind w:left="426" w:hanging="426"/>
        <w:jc w:val="both"/>
        <w:rPr>
          <w:rFonts w:ascii="Segoe UI" w:hAnsi="Segoe UI" w:cs="Segoe UI"/>
          <w:strike/>
          <w:sz w:val="22"/>
          <w:szCs w:val="22"/>
        </w:rPr>
      </w:pPr>
      <w:bookmarkStart w:id="19" w:name="_Ref135929845"/>
      <w:bookmarkEnd w:id="18"/>
      <w:r w:rsidRPr="00553DEF">
        <w:rPr>
          <w:rFonts w:ascii="Segoe UI" w:hAnsi="Segoe UI" w:cs="Segoe UI"/>
          <w:sz w:val="22"/>
          <w:szCs w:val="22"/>
        </w:rPr>
        <w:t xml:space="preserve">V takto sjednaných lhůtách pro řádné dokončení plnění dle této </w:t>
      </w:r>
      <w:r w:rsidR="00627A19" w:rsidRPr="00553DEF">
        <w:rPr>
          <w:rFonts w:ascii="Segoe UI" w:hAnsi="Segoe UI" w:cs="Segoe UI"/>
          <w:sz w:val="22"/>
          <w:szCs w:val="22"/>
        </w:rPr>
        <w:t>Smlouvy</w:t>
      </w:r>
      <w:r w:rsidRPr="00553DEF">
        <w:rPr>
          <w:rFonts w:ascii="Segoe UI" w:hAnsi="Segoe UI" w:cs="Segoe UI"/>
          <w:sz w:val="22"/>
          <w:szCs w:val="22"/>
        </w:rPr>
        <w:t xml:space="preserve"> je zohledněno též v plném rozsahu riziko </w:t>
      </w:r>
      <w:bookmarkStart w:id="20" w:name="_Hlk136267242"/>
      <w:r w:rsidRPr="00553DEF">
        <w:rPr>
          <w:rFonts w:ascii="Segoe UI" w:hAnsi="Segoe UI" w:cs="Segoe UI"/>
          <w:sz w:val="22"/>
          <w:szCs w:val="22"/>
        </w:rPr>
        <w:t>zahájení a provádění prací ke zhotovení Stavby v klimaticky nepříznivém období</w:t>
      </w:r>
      <w:bookmarkEnd w:id="20"/>
      <w:r w:rsidR="00122D06" w:rsidRPr="00553DEF">
        <w:rPr>
          <w:rFonts w:ascii="Segoe UI" w:hAnsi="Segoe UI" w:cs="Segoe UI"/>
          <w:sz w:val="22"/>
          <w:szCs w:val="22"/>
        </w:rPr>
        <w:t xml:space="preserve"> (tj. výskyt povětrnostních</w:t>
      </w:r>
      <w:r w:rsidR="005F4FD0" w:rsidRPr="00553DEF">
        <w:rPr>
          <w:rFonts w:ascii="Segoe UI" w:hAnsi="Segoe UI" w:cs="Segoe UI"/>
          <w:sz w:val="22"/>
          <w:szCs w:val="22"/>
        </w:rPr>
        <w:t>/atmosférických</w:t>
      </w:r>
      <w:r w:rsidR="00122D06" w:rsidRPr="00553DEF">
        <w:rPr>
          <w:rFonts w:ascii="Segoe UI" w:hAnsi="Segoe UI" w:cs="Segoe UI"/>
          <w:sz w:val="22"/>
          <w:szCs w:val="22"/>
        </w:rPr>
        <w:t xml:space="preserve"> jevů, které jsou pro dané období obvyklé)</w:t>
      </w:r>
      <w:r w:rsidRPr="00553DEF">
        <w:rPr>
          <w:rFonts w:ascii="Segoe UI" w:hAnsi="Segoe UI" w:cs="Segoe UI"/>
          <w:sz w:val="22"/>
          <w:szCs w:val="22"/>
        </w:rPr>
        <w:t>, není-li v</w:t>
      </w:r>
      <w:r w:rsidR="00122D06" w:rsidRPr="00553DEF">
        <w:rPr>
          <w:rFonts w:ascii="Segoe UI" w:hAnsi="Segoe UI" w:cs="Segoe UI"/>
          <w:sz w:val="22"/>
          <w:szCs w:val="22"/>
        </w:rPr>
        <w:t> </w:t>
      </w:r>
      <w:r w:rsidRPr="00553DEF">
        <w:rPr>
          <w:rFonts w:ascii="Segoe UI" w:hAnsi="Segoe UI" w:cs="Segoe UI"/>
          <w:sz w:val="22"/>
          <w:szCs w:val="22"/>
        </w:rPr>
        <w:t xml:space="preserve">této </w:t>
      </w:r>
      <w:r w:rsidR="00F52191" w:rsidRPr="00553DEF">
        <w:rPr>
          <w:rFonts w:ascii="Segoe UI" w:hAnsi="Segoe UI" w:cs="Segoe UI"/>
          <w:sz w:val="22"/>
          <w:szCs w:val="22"/>
        </w:rPr>
        <w:t>Smlouvě</w:t>
      </w:r>
      <w:r w:rsidRPr="00553DEF">
        <w:rPr>
          <w:rFonts w:ascii="Segoe UI" w:hAnsi="Segoe UI" w:cs="Segoe UI"/>
          <w:sz w:val="22"/>
          <w:szCs w:val="22"/>
        </w:rPr>
        <w:t xml:space="preserve"> výslovně stanoveno jinak.</w:t>
      </w:r>
      <w:r w:rsidR="007843E3" w:rsidRPr="00553DEF">
        <w:rPr>
          <w:rFonts w:ascii="Segoe UI" w:hAnsi="Segoe UI" w:cs="Segoe UI"/>
          <w:sz w:val="22"/>
          <w:szCs w:val="22"/>
        </w:rPr>
        <w:t xml:space="preserve"> </w:t>
      </w:r>
      <w:bookmarkStart w:id="21" w:name="_Hlk532143127"/>
      <w:r w:rsidR="001600F6" w:rsidRPr="00553DEF">
        <w:rPr>
          <w:rFonts w:ascii="Segoe UI" w:hAnsi="Segoe UI" w:cs="Segoe UI"/>
          <w:sz w:val="22"/>
          <w:szCs w:val="22"/>
        </w:rPr>
        <w:t>V</w:t>
      </w:r>
      <w:r w:rsidR="00122D06" w:rsidRPr="00553DEF">
        <w:rPr>
          <w:rFonts w:ascii="Segoe UI" w:hAnsi="Segoe UI" w:cs="Segoe UI"/>
          <w:sz w:val="22"/>
          <w:szCs w:val="22"/>
        </w:rPr>
        <w:t> </w:t>
      </w:r>
      <w:r w:rsidR="001600F6" w:rsidRPr="00553DEF">
        <w:rPr>
          <w:rFonts w:ascii="Segoe UI" w:hAnsi="Segoe UI" w:cs="Segoe UI"/>
          <w:sz w:val="22"/>
          <w:szCs w:val="22"/>
        </w:rPr>
        <w:t xml:space="preserve">případech, </w:t>
      </w:r>
      <w:r w:rsidR="0059428F">
        <w:rPr>
          <w:rFonts w:ascii="Segoe UI" w:hAnsi="Segoe UI" w:cs="Segoe UI"/>
          <w:sz w:val="22"/>
          <w:szCs w:val="22"/>
        </w:rPr>
        <w:br/>
      </w:r>
      <w:r w:rsidR="001600F6" w:rsidRPr="00553DEF">
        <w:rPr>
          <w:rFonts w:ascii="Segoe UI" w:hAnsi="Segoe UI" w:cs="Segoe UI"/>
          <w:sz w:val="22"/>
          <w:szCs w:val="22"/>
        </w:rPr>
        <w:t>kdy z</w:t>
      </w:r>
      <w:r w:rsidR="00122D06" w:rsidRPr="00553DEF">
        <w:rPr>
          <w:rFonts w:ascii="Segoe UI" w:hAnsi="Segoe UI" w:cs="Segoe UI"/>
          <w:sz w:val="22"/>
          <w:szCs w:val="22"/>
        </w:rPr>
        <w:t> </w:t>
      </w:r>
      <w:r w:rsidR="001600F6" w:rsidRPr="00553DEF">
        <w:rPr>
          <w:rFonts w:ascii="Segoe UI" w:hAnsi="Segoe UI" w:cs="Segoe UI"/>
          <w:sz w:val="22"/>
          <w:szCs w:val="22"/>
        </w:rPr>
        <w:t xml:space="preserve">důvodu </w:t>
      </w:r>
      <w:r w:rsidR="001600F6" w:rsidRPr="00553DEF">
        <w:rPr>
          <w:rFonts w:ascii="Segoe UI" w:hAnsi="Segoe UI" w:cs="Segoe UI"/>
          <w:sz w:val="22"/>
          <w:szCs w:val="22"/>
          <w:u w:val="single"/>
        </w:rPr>
        <w:t>zvláště nepříznivých</w:t>
      </w:r>
      <w:r w:rsidR="001600F6" w:rsidRPr="00553DEF">
        <w:rPr>
          <w:rFonts w:ascii="Segoe UI" w:hAnsi="Segoe UI" w:cs="Segoe UI"/>
          <w:sz w:val="22"/>
          <w:szCs w:val="22"/>
        </w:rPr>
        <w:t xml:space="preserve"> klimatických podmínek</w:t>
      </w:r>
      <w:r w:rsidR="00122D06" w:rsidRPr="00553DEF">
        <w:rPr>
          <w:rFonts w:ascii="Segoe UI" w:hAnsi="Segoe UI" w:cs="Segoe UI"/>
          <w:sz w:val="22"/>
          <w:szCs w:val="22"/>
        </w:rPr>
        <w:t xml:space="preserve"> (tj. výskyt povětrnostních</w:t>
      </w:r>
      <w:r w:rsidR="0059428F">
        <w:rPr>
          <w:rFonts w:ascii="Segoe UI" w:hAnsi="Segoe UI" w:cs="Segoe UI"/>
          <w:sz w:val="22"/>
          <w:szCs w:val="22"/>
        </w:rPr>
        <w:t xml:space="preserve"> </w:t>
      </w:r>
      <w:r w:rsidR="0059428F">
        <w:rPr>
          <w:rFonts w:ascii="Segoe UI" w:hAnsi="Segoe UI" w:cs="Segoe UI"/>
          <w:sz w:val="22"/>
          <w:szCs w:val="22"/>
        </w:rPr>
        <w:br/>
        <w:t xml:space="preserve">či </w:t>
      </w:r>
      <w:r w:rsidR="005F4FD0" w:rsidRPr="00553DEF">
        <w:rPr>
          <w:rFonts w:ascii="Segoe UI" w:hAnsi="Segoe UI" w:cs="Segoe UI"/>
          <w:sz w:val="22"/>
          <w:szCs w:val="22"/>
        </w:rPr>
        <w:t>atmosférických</w:t>
      </w:r>
      <w:r w:rsidR="00122D06" w:rsidRPr="00553DEF">
        <w:rPr>
          <w:rFonts w:ascii="Segoe UI" w:hAnsi="Segoe UI" w:cs="Segoe UI"/>
          <w:sz w:val="22"/>
          <w:szCs w:val="22"/>
        </w:rPr>
        <w:t xml:space="preserve"> jevů, které nejsou ani pro dané období obvyklé</w:t>
      </w:r>
      <w:r w:rsidR="00D67EC9" w:rsidRPr="00553DEF">
        <w:rPr>
          <w:rFonts w:ascii="Segoe UI" w:hAnsi="Segoe UI" w:cs="Segoe UI"/>
          <w:sz w:val="22"/>
          <w:szCs w:val="22"/>
        </w:rPr>
        <w:t xml:space="preserve"> ve své míře </w:t>
      </w:r>
      <w:r w:rsidR="0059428F">
        <w:rPr>
          <w:rFonts w:ascii="Segoe UI" w:hAnsi="Segoe UI" w:cs="Segoe UI"/>
          <w:sz w:val="22"/>
          <w:szCs w:val="22"/>
        </w:rPr>
        <w:br/>
        <w:t>anebo</w:t>
      </w:r>
      <w:r w:rsidR="0059428F" w:rsidRPr="00553DEF">
        <w:rPr>
          <w:rFonts w:ascii="Segoe UI" w:hAnsi="Segoe UI" w:cs="Segoe UI"/>
          <w:sz w:val="22"/>
          <w:szCs w:val="22"/>
        </w:rPr>
        <w:t xml:space="preserve"> </w:t>
      </w:r>
      <w:r w:rsidR="00D67EC9" w:rsidRPr="00553DEF">
        <w:rPr>
          <w:rFonts w:ascii="Segoe UI" w:hAnsi="Segoe UI" w:cs="Segoe UI"/>
          <w:sz w:val="22"/>
          <w:szCs w:val="22"/>
        </w:rPr>
        <w:t>četnosti</w:t>
      </w:r>
      <w:r w:rsidR="00122D06" w:rsidRPr="00553DEF">
        <w:rPr>
          <w:rFonts w:ascii="Segoe UI" w:hAnsi="Segoe UI" w:cs="Segoe UI"/>
          <w:sz w:val="22"/>
          <w:szCs w:val="22"/>
        </w:rPr>
        <w:t>)</w:t>
      </w:r>
      <w:r w:rsidR="001600F6" w:rsidRPr="00553DEF">
        <w:rPr>
          <w:rFonts w:ascii="Segoe UI" w:hAnsi="Segoe UI" w:cs="Segoe UI"/>
          <w:sz w:val="22"/>
          <w:szCs w:val="22"/>
        </w:rPr>
        <w:t xml:space="preserve">, které prokazatelně brání řádné realizaci díla </w:t>
      </w:r>
      <w:r w:rsidR="000D6409" w:rsidRPr="00553DEF">
        <w:rPr>
          <w:rFonts w:ascii="Segoe UI" w:hAnsi="Segoe UI" w:cs="Segoe UI"/>
          <w:sz w:val="22"/>
          <w:szCs w:val="22"/>
        </w:rPr>
        <w:t xml:space="preserve">(či jeho části dotčené zvláště nepříznivými klimatickými podmínkami) </w:t>
      </w:r>
      <w:r w:rsidR="001600F6" w:rsidRPr="00553DEF">
        <w:rPr>
          <w:rFonts w:ascii="Segoe UI" w:hAnsi="Segoe UI" w:cs="Segoe UI"/>
          <w:sz w:val="22"/>
          <w:szCs w:val="22"/>
        </w:rPr>
        <w:t xml:space="preserve">tak, že dle relevantních ČSN, případně jiných norem a obecně závazných předpisů účinných v době realizace díla, nelze realizovat dílo </w:t>
      </w:r>
      <w:r w:rsidR="000D6409" w:rsidRPr="00553DEF">
        <w:rPr>
          <w:rFonts w:ascii="Segoe UI" w:hAnsi="Segoe UI" w:cs="Segoe UI"/>
          <w:sz w:val="22"/>
          <w:szCs w:val="22"/>
        </w:rPr>
        <w:t>či jeho část</w:t>
      </w:r>
      <w:r w:rsidR="00327182" w:rsidRPr="00553DEF">
        <w:rPr>
          <w:rFonts w:ascii="Segoe UI" w:hAnsi="Segoe UI" w:cs="Segoe UI"/>
          <w:sz w:val="22"/>
          <w:szCs w:val="22"/>
        </w:rPr>
        <w:t xml:space="preserve"> řádně</w:t>
      </w:r>
      <w:r w:rsidR="00122D06" w:rsidRPr="00553DEF">
        <w:rPr>
          <w:rFonts w:ascii="Segoe UI" w:hAnsi="Segoe UI" w:cs="Segoe UI"/>
          <w:sz w:val="22"/>
          <w:szCs w:val="22"/>
        </w:rPr>
        <w:t xml:space="preserve"> (neboli tyto zvláště nepříznivé klimatické podmínky brání realizaci </w:t>
      </w:r>
      <w:r w:rsidR="0059428F">
        <w:rPr>
          <w:rFonts w:ascii="Segoe UI" w:hAnsi="Segoe UI" w:cs="Segoe UI"/>
          <w:sz w:val="22"/>
          <w:szCs w:val="22"/>
        </w:rPr>
        <w:br/>
      </w:r>
      <w:r w:rsidR="00122D06" w:rsidRPr="00553DEF">
        <w:rPr>
          <w:rFonts w:ascii="Segoe UI" w:hAnsi="Segoe UI" w:cs="Segoe UI"/>
          <w:sz w:val="22"/>
          <w:szCs w:val="22"/>
        </w:rPr>
        <w:t>na tzv. kritické cestě stavby)</w:t>
      </w:r>
      <w:r w:rsidR="000D6409" w:rsidRPr="00553DEF">
        <w:rPr>
          <w:rFonts w:ascii="Segoe UI" w:hAnsi="Segoe UI" w:cs="Segoe UI"/>
          <w:sz w:val="22"/>
          <w:szCs w:val="22"/>
        </w:rPr>
        <w:t>, a to ani při vynaložení veškeré odborné péče Zhotovitelem, kterou je povinen Zhotovitel prokázat</w:t>
      </w:r>
      <w:r w:rsidR="00D918C4" w:rsidRPr="00553DEF">
        <w:rPr>
          <w:rFonts w:ascii="Segoe UI" w:hAnsi="Segoe UI" w:cs="Segoe UI"/>
          <w:sz w:val="22"/>
          <w:szCs w:val="22"/>
        </w:rPr>
        <w:t xml:space="preserve"> se prodlužuje Finální lhůta o dobu trvání těchto podmínek</w:t>
      </w:r>
      <w:r w:rsidR="005F4FD0" w:rsidRPr="00553DEF">
        <w:rPr>
          <w:rFonts w:ascii="Segoe UI" w:hAnsi="Segoe UI" w:cs="Segoe UI"/>
          <w:sz w:val="22"/>
          <w:szCs w:val="22"/>
        </w:rPr>
        <w:t>;</w:t>
      </w:r>
      <w:r w:rsidR="00D918C4" w:rsidRPr="00553DEF">
        <w:rPr>
          <w:rFonts w:ascii="Segoe UI" w:hAnsi="Segoe UI" w:cs="Segoe UI"/>
          <w:sz w:val="22"/>
          <w:szCs w:val="22"/>
        </w:rPr>
        <w:t xml:space="preserve"> za předpokladu, že jejich počátek a konec bude odsouhlasen oběma stranami</w:t>
      </w:r>
      <w:r w:rsidR="00D96140" w:rsidRPr="00553DEF">
        <w:rPr>
          <w:rFonts w:ascii="Segoe UI" w:hAnsi="Segoe UI" w:cs="Segoe UI"/>
          <w:sz w:val="22"/>
          <w:szCs w:val="22"/>
        </w:rPr>
        <w:t>;</w:t>
      </w:r>
      <w:r w:rsidR="00A221B8" w:rsidRPr="00553DEF">
        <w:rPr>
          <w:rFonts w:ascii="Segoe UI" w:hAnsi="Segoe UI" w:cs="Segoe UI"/>
          <w:sz w:val="22"/>
          <w:szCs w:val="22"/>
        </w:rPr>
        <w:t xml:space="preserve"> to neplatí, je-li Zhotovitel v prodlení </w:t>
      </w:r>
      <w:bookmarkStart w:id="22" w:name="_Hlk136429395"/>
      <w:bookmarkStart w:id="23" w:name="_Hlk136267194"/>
      <w:r w:rsidR="00A221B8" w:rsidRPr="00553DEF">
        <w:rPr>
          <w:rFonts w:ascii="Segoe UI" w:hAnsi="Segoe UI" w:cs="Segoe UI"/>
          <w:sz w:val="22"/>
          <w:szCs w:val="22"/>
        </w:rPr>
        <w:t>s plněním dle Harmonogramu</w:t>
      </w:r>
      <w:bookmarkEnd w:id="22"/>
      <w:r w:rsidR="00A221B8" w:rsidRPr="00553DEF">
        <w:rPr>
          <w:rFonts w:ascii="Segoe UI" w:hAnsi="Segoe UI" w:cs="Segoe UI"/>
          <w:sz w:val="22"/>
          <w:szCs w:val="22"/>
        </w:rPr>
        <w:t xml:space="preserve"> </w:t>
      </w:r>
      <w:bookmarkEnd w:id="23"/>
      <w:r w:rsidR="00A221B8" w:rsidRPr="00553DEF">
        <w:rPr>
          <w:rFonts w:ascii="Segoe UI" w:hAnsi="Segoe UI" w:cs="Segoe UI"/>
          <w:sz w:val="22"/>
          <w:szCs w:val="22"/>
        </w:rPr>
        <w:t>v okamžiku počátku zvláště nepříznivých klimatických podmínek</w:t>
      </w:r>
      <w:r w:rsidR="005F4FD0" w:rsidRPr="00553DEF">
        <w:rPr>
          <w:rStyle w:val="cf01"/>
          <w:sz w:val="22"/>
          <w:szCs w:val="22"/>
        </w:rPr>
        <w:t xml:space="preserve"> a toto prodlení s plněním dle Harmonogramu </w:t>
      </w:r>
      <w:r w:rsidR="005F4FD0" w:rsidRPr="00553DEF">
        <w:rPr>
          <w:rStyle w:val="cf01"/>
          <w:sz w:val="22"/>
          <w:szCs w:val="22"/>
        </w:rPr>
        <w:lastRenderedPageBreak/>
        <w:t>bylo příčinou</w:t>
      </w:r>
      <w:r w:rsidR="00D82D63" w:rsidRPr="00553DEF">
        <w:rPr>
          <w:rStyle w:val="cf01"/>
          <w:sz w:val="22"/>
          <w:szCs w:val="22"/>
        </w:rPr>
        <w:t xml:space="preserve"> nutnosti</w:t>
      </w:r>
      <w:r w:rsidR="005F4FD0" w:rsidRPr="00553DEF">
        <w:rPr>
          <w:rStyle w:val="cf01"/>
          <w:sz w:val="22"/>
          <w:szCs w:val="22"/>
        </w:rPr>
        <w:t xml:space="preserve"> provádě</w:t>
      </w:r>
      <w:r w:rsidR="00D82D63" w:rsidRPr="00553DEF">
        <w:rPr>
          <w:rStyle w:val="cf01"/>
          <w:sz w:val="22"/>
          <w:szCs w:val="22"/>
        </w:rPr>
        <w:t>t</w:t>
      </w:r>
      <w:r w:rsidR="005F4FD0" w:rsidRPr="00553DEF">
        <w:rPr>
          <w:rStyle w:val="cf01"/>
          <w:sz w:val="22"/>
          <w:szCs w:val="22"/>
        </w:rPr>
        <w:t xml:space="preserve"> pr</w:t>
      </w:r>
      <w:r w:rsidR="00D82D63" w:rsidRPr="00553DEF">
        <w:rPr>
          <w:rStyle w:val="cf01"/>
          <w:sz w:val="22"/>
          <w:szCs w:val="22"/>
        </w:rPr>
        <w:t>áce</w:t>
      </w:r>
      <w:r w:rsidR="005F4FD0" w:rsidRPr="00553DEF">
        <w:rPr>
          <w:rStyle w:val="cf01"/>
          <w:sz w:val="22"/>
          <w:szCs w:val="22"/>
        </w:rPr>
        <w:t xml:space="preserve"> v klimaticky </w:t>
      </w:r>
      <w:r w:rsidR="00D96140" w:rsidRPr="00553DEF">
        <w:rPr>
          <w:rStyle w:val="cf01"/>
          <w:sz w:val="22"/>
          <w:szCs w:val="22"/>
        </w:rPr>
        <w:t xml:space="preserve">zvláště </w:t>
      </w:r>
      <w:r w:rsidR="005F4FD0" w:rsidRPr="00553DEF">
        <w:rPr>
          <w:rStyle w:val="cf01"/>
          <w:sz w:val="22"/>
          <w:szCs w:val="22"/>
        </w:rPr>
        <w:t>nepřízniv</w:t>
      </w:r>
      <w:r w:rsidR="00D96140" w:rsidRPr="00553DEF">
        <w:rPr>
          <w:rStyle w:val="cf01"/>
          <w:sz w:val="22"/>
          <w:szCs w:val="22"/>
        </w:rPr>
        <w:t>ých podmínkách</w:t>
      </w:r>
      <w:r w:rsidR="001600F6" w:rsidRPr="00553DEF">
        <w:rPr>
          <w:rFonts w:ascii="Segoe UI" w:hAnsi="Segoe UI" w:cs="Segoe UI"/>
          <w:sz w:val="22"/>
          <w:szCs w:val="22"/>
        </w:rPr>
        <w:t>.</w:t>
      </w:r>
      <w:bookmarkEnd w:id="19"/>
      <w:bookmarkEnd w:id="21"/>
    </w:p>
    <w:p w14:paraId="5A1C53FF" w14:textId="77777777" w:rsidR="00212A4E" w:rsidRPr="005B1F76" w:rsidRDefault="00BE2007"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5B1F76">
        <w:rPr>
          <w:rFonts w:ascii="Segoe UI" w:hAnsi="Segoe UI" w:cs="Segoe UI"/>
          <w:sz w:val="22"/>
          <w:szCs w:val="22"/>
        </w:rPr>
        <w:t>Zhotovitel</w:t>
      </w:r>
      <w:r w:rsidR="00212A4E" w:rsidRPr="005B1F76">
        <w:rPr>
          <w:rFonts w:ascii="Segoe UI" w:hAnsi="Segoe UI" w:cs="Segoe UI"/>
          <w:sz w:val="22"/>
          <w:szCs w:val="22"/>
        </w:rPr>
        <w:t xml:space="preserve"> je oprávněn dokončit práce i dříve, tj. před uplynutím </w:t>
      </w:r>
      <w:r w:rsidR="00C26D33" w:rsidRPr="005B1F76">
        <w:rPr>
          <w:rFonts w:ascii="Segoe UI" w:hAnsi="Segoe UI" w:cs="Segoe UI"/>
          <w:sz w:val="22"/>
          <w:szCs w:val="22"/>
        </w:rPr>
        <w:t xml:space="preserve">sjednaných </w:t>
      </w:r>
      <w:r w:rsidR="00212A4E" w:rsidRPr="005B1F76">
        <w:rPr>
          <w:rFonts w:ascii="Segoe UI" w:hAnsi="Segoe UI" w:cs="Segoe UI"/>
          <w:sz w:val="22"/>
          <w:szCs w:val="22"/>
        </w:rPr>
        <w:t>lhůt</w:t>
      </w:r>
      <w:r w:rsidR="00C26D33" w:rsidRPr="005B1F76">
        <w:rPr>
          <w:rFonts w:ascii="Segoe UI" w:hAnsi="Segoe UI" w:cs="Segoe UI"/>
          <w:sz w:val="22"/>
          <w:szCs w:val="22"/>
        </w:rPr>
        <w:t>.</w:t>
      </w:r>
    </w:p>
    <w:p w14:paraId="0BCF4DE2" w14:textId="77777777" w:rsidR="005A2323" w:rsidRPr="005B1F76" w:rsidRDefault="005A2323"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24" w:name="_Ref135930317"/>
      <w:r w:rsidRPr="005B1F76">
        <w:rPr>
          <w:rFonts w:ascii="Segoe UI" w:hAnsi="Segoe UI" w:cs="Segoe UI"/>
          <w:sz w:val="22"/>
          <w:szCs w:val="22"/>
        </w:rPr>
        <w:t>Harmonogram</w:t>
      </w:r>
      <w:bookmarkEnd w:id="24"/>
      <w:r w:rsidRPr="005B1F76">
        <w:rPr>
          <w:rFonts w:ascii="Segoe UI" w:hAnsi="Segoe UI" w:cs="Segoe UI"/>
          <w:sz w:val="22"/>
          <w:szCs w:val="22"/>
        </w:rPr>
        <w:t xml:space="preserve"> </w:t>
      </w:r>
    </w:p>
    <w:p w14:paraId="2AEB8E53" w14:textId="4FF2D41C" w:rsidR="007E211F" w:rsidRPr="00131238" w:rsidRDefault="005972E0" w:rsidP="000B2143">
      <w:pPr>
        <w:pStyle w:val="Odstavecseseznamem"/>
        <w:widowControl w:val="0"/>
        <w:numPr>
          <w:ilvl w:val="0"/>
          <w:numId w:val="19"/>
        </w:numPr>
        <w:spacing w:after="120" w:line="276" w:lineRule="auto"/>
        <w:ind w:left="992" w:hanging="425"/>
        <w:jc w:val="both"/>
        <w:rPr>
          <w:rFonts w:ascii="Segoe UI" w:hAnsi="Segoe UI" w:cs="Segoe UI"/>
          <w:sz w:val="22"/>
          <w:szCs w:val="22"/>
        </w:rPr>
      </w:pPr>
      <w:bookmarkStart w:id="25" w:name="_Hlk198049907"/>
      <w:bookmarkStart w:id="26" w:name="_Ref169474490"/>
      <w:bookmarkStart w:id="27" w:name="_Hlk531706179"/>
      <w:bookmarkStart w:id="28" w:name="_Hlk98841481"/>
      <w:r w:rsidRPr="00131238">
        <w:rPr>
          <w:rFonts w:ascii="Segoe UI" w:hAnsi="Segoe UI" w:cs="Segoe UI"/>
          <w:sz w:val="22"/>
          <w:szCs w:val="22"/>
        </w:rPr>
        <w:t xml:space="preserve">Zhotovitel předá </w:t>
      </w:r>
      <w:r w:rsidR="009B22F3" w:rsidRPr="00131238">
        <w:rPr>
          <w:rFonts w:ascii="Segoe UI" w:hAnsi="Segoe UI" w:cs="Segoe UI"/>
          <w:sz w:val="22"/>
          <w:szCs w:val="22"/>
        </w:rPr>
        <w:t>Objednateli</w:t>
      </w:r>
      <w:r w:rsidRPr="00131238">
        <w:rPr>
          <w:rFonts w:ascii="Segoe UI" w:hAnsi="Segoe UI" w:cs="Segoe UI"/>
          <w:sz w:val="22"/>
          <w:szCs w:val="22"/>
        </w:rPr>
        <w:t xml:space="preserve"> podrobný harmonogram postupu prací </w:t>
      </w:r>
      <w:r w:rsidR="008C448C" w:rsidRPr="00131238">
        <w:rPr>
          <w:rFonts w:ascii="Segoe UI" w:hAnsi="Segoe UI" w:cs="Segoe UI"/>
          <w:bCs/>
          <w:iCs/>
          <w:sz w:val="22"/>
          <w:szCs w:val="22"/>
        </w:rPr>
        <w:t xml:space="preserve">zpracovaný </w:t>
      </w:r>
      <w:r w:rsidR="0059428F" w:rsidRPr="00131238">
        <w:rPr>
          <w:rFonts w:ascii="Segoe UI" w:hAnsi="Segoe UI" w:cs="Segoe UI"/>
          <w:bCs/>
          <w:iCs/>
          <w:sz w:val="22"/>
          <w:szCs w:val="22"/>
        </w:rPr>
        <w:br/>
      </w:r>
      <w:r w:rsidR="008C448C" w:rsidRPr="00131238">
        <w:rPr>
          <w:rFonts w:ascii="Segoe UI" w:hAnsi="Segoe UI" w:cs="Segoe UI"/>
          <w:bCs/>
          <w:iCs/>
          <w:sz w:val="22"/>
          <w:szCs w:val="22"/>
        </w:rPr>
        <w:t>v</w:t>
      </w:r>
      <w:r w:rsidR="007E211F" w:rsidRPr="00131238">
        <w:rPr>
          <w:rFonts w:ascii="Segoe UI" w:hAnsi="Segoe UI" w:cs="Segoe UI"/>
          <w:bCs/>
          <w:iCs/>
          <w:sz w:val="22"/>
          <w:szCs w:val="22"/>
        </w:rPr>
        <w:t>e formátu</w:t>
      </w:r>
      <w:r w:rsidR="00C525A6" w:rsidRPr="00131238">
        <w:rPr>
          <w:rFonts w:ascii="Segoe UI" w:hAnsi="Segoe UI" w:cs="Segoe UI"/>
          <w:bCs/>
          <w:iCs/>
          <w:sz w:val="22"/>
          <w:szCs w:val="22"/>
        </w:rPr>
        <w:t xml:space="preserve"> </w:t>
      </w:r>
      <w:r w:rsidR="00655C44" w:rsidRPr="00131238">
        <w:rPr>
          <w:rFonts w:ascii="Segoe UI" w:hAnsi="Segoe UI" w:cs="Segoe UI"/>
          <w:bCs/>
          <w:iCs/>
          <w:sz w:val="22"/>
          <w:szCs w:val="22"/>
        </w:rPr>
        <w:t>*</w:t>
      </w:r>
      <w:r w:rsidR="00C525A6" w:rsidRPr="00131238">
        <w:rPr>
          <w:rFonts w:ascii="Segoe UI" w:hAnsi="Segoe UI" w:cs="Segoe UI"/>
          <w:bCs/>
          <w:iCs/>
          <w:sz w:val="22"/>
          <w:szCs w:val="22"/>
        </w:rPr>
        <w:t>.</w:t>
      </w:r>
      <w:proofErr w:type="spellStart"/>
      <w:r w:rsidR="00C525A6" w:rsidRPr="00131238">
        <w:rPr>
          <w:rFonts w:ascii="Segoe UI" w:hAnsi="Segoe UI" w:cs="Segoe UI"/>
          <w:bCs/>
          <w:iCs/>
          <w:sz w:val="22"/>
          <w:szCs w:val="22"/>
        </w:rPr>
        <w:t>pdf</w:t>
      </w:r>
      <w:proofErr w:type="spellEnd"/>
      <w:r w:rsidRPr="00131238">
        <w:rPr>
          <w:rFonts w:ascii="Segoe UI" w:hAnsi="Segoe UI" w:cs="Segoe UI"/>
          <w:bCs/>
          <w:iCs/>
          <w:sz w:val="22"/>
          <w:szCs w:val="22"/>
        </w:rPr>
        <w:t xml:space="preserve"> v </w:t>
      </w:r>
      <w:r w:rsidR="0059428F" w:rsidRPr="00131238">
        <w:rPr>
          <w:rFonts w:ascii="Segoe UI" w:hAnsi="Segoe UI" w:cs="Segoe UI"/>
          <w:bCs/>
          <w:iCs/>
          <w:sz w:val="22"/>
          <w:szCs w:val="22"/>
        </w:rPr>
        <w:t xml:space="preserve">digitální </w:t>
      </w:r>
      <w:r w:rsidRPr="00131238">
        <w:rPr>
          <w:rFonts w:ascii="Segoe UI" w:hAnsi="Segoe UI" w:cs="Segoe UI"/>
          <w:bCs/>
          <w:iCs/>
          <w:sz w:val="22"/>
          <w:szCs w:val="22"/>
        </w:rPr>
        <w:t>podobě</w:t>
      </w:r>
      <w:r w:rsidRPr="00131238">
        <w:rPr>
          <w:rFonts w:ascii="Segoe UI" w:hAnsi="Segoe UI" w:cs="Segoe UI"/>
          <w:iCs/>
          <w:color w:val="FF0000"/>
          <w:sz w:val="22"/>
          <w:szCs w:val="22"/>
        </w:rPr>
        <w:t xml:space="preserve"> </w:t>
      </w:r>
      <w:r w:rsidRPr="00131238">
        <w:rPr>
          <w:rFonts w:ascii="Segoe UI" w:hAnsi="Segoe UI" w:cs="Segoe UI"/>
          <w:sz w:val="22"/>
          <w:szCs w:val="22"/>
        </w:rPr>
        <w:t>s uvedením kalendářních dnů potřebných k provedení jednotlivých stavebních činností</w:t>
      </w:r>
      <w:r w:rsidR="00A554A1" w:rsidRPr="00131238">
        <w:rPr>
          <w:rFonts w:ascii="Segoe UI" w:hAnsi="Segoe UI" w:cs="Segoe UI"/>
          <w:sz w:val="22"/>
          <w:szCs w:val="22"/>
        </w:rPr>
        <w:t>.</w:t>
      </w:r>
      <w:r w:rsidR="00C30237" w:rsidRPr="00131238">
        <w:rPr>
          <w:rFonts w:ascii="Segoe UI" w:hAnsi="Segoe UI" w:cs="Segoe UI"/>
          <w:sz w:val="22"/>
          <w:szCs w:val="22"/>
        </w:rPr>
        <w:t xml:space="preserve"> </w:t>
      </w:r>
      <w:r w:rsidR="00A554A1" w:rsidRPr="00131238">
        <w:rPr>
          <w:rFonts w:ascii="Segoe UI" w:hAnsi="Segoe UI" w:cs="Segoe UI"/>
          <w:sz w:val="22"/>
          <w:szCs w:val="22"/>
        </w:rPr>
        <w:t xml:space="preserve">Z tohoto harmonogramu bude u každé </w:t>
      </w:r>
      <w:bookmarkEnd w:id="25"/>
      <w:r w:rsidR="00A554A1" w:rsidRPr="00131238">
        <w:rPr>
          <w:rFonts w:ascii="Segoe UI" w:hAnsi="Segoe UI" w:cs="Segoe UI"/>
          <w:sz w:val="22"/>
          <w:szCs w:val="22"/>
        </w:rPr>
        <w:t xml:space="preserve">činnosti zřejmé datum jejího zahájení a ukončení. </w:t>
      </w:r>
      <w:bookmarkStart w:id="29" w:name="_Hlk71546568"/>
      <w:r w:rsidR="007E211F" w:rsidRPr="00131238">
        <w:rPr>
          <w:rFonts w:ascii="Segoe UI" w:hAnsi="Segoe UI" w:cs="Segoe UI"/>
          <w:sz w:val="22"/>
          <w:szCs w:val="22"/>
        </w:rPr>
        <w:t xml:space="preserve">Harmonogram bude obsahovat minimálně tato data, která se současně stanou dílčími smluvními termíny, </w:t>
      </w:r>
      <w:r w:rsidR="008C1079">
        <w:rPr>
          <w:rFonts w:ascii="Segoe UI" w:hAnsi="Segoe UI" w:cs="Segoe UI"/>
          <w:sz w:val="22"/>
          <w:szCs w:val="22"/>
        </w:rPr>
        <w:br/>
      </w:r>
      <w:r w:rsidR="007E211F" w:rsidRPr="00131238">
        <w:rPr>
          <w:rFonts w:ascii="Segoe UI" w:hAnsi="Segoe UI" w:cs="Segoe UI"/>
          <w:sz w:val="22"/>
          <w:szCs w:val="22"/>
        </w:rPr>
        <w:t>tzv. milníky:</w:t>
      </w:r>
      <w:bookmarkEnd w:id="26"/>
    </w:p>
    <w:bookmarkEnd w:id="29"/>
    <w:p w14:paraId="04836E77" w14:textId="141667A9" w:rsidR="00936B00" w:rsidRPr="005B7BFA" w:rsidRDefault="00936B00" w:rsidP="000B2143">
      <w:pPr>
        <w:pStyle w:val="Zkladntextodsazen"/>
        <w:widowControl w:val="0"/>
        <w:numPr>
          <w:ilvl w:val="0"/>
          <w:numId w:val="15"/>
        </w:numPr>
        <w:tabs>
          <w:tab w:val="left" w:pos="851"/>
        </w:tabs>
        <w:spacing w:after="120" w:line="276" w:lineRule="auto"/>
        <w:jc w:val="both"/>
        <w:rPr>
          <w:rFonts w:ascii="Segoe UI" w:hAnsi="Segoe UI" w:cs="Segoe UI"/>
          <w:sz w:val="22"/>
          <w:szCs w:val="22"/>
          <w:lang w:val="cs-CZ"/>
        </w:rPr>
      </w:pPr>
      <w:r w:rsidRPr="005B7BFA">
        <w:rPr>
          <w:rFonts w:ascii="Segoe UI" w:hAnsi="Segoe UI" w:cs="Segoe UI"/>
          <w:sz w:val="22"/>
          <w:szCs w:val="22"/>
          <w:lang w:val="cs-CZ"/>
        </w:rPr>
        <w:t>zhotovení základových konstrukcí,</w:t>
      </w:r>
    </w:p>
    <w:p w14:paraId="21050C61" w14:textId="77777777" w:rsidR="00936B00" w:rsidRPr="005B7BFA" w:rsidRDefault="00936B00" w:rsidP="000B2143">
      <w:pPr>
        <w:pStyle w:val="Zkladntextodsazen"/>
        <w:widowControl w:val="0"/>
        <w:numPr>
          <w:ilvl w:val="0"/>
          <w:numId w:val="15"/>
        </w:numPr>
        <w:tabs>
          <w:tab w:val="left" w:pos="851"/>
        </w:tabs>
        <w:spacing w:after="120" w:line="276" w:lineRule="auto"/>
        <w:jc w:val="both"/>
        <w:rPr>
          <w:rFonts w:ascii="Segoe UI" w:hAnsi="Segoe UI" w:cs="Segoe UI"/>
          <w:sz w:val="22"/>
          <w:szCs w:val="22"/>
          <w:lang w:val="cs-CZ"/>
        </w:rPr>
      </w:pPr>
      <w:r w:rsidRPr="005B7BFA">
        <w:rPr>
          <w:rFonts w:ascii="Segoe UI" w:hAnsi="Segoe UI" w:cs="Segoe UI"/>
          <w:sz w:val="22"/>
          <w:szCs w:val="22"/>
          <w:lang w:val="cs-CZ"/>
        </w:rPr>
        <w:t>hrubá stavba včetně funkčního zastřešení,</w:t>
      </w:r>
    </w:p>
    <w:p w14:paraId="59B8A7B3" w14:textId="77777777" w:rsidR="00936B00" w:rsidRPr="005B7BFA" w:rsidRDefault="00936B00" w:rsidP="000B2143">
      <w:pPr>
        <w:pStyle w:val="Zkladntextodsazen"/>
        <w:widowControl w:val="0"/>
        <w:numPr>
          <w:ilvl w:val="0"/>
          <w:numId w:val="15"/>
        </w:numPr>
        <w:tabs>
          <w:tab w:val="left" w:pos="851"/>
        </w:tabs>
        <w:spacing w:after="120" w:line="276" w:lineRule="auto"/>
        <w:jc w:val="both"/>
        <w:rPr>
          <w:rFonts w:ascii="Segoe UI" w:hAnsi="Segoe UI" w:cs="Segoe UI"/>
          <w:sz w:val="22"/>
          <w:szCs w:val="22"/>
          <w:lang w:val="cs-CZ"/>
        </w:rPr>
      </w:pPr>
      <w:r w:rsidRPr="005B7BFA">
        <w:rPr>
          <w:rFonts w:ascii="Segoe UI" w:hAnsi="Segoe UI" w:cs="Segoe UI"/>
          <w:sz w:val="22"/>
          <w:szCs w:val="22"/>
          <w:lang w:val="cs-CZ"/>
        </w:rPr>
        <w:t>zhotovení jednotlivých hrubých rozvodů ZTI a elektroinstalace,</w:t>
      </w:r>
    </w:p>
    <w:p w14:paraId="4DE95D61" w14:textId="0C09D531" w:rsidR="008A1C9E" w:rsidRPr="0059428F" w:rsidRDefault="008A1C9E" w:rsidP="000B2143">
      <w:pPr>
        <w:pStyle w:val="Zkladntextodsazen"/>
        <w:widowControl w:val="0"/>
        <w:numPr>
          <w:ilvl w:val="0"/>
          <w:numId w:val="16"/>
        </w:numPr>
        <w:tabs>
          <w:tab w:val="left" w:pos="851"/>
        </w:tabs>
        <w:spacing w:after="120" w:line="276" w:lineRule="auto"/>
        <w:jc w:val="both"/>
        <w:rPr>
          <w:rFonts w:ascii="Segoe UI" w:hAnsi="Segoe UI" w:cs="Segoe UI"/>
          <w:sz w:val="22"/>
          <w:szCs w:val="22"/>
          <w:lang w:val="cs-CZ"/>
        </w:rPr>
      </w:pPr>
      <w:r w:rsidRPr="0059428F">
        <w:rPr>
          <w:rFonts w:ascii="Segoe UI" w:hAnsi="Segoe UI" w:cs="Segoe UI"/>
          <w:sz w:val="22"/>
          <w:szCs w:val="22"/>
          <w:lang w:val="cs-CZ"/>
        </w:rPr>
        <w:t>zhotovení zpevněných ploch a komunikací.</w:t>
      </w:r>
    </w:p>
    <w:p w14:paraId="000A9EC1" w14:textId="57E7F0AE" w:rsidR="00257CCA" w:rsidRDefault="00131238" w:rsidP="00131238">
      <w:pPr>
        <w:pStyle w:val="Zkladntextodsazen"/>
        <w:widowControl w:val="0"/>
        <w:tabs>
          <w:tab w:val="left" w:pos="851"/>
        </w:tabs>
        <w:spacing w:after="120" w:line="276" w:lineRule="auto"/>
        <w:ind w:left="992" w:hanging="425"/>
        <w:jc w:val="both"/>
        <w:rPr>
          <w:rFonts w:ascii="Segoe UI" w:hAnsi="Segoe UI" w:cs="Segoe UI"/>
          <w:sz w:val="22"/>
          <w:szCs w:val="22"/>
          <w:lang w:val="cs-CZ"/>
        </w:rPr>
      </w:pPr>
      <w:r>
        <w:rPr>
          <w:rFonts w:ascii="Segoe UI" w:hAnsi="Segoe UI" w:cs="Segoe UI"/>
          <w:sz w:val="22"/>
          <w:szCs w:val="22"/>
          <w:lang w:val="cs-CZ"/>
        </w:rPr>
        <w:tab/>
      </w:r>
      <w:r>
        <w:rPr>
          <w:rFonts w:ascii="Segoe UI" w:hAnsi="Segoe UI" w:cs="Segoe UI"/>
          <w:sz w:val="22"/>
          <w:szCs w:val="22"/>
          <w:lang w:val="cs-CZ"/>
        </w:rPr>
        <w:tab/>
      </w:r>
      <w:r w:rsidR="0037763D" w:rsidRPr="00353953">
        <w:rPr>
          <w:rFonts w:ascii="Segoe UI" w:hAnsi="Segoe UI" w:cs="Segoe UI"/>
          <w:sz w:val="22"/>
          <w:szCs w:val="22"/>
          <w:lang w:val="cs-CZ"/>
        </w:rPr>
        <w:t>vše bez drobných dokončovacích prací.</w:t>
      </w:r>
      <w:r w:rsidR="0059428F">
        <w:rPr>
          <w:rFonts w:ascii="Segoe UI" w:hAnsi="Segoe UI" w:cs="Segoe UI"/>
          <w:sz w:val="22"/>
          <w:szCs w:val="22"/>
          <w:lang w:val="cs-CZ"/>
        </w:rPr>
        <w:t xml:space="preserve"> </w:t>
      </w:r>
      <w:r w:rsidR="00257CCA" w:rsidRPr="00257CCA">
        <w:rPr>
          <w:rFonts w:ascii="Segoe UI" w:hAnsi="Segoe UI" w:cs="Segoe UI"/>
          <w:sz w:val="22"/>
          <w:szCs w:val="22"/>
          <w:lang w:val="cs-CZ"/>
        </w:rPr>
        <w:t xml:space="preserve">Plnění </w:t>
      </w:r>
      <w:r w:rsidR="00257CCA">
        <w:rPr>
          <w:rFonts w:ascii="Segoe UI" w:hAnsi="Segoe UI" w:cs="Segoe UI"/>
          <w:sz w:val="22"/>
          <w:szCs w:val="22"/>
          <w:lang w:val="cs-CZ"/>
        </w:rPr>
        <w:t xml:space="preserve">schváleného </w:t>
      </w:r>
      <w:r w:rsidR="00257CCA" w:rsidRPr="00257CCA">
        <w:rPr>
          <w:rFonts w:ascii="Segoe UI" w:hAnsi="Segoe UI" w:cs="Segoe UI"/>
          <w:sz w:val="22"/>
          <w:szCs w:val="22"/>
          <w:lang w:val="cs-CZ"/>
        </w:rPr>
        <w:t>Harmonogramu bude vyhodnocováno na kontrolních dnech.</w:t>
      </w:r>
    </w:p>
    <w:bookmarkEnd w:id="27"/>
    <w:bookmarkEnd w:id="28"/>
    <w:p w14:paraId="79EDD3C3" w14:textId="77777777" w:rsidR="008C1079" w:rsidRDefault="007814A7" w:rsidP="000B2143">
      <w:pPr>
        <w:pStyle w:val="Odstavecseseznamem"/>
        <w:widowControl w:val="0"/>
        <w:numPr>
          <w:ilvl w:val="0"/>
          <w:numId w:val="19"/>
        </w:numPr>
        <w:spacing w:after="120" w:line="276" w:lineRule="auto"/>
        <w:ind w:left="992" w:hanging="425"/>
        <w:jc w:val="both"/>
        <w:rPr>
          <w:rFonts w:ascii="Segoe UI" w:hAnsi="Segoe UI" w:cs="Segoe UI"/>
          <w:sz w:val="22"/>
          <w:szCs w:val="22"/>
        </w:rPr>
      </w:pPr>
      <w:r w:rsidRPr="008C1079">
        <w:rPr>
          <w:rFonts w:ascii="Segoe UI" w:hAnsi="Segoe UI" w:cs="Segoe UI"/>
          <w:sz w:val="22"/>
          <w:szCs w:val="22"/>
        </w:rPr>
        <w:t xml:space="preserve">Zhotovitel je oprávněn odchýlit se od realizace plnění dle Harmonogramu </w:t>
      </w:r>
      <w:r w:rsidR="0059428F" w:rsidRPr="008C1079">
        <w:rPr>
          <w:rFonts w:ascii="Segoe UI" w:hAnsi="Segoe UI" w:cs="Segoe UI"/>
          <w:sz w:val="22"/>
          <w:szCs w:val="22"/>
        </w:rPr>
        <w:br/>
      </w:r>
      <w:r w:rsidR="006478E8" w:rsidRPr="008C1079">
        <w:rPr>
          <w:rFonts w:ascii="Segoe UI" w:hAnsi="Segoe UI" w:cs="Segoe UI"/>
          <w:sz w:val="22"/>
          <w:szCs w:val="22"/>
        </w:rPr>
        <w:t xml:space="preserve">bez souhlasu Objednatele pouze tehdy, pokud odchylka nepřekročí </w:t>
      </w:r>
      <w:r w:rsidR="00467395" w:rsidRPr="008C1079">
        <w:rPr>
          <w:rFonts w:ascii="Segoe UI" w:hAnsi="Segoe UI" w:cs="Segoe UI"/>
          <w:sz w:val="22"/>
          <w:szCs w:val="22"/>
        </w:rPr>
        <w:t xml:space="preserve">15 </w:t>
      </w:r>
      <w:r w:rsidR="006478E8" w:rsidRPr="008C1079">
        <w:rPr>
          <w:rFonts w:ascii="Segoe UI" w:hAnsi="Segoe UI" w:cs="Segoe UI"/>
          <w:sz w:val="22"/>
          <w:szCs w:val="22"/>
        </w:rPr>
        <w:t>pracovních</w:t>
      </w:r>
      <w:r w:rsidR="00816940" w:rsidRPr="008C1079">
        <w:rPr>
          <w:rFonts w:ascii="Segoe UI" w:hAnsi="Segoe UI" w:cs="Segoe UI"/>
          <w:sz w:val="22"/>
          <w:szCs w:val="22"/>
        </w:rPr>
        <w:t xml:space="preserve"> dnů s</w:t>
      </w:r>
      <w:r w:rsidR="00BB127B" w:rsidRPr="008C1079">
        <w:rPr>
          <w:rFonts w:ascii="Segoe UI" w:hAnsi="Segoe UI" w:cs="Segoe UI"/>
          <w:sz w:val="22"/>
          <w:szCs w:val="22"/>
        </w:rPr>
        <w:t> </w:t>
      </w:r>
      <w:r w:rsidR="00816940" w:rsidRPr="008C1079">
        <w:rPr>
          <w:rFonts w:ascii="Segoe UI" w:hAnsi="Segoe UI" w:cs="Segoe UI"/>
          <w:sz w:val="22"/>
          <w:szCs w:val="22"/>
        </w:rPr>
        <w:t xml:space="preserve">výjimkou situací, kdy </w:t>
      </w:r>
      <w:r w:rsidR="00816940" w:rsidRPr="008C1079">
        <w:rPr>
          <w:rFonts w:ascii="Segoe UI" w:hAnsi="Segoe UI" w:cs="Segoe UI"/>
          <w:snapToGrid w:val="0"/>
          <w:sz w:val="22"/>
          <w:szCs w:val="22"/>
        </w:rPr>
        <w:t xml:space="preserve">zahájení </w:t>
      </w:r>
      <w:r w:rsidR="001600F6" w:rsidRPr="008C1079">
        <w:rPr>
          <w:rFonts w:ascii="Segoe UI" w:hAnsi="Segoe UI" w:cs="Segoe UI"/>
          <w:snapToGrid w:val="0"/>
          <w:sz w:val="22"/>
          <w:szCs w:val="22"/>
        </w:rPr>
        <w:t xml:space="preserve">či provádění </w:t>
      </w:r>
      <w:r w:rsidR="00816940" w:rsidRPr="008C1079">
        <w:rPr>
          <w:rFonts w:ascii="Segoe UI" w:hAnsi="Segoe UI" w:cs="Segoe UI"/>
          <w:snapToGrid w:val="0"/>
          <w:sz w:val="22"/>
          <w:szCs w:val="22"/>
        </w:rPr>
        <w:t xml:space="preserve">prací </w:t>
      </w:r>
      <w:r w:rsidR="001600F6" w:rsidRPr="008C1079">
        <w:rPr>
          <w:rFonts w:ascii="Segoe UI" w:hAnsi="Segoe UI" w:cs="Segoe UI"/>
          <w:snapToGrid w:val="0"/>
          <w:sz w:val="22"/>
          <w:szCs w:val="22"/>
        </w:rPr>
        <w:t xml:space="preserve">prokazatelně </w:t>
      </w:r>
      <w:r w:rsidR="00816940" w:rsidRPr="008C1079">
        <w:rPr>
          <w:rFonts w:ascii="Segoe UI" w:hAnsi="Segoe UI" w:cs="Segoe UI"/>
          <w:snapToGrid w:val="0"/>
          <w:sz w:val="22"/>
          <w:szCs w:val="22"/>
        </w:rPr>
        <w:t>brání</w:t>
      </w:r>
      <w:r w:rsidR="001600F6" w:rsidRPr="008C1079">
        <w:rPr>
          <w:rFonts w:ascii="Segoe UI" w:hAnsi="Segoe UI" w:cs="Segoe UI"/>
          <w:snapToGrid w:val="0"/>
          <w:sz w:val="22"/>
          <w:szCs w:val="22"/>
        </w:rPr>
        <w:t xml:space="preserve"> nepříznivé </w:t>
      </w:r>
      <w:r w:rsidR="005F68E6" w:rsidRPr="008C1079">
        <w:rPr>
          <w:rFonts w:ascii="Segoe UI" w:hAnsi="Segoe UI" w:cs="Segoe UI"/>
          <w:snapToGrid w:val="0"/>
          <w:sz w:val="22"/>
          <w:szCs w:val="22"/>
        </w:rPr>
        <w:t xml:space="preserve">či zvláště </w:t>
      </w:r>
      <w:r w:rsidR="00816940" w:rsidRPr="008C1079">
        <w:rPr>
          <w:rFonts w:ascii="Segoe UI" w:hAnsi="Segoe UI" w:cs="Segoe UI"/>
          <w:snapToGrid w:val="0"/>
          <w:sz w:val="22"/>
          <w:szCs w:val="22"/>
        </w:rPr>
        <w:t>klimatické podmínky</w:t>
      </w:r>
      <w:r w:rsidR="00105A02" w:rsidRPr="008C1079">
        <w:rPr>
          <w:rFonts w:ascii="Segoe UI" w:hAnsi="Segoe UI" w:cs="Segoe UI"/>
          <w:sz w:val="22"/>
          <w:szCs w:val="22"/>
        </w:rPr>
        <w:t xml:space="preserve"> </w:t>
      </w:r>
      <w:r w:rsidR="001600F6" w:rsidRPr="008C1079">
        <w:rPr>
          <w:rFonts w:ascii="Segoe UI" w:hAnsi="Segoe UI" w:cs="Segoe UI"/>
          <w:sz w:val="22"/>
          <w:szCs w:val="22"/>
        </w:rPr>
        <w:t xml:space="preserve">tak, že dle relevantních ČSN, případně jiných norem </w:t>
      </w:r>
      <w:r w:rsidR="0059428F" w:rsidRPr="008C1079">
        <w:rPr>
          <w:rFonts w:ascii="Segoe UI" w:hAnsi="Segoe UI" w:cs="Segoe UI"/>
          <w:sz w:val="22"/>
          <w:szCs w:val="22"/>
        </w:rPr>
        <w:br/>
      </w:r>
      <w:r w:rsidR="001600F6" w:rsidRPr="008C1079">
        <w:rPr>
          <w:rFonts w:ascii="Segoe UI" w:hAnsi="Segoe UI" w:cs="Segoe UI"/>
          <w:sz w:val="22"/>
          <w:szCs w:val="22"/>
        </w:rPr>
        <w:t xml:space="preserve">a obecně závazných předpisů účinných v době realizace díla, nelze dílo </w:t>
      </w:r>
      <w:r w:rsidR="0059428F" w:rsidRPr="008C1079">
        <w:rPr>
          <w:rFonts w:ascii="Segoe UI" w:hAnsi="Segoe UI" w:cs="Segoe UI"/>
          <w:sz w:val="22"/>
          <w:szCs w:val="22"/>
        </w:rPr>
        <w:br/>
      </w:r>
      <w:r w:rsidR="001600F6" w:rsidRPr="008C1079">
        <w:rPr>
          <w:rFonts w:ascii="Segoe UI" w:hAnsi="Segoe UI" w:cs="Segoe UI"/>
          <w:sz w:val="22"/>
          <w:szCs w:val="22"/>
        </w:rPr>
        <w:t>dle Harmonogramu řádně realizovat</w:t>
      </w:r>
      <w:r w:rsidR="00816940" w:rsidRPr="008C1079">
        <w:rPr>
          <w:rFonts w:ascii="Segoe UI" w:hAnsi="Segoe UI" w:cs="Segoe UI"/>
          <w:snapToGrid w:val="0"/>
          <w:sz w:val="22"/>
          <w:szCs w:val="22"/>
        </w:rPr>
        <w:t>; uvedeným</w:t>
      </w:r>
      <w:r w:rsidR="00816940" w:rsidRPr="008C1079">
        <w:rPr>
          <w:rFonts w:ascii="Segoe UI" w:hAnsi="Segoe UI" w:cs="Segoe UI"/>
          <w:sz w:val="22"/>
          <w:szCs w:val="22"/>
        </w:rPr>
        <w:t xml:space="preserve"> </w:t>
      </w:r>
      <w:r w:rsidRPr="008C1079">
        <w:rPr>
          <w:rFonts w:ascii="Segoe UI" w:hAnsi="Segoe UI" w:cs="Segoe UI"/>
          <w:sz w:val="22"/>
          <w:szCs w:val="22"/>
        </w:rPr>
        <w:t>nejsou dotčena práva</w:t>
      </w:r>
      <w:r w:rsidR="0059428F" w:rsidRPr="008C1079">
        <w:rPr>
          <w:rFonts w:ascii="Segoe UI" w:hAnsi="Segoe UI" w:cs="Segoe UI"/>
          <w:sz w:val="22"/>
          <w:szCs w:val="22"/>
        </w:rPr>
        <w:t xml:space="preserve"> a </w:t>
      </w:r>
      <w:r w:rsidRPr="008C1079">
        <w:rPr>
          <w:rFonts w:ascii="Segoe UI" w:hAnsi="Segoe UI" w:cs="Segoe UI"/>
          <w:sz w:val="22"/>
          <w:szCs w:val="22"/>
        </w:rPr>
        <w:t>povinnosti Zhotovitele v</w:t>
      </w:r>
      <w:r w:rsidR="00BB127B" w:rsidRPr="008C1079">
        <w:rPr>
          <w:rFonts w:ascii="Segoe UI" w:hAnsi="Segoe UI" w:cs="Segoe UI"/>
          <w:sz w:val="22"/>
          <w:szCs w:val="22"/>
        </w:rPr>
        <w:t> </w:t>
      </w:r>
      <w:r w:rsidRPr="008C1079">
        <w:rPr>
          <w:rFonts w:ascii="Segoe UI" w:hAnsi="Segoe UI" w:cs="Segoe UI"/>
          <w:sz w:val="22"/>
          <w:szCs w:val="22"/>
        </w:rPr>
        <w:t>případě nevhodného příkazu Objednatele nebo skryté překážky místa, kde má být Stavba provedena.</w:t>
      </w:r>
    </w:p>
    <w:p w14:paraId="5C53A614" w14:textId="385FD81E" w:rsidR="005A2323" w:rsidRPr="008C1079" w:rsidRDefault="00BE2007" w:rsidP="000B2143">
      <w:pPr>
        <w:pStyle w:val="Odstavecseseznamem"/>
        <w:widowControl w:val="0"/>
        <w:numPr>
          <w:ilvl w:val="0"/>
          <w:numId w:val="19"/>
        </w:numPr>
        <w:spacing w:after="120" w:line="276" w:lineRule="auto"/>
        <w:ind w:left="992" w:hanging="425"/>
        <w:jc w:val="both"/>
        <w:rPr>
          <w:rFonts w:ascii="Segoe UI" w:hAnsi="Segoe UI" w:cs="Segoe UI"/>
          <w:sz w:val="22"/>
          <w:szCs w:val="22"/>
        </w:rPr>
      </w:pPr>
      <w:r w:rsidRPr="008C1079">
        <w:rPr>
          <w:rFonts w:ascii="Segoe UI" w:hAnsi="Segoe UI" w:cs="Segoe UI"/>
          <w:sz w:val="22"/>
          <w:szCs w:val="22"/>
        </w:rPr>
        <w:t>Zhotovitel</w:t>
      </w:r>
      <w:r w:rsidR="005A2323" w:rsidRPr="008C1079">
        <w:rPr>
          <w:rFonts w:ascii="Segoe UI" w:hAnsi="Segoe UI" w:cs="Segoe UI"/>
          <w:sz w:val="22"/>
          <w:szCs w:val="22"/>
        </w:rPr>
        <w:t xml:space="preserve"> je povinen mít k</w:t>
      </w:r>
      <w:r w:rsidR="00BB127B" w:rsidRPr="008C1079">
        <w:rPr>
          <w:rFonts w:ascii="Segoe UI" w:hAnsi="Segoe UI" w:cs="Segoe UI"/>
          <w:sz w:val="22"/>
          <w:szCs w:val="22"/>
        </w:rPr>
        <w:t> </w:t>
      </w:r>
      <w:r w:rsidR="005A2323" w:rsidRPr="008C1079">
        <w:rPr>
          <w:rFonts w:ascii="Segoe UI" w:hAnsi="Segoe UI" w:cs="Segoe UI"/>
          <w:sz w:val="22"/>
          <w:szCs w:val="22"/>
        </w:rPr>
        <w:t xml:space="preserve">dispozici a na žádost </w:t>
      </w:r>
      <w:r w:rsidRPr="008C1079">
        <w:rPr>
          <w:rFonts w:ascii="Segoe UI" w:hAnsi="Segoe UI" w:cs="Segoe UI"/>
          <w:sz w:val="22"/>
          <w:szCs w:val="22"/>
        </w:rPr>
        <w:t>Objednatel</w:t>
      </w:r>
      <w:r w:rsidR="005A2323" w:rsidRPr="008C1079">
        <w:rPr>
          <w:rFonts w:ascii="Segoe UI" w:hAnsi="Segoe UI" w:cs="Segoe UI"/>
          <w:sz w:val="22"/>
          <w:szCs w:val="22"/>
        </w:rPr>
        <w:t xml:space="preserve">e nebo TDI předložit popis technologických postupů a technických metod, kterých hodlá užít </w:t>
      </w:r>
      <w:r w:rsidR="008C1079">
        <w:rPr>
          <w:rFonts w:ascii="Segoe UI" w:hAnsi="Segoe UI" w:cs="Segoe UI"/>
          <w:sz w:val="22"/>
          <w:szCs w:val="22"/>
        </w:rPr>
        <w:br/>
      </w:r>
      <w:r w:rsidR="005A2323" w:rsidRPr="008C1079">
        <w:rPr>
          <w:rFonts w:ascii="Segoe UI" w:hAnsi="Segoe UI" w:cs="Segoe UI"/>
          <w:sz w:val="22"/>
          <w:szCs w:val="22"/>
        </w:rPr>
        <w:t xml:space="preserve">při zhotovování </w:t>
      </w:r>
      <w:r w:rsidR="00D51B30" w:rsidRPr="008C1079">
        <w:rPr>
          <w:rFonts w:ascii="Segoe UI" w:hAnsi="Segoe UI" w:cs="Segoe UI"/>
          <w:sz w:val="22"/>
          <w:szCs w:val="22"/>
        </w:rPr>
        <w:t>Stavby</w:t>
      </w:r>
      <w:r w:rsidR="005A2323" w:rsidRPr="008C1079">
        <w:rPr>
          <w:rFonts w:ascii="Segoe UI" w:hAnsi="Segoe UI" w:cs="Segoe UI"/>
          <w:sz w:val="22"/>
          <w:szCs w:val="22"/>
        </w:rPr>
        <w:t xml:space="preserve">, a to vždy před zahájením příslušných prací na </w:t>
      </w:r>
      <w:r w:rsidR="0096038B" w:rsidRPr="008C1079">
        <w:rPr>
          <w:rFonts w:ascii="Segoe UI" w:hAnsi="Segoe UI" w:cs="Segoe UI"/>
          <w:sz w:val="22"/>
          <w:szCs w:val="22"/>
        </w:rPr>
        <w:t>S</w:t>
      </w:r>
      <w:r w:rsidR="005A2323" w:rsidRPr="008C1079">
        <w:rPr>
          <w:rFonts w:ascii="Segoe UI" w:hAnsi="Segoe UI" w:cs="Segoe UI"/>
          <w:sz w:val="22"/>
          <w:szCs w:val="22"/>
        </w:rPr>
        <w:t xml:space="preserve">tavbě </w:t>
      </w:r>
      <w:r w:rsidR="008C1079">
        <w:rPr>
          <w:rFonts w:ascii="Segoe UI" w:hAnsi="Segoe UI" w:cs="Segoe UI"/>
          <w:sz w:val="22"/>
          <w:szCs w:val="22"/>
        </w:rPr>
        <w:br/>
      </w:r>
      <w:r w:rsidR="005A2323" w:rsidRPr="008C1079">
        <w:rPr>
          <w:rFonts w:ascii="Segoe UI" w:hAnsi="Segoe UI" w:cs="Segoe UI"/>
          <w:sz w:val="22"/>
          <w:szCs w:val="22"/>
        </w:rPr>
        <w:t>dle Harmonogramu. Technologický postup musí být předložen v</w:t>
      </w:r>
      <w:r w:rsidR="00BB127B" w:rsidRPr="008C1079">
        <w:rPr>
          <w:rFonts w:ascii="Segoe UI" w:hAnsi="Segoe UI" w:cs="Segoe UI"/>
          <w:sz w:val="22"/>
          <w:szCs w:val="22"/>
        </w:rPr>
        <w:t> </w:t>
      </w:r>
      <w:r w:rsidR="005A2323" w:rsidRPr="008C1079">
        <w:rPr>
          <w:rFonts w:ascii="Segoe UI" w:hAnsi="Segoe UI" w:cs="Segoe UI"/>
          <w:sz w:val="22"/>
          <w:szCs w:val="22"/>
        </w:rPr>
        <w:t xml:space="preserve">takové formě </w:t>
      </w:r>
      <w:r w:rsidR="008C1079">
        <w:rPr>
          <w:rFonts w:ascii="Segoe UI" w:hAnsi="Segoe UI" w:cs="Segoe UI"/>
          <w:sz w:val="22"/>
          <w:szCs w:val="22"/>
        </w:rPr>
        <w:br/>
      </w:r>
      <w:r w:rsidR="005A2323" w:rsidRPr="008C1079">
        <w:rPr>
          <w:rFonts w:ascii="Segoe UI" w:hAnsi="Segoe UI" w:cs="Segoe UI"/>
          <w:sz w:val="22"/>
          <w:szCs w:val="22"/>
        </w:rPr>
        <w:t xml:space="preserve">a podrobnostech, kterou si </w:t>
      </w:r>
      <w:r w:rsidRPr="008C1079">
        <w:rPr>
          <w:rFonts w:ascii="Segoe UI" w:hAnsi="Segoe UI" w:cs="Segoe UI"/>
          <w:sz w:val="22"/>
          <w:szCs w:val="22"/>
        </w:rPr>
        <w:t>Objednatel</w:t>
      </w:r>
      <w:r w:rsidR="005A2323" w:rsidRPr="008C1079">
        <w:rPr>
          <w:rFonts w:ascii="Segoe UI" w:hAnsi="Segoe UI" w:cs="Segoe UI"/>
          <w:sz w:val="22"/>
          <w:szCs w:val="22"/>
        </w:rPr>
        <w:t xml:space="preserve"> nebo TDI výslovně vyžádá, a to bez vlivu </w:t>
      </w:r>
      <w:r w:rsidR="008C1079">
        <w:rPr>
          <w:rFonts w:ascii="Segoe UI" w:hAnsi="Segoe UI" w:cs="Segoe UI"/>
          <w:sz w:val="22"/>
          <w:szCs w:val="22"/>
        </w:rPr>
        <w:br/>
      </w:r>
      <w:r w:rsidR="005A2323" w:rsidRPr="008C1079">
        <w:rPr>
          <w:rFonts w:ascii="Segoe UI" w:hAnsi="Segoe UI" w:cs="Segoe UI"/>
          <w:sz w:val="22"/>
          <w:szCs w:val="22"/>
        </w:rPr>
        <w:t>na změnu termínu a ceny prováděných příslušných prací.</w:t>
      </w:r>
    </w:p>
    <w:p w14:paraId="101742C2" w14:textId="57BEFB2D" w:rsidR="00FB6F41" w:rsidRPr="005B1F76" w:rsidRDefault="00FB6F41"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5B1F76">
        <w:rPr>
          <w:rFonts w:ascii="Segoe UI" w:hAnsi="Segoe UI" w:cs="Segoe UI"/>
          <w:sz w:val="22"/>
          <w:szCs w:val="22"/>
        </w:rPr>
        <w:t>V</w:t>
      </w:r>
      <w:r w:rsidR="00BB127B">
        <w:rPr>
          <w:rFonts w:ascii="Segoe UI" w:hAnsi="Segoe UI" w:cs="Segoe UI"/>
          <w:sz w:val="22"/>
          <w:szCs w:val="22"/>
        </w:rPr>
        <w:t> </w:t>
      </w:r>
      <w:r w:rsidRPr="005B1F76">
        <w:rPr>
          <w:rFonts w:ascii="Segoe UI" w:hAnsi="Segoe UI" w:cs="Segoe UI"/>
          <w:sz w:val="22"/>
          <w:szCs w:val="22"/>
        </w:rPr>
        <w:t xml:space="preserve">případě, že </w:t>
      </w:r>
      <w:r w:rsidR="000848F7" w:rsidRPr="005B1F76">
        <w:rPr>
          <w:rFonts w:ascii="Segoe UI" w:hAnsi="Segoe UI" w:cs="Segoe UI"/>
          <w:sz w:val="22"/>
          <w:szCs w:val="22"/>
        </w:rPr>
        <w:t xml:space="preserve">osoba odpovědná za organizaci ochrany zdraví při práci a požární ochranu na </w:t>
      </w:r>
      <w:r w:rsidR="001B5397" w:rsidRPr="005B1F76">
        <w:rPr>
          <w:rFonts w:ascii="Segoe UI" w:hAnsi="Segoe UI" w:cs="Segoe UI"/>
          <w:sz w:val="22"/>
          <w:szCs w:val="22"/>
        </w:rPr>
        <w:t>S</w:t>
      </w:r>
      <w:r w:rsidR="000848F7" w:rsidRPr="005B1F76">
        <w:rPr>
          <w:rFonts w:ascii="Segoe UI" w:hAnsi="Segoe UI" w:cs="Segoe UI"/>
          <w:sz w:val="22"/>
          <w:szCs w:val="22"/>
        </w:rPr>
        <w:t xml:space="preserve">taveništi </w:t>
      </w:r>
      <w:r w:rsidR="008D122F" w:rsidRPr="005B1F76">
        <w:rPr>
          <w:rFonts w:ascii="Segoe UI" w:hAnsi="Segoe UI" w:cs="Segoe UI"/>
          <w:sz w:val="22"/>
          <w:szCs w:val="22"/>
        </w:rPr>
        <w:t>uvedená v</w:t>
      </w:r>
      <w:r w:rsidR="00BB127B">
        <w:rPr>
          <w:rFonts w:ascii="Segoe UI" w:hAnsi="Segoe UI" w:cs="Segoe UI"/>
          <w:sz w:val="22"/>
          <w:szCs w:val="22"/>
        </w:rPr>
        <w:t> </w:t>
      </w:r>
      <w:r w:rsidR="008D122F" w:rsidRPr="005B1F76">
        <w:rPr>
          <w:rFonts w:ascii="Segoe UI" w:hAnsi="Segoe UI" w:cs="Segoe UI"/>
          <w:sz w:val="22"/>
          <w:szCs w:val="22"/>
        </w:rPr>
        <w:t xml:space="preserve">příloze č. 2 </w:t>
      </w:r>
      <w:r w:rsidR="00627A19" w:rsidRPr="005B1F76">
        <w:rPr>
          <w:rFonts w:ascii="Segoe UI" w:hAnsi="Segoe UI" w:cs="Segoe UI"/>
          <w:sz w:val="22"/>
          <w:szCs w:val="22"/>
        </w:rPr>
        <w:t>Smlouvy</w:t>
      </w:r>
      <w:r w:rsidR="00DC1192" w:rsidRPr="005B1F76">
        <w:rPr>
          <w:rFonts w:ascii="Segoe UI" w:hAnsi="Segoe UI" w:cs="Segoe UI"/>
          <w:sz w:val="22"/>
          <w:szCs w:val="22"/>
        </w:rPr>
        <w:t xml:space="preserve"> (</w:t>
      </w:r>
      <w:r w:rsidR="004B540E" w:rsidRPr="005B1F76">
        <w:rPr>
          <w:rFonts w:ascii="Segoe UI" w:hAnsi="Segoe UI" w:cs="Segoe UI"/>
          <w:sz w:val="22"/>
          <w:szCs w:val="22"/>
        </w:rPr>
        <w:t>dále jen „</w:t>
      </w:r>
      <w:r w:rsidR="004B540E" w:rsidRPr="005B1F76">
        <w:rPr>
          <w:rFonts w:ascii="Segoe UI" w:hAnsi="Segoe UI" w:cs="Segoe UI"/>
          <w:b/>
          <w:i/>
          <w:sz w:val="22"/>
          <w:szCs w:val="22"/>
        </w:rPr>
        <w:t xml:space="preserve">Koordinátor </w:t>
      </w:r>
      <w:r w:rsidR="002E59ED" w:rsidRPr="005B1F76">
        <w:rPr>
          <w:rFonts w:ascii="Segoe UI" w:hAnsi="Segoe UI" w:cs="Segoe UI"/>
          <w:b/>
          <w:i/>
          <w:sz w:val="22"/>
          <w:szCs w:val="22"/>
        </w:rPr>
        <w:t>BOZP</w:t>
      </w:r>
      <w:r w:rsidR="004B540E" w:rsidRPr="005B1F76">
        <w:rPr>
          <w:rFonts w:ascii="Segoe UI" w:hAnsi="Segoe UI" w:cs="Segoe UI"/>
          <w:sz w:val="22"/>
          <w:szCs w:val="22"/>
        </w:rPr>
        <w:t>“</w:t>
      </w:r>
      <w:r w:rsidR="002E59ED" w:rsidRPr="005B1F76">
        <w:rPr>
          <w:rFonts w:ascii="Segoe UI" w:hAnsi="Segoe UI" w:cs="Segoe UI"/>
          <w:sz w:val="22"/>
          <w:szCs w:val="22"/>
        </w:rPr>
        <w:t>),</w:t>
      </w:r>
      <w:r w:rsidR="00B06287" w:rsidRPr="005B1F76">
        <w:rPr>
          <w:rFonts w:ascii="Segoe UI" w:hAnsi="Segoe UI" w:cs="Segoe UI"/>
          <w:sz w:val="22"/>
          <w:szCs w:val="22"/>
        </w:rPr>
        <w:t xml:space="preserve"> </w:t>
      </w:r>
      <w:r w:rsidR="008D122F" w:rsidRPr="005B1F76">
        <w:rPr>
          <w:rFonts w:ascii="Segoe UI" w:hAnsi="Segoe UI" w:cs="Segoe UI"/>
          <w:sz w:val="22"/>
          <w:szCs w:val="22"/>
        </w:rPr>
        <w:t>TDI,</w:t>
      </w:r>
      <w:r w:rsidR="002E59ED" w:rsidRPr="005B1F76">
        <w:rPr>
          <w:rFonts w:ascii="Segoe UI" w:hAnsi="Segoe UI" w:cs="Segoe UI"/>
          <w:sz w:val="22"/>
          <w:szCs w:val="22"/>
        </w:rPr>
        <w:t xml:space="preserve"> </w:t>
      </w:r>
      <w:r w:rsidR="00BE2007" w:rsidRPr="005B1F76">
        <w:rPr>
          <w:rFonts w:ascii="Segoe UI" w:hAnsi="Segoe UI" w:cs="Segoe UI"/>
          <w:sz w:val="22"/>
          <w:szCs w:val="22"/>
        </w:rPr>
        <w:t>Objednatel</w:t>
      </w:r>
      <w:r w:rsidRPr="005B1F76">
        <w:rPr>
          <w:rFonts w:ascii="Segoe UI" w:hAnsi="Segoe UI" w:cs="Segoe UI"/>
          <w:sz w:val="22"/>
          <w:szCs w:val="22"/>
        </w:rPr>
        <w:t xml:space="preserve"> nebo jiná k</w:t>
      </w:r>
      <w:r w:rsidR="00BB127B">
        <w:rPr>
          <w:rFonts w:ascii="Segoe UI" w:hAnsi="Segoe UI" w:cs="Segoe UI"/>
          <w:sz w:val="22"/>
          <w:szCs w:val="22"/>
        </w:rPr>
        <w:t> </w:t>
      </w:r>
      <w:r w:rsidRPr="005B1F76">
        <w:rPr>
          <w:rFonts w:ascii="Segoe UI" w:hAnsi="Segoe UI" w:cs="Segoe UI"/>
          <w:sz w:val="22"/>
          <w:szCs w:val="22"/>
        </w:rPr>
        <w:t>tomu oprávněná osoba (např. oblastní inspektorát práce) přeruší práce z</w:t>
      </w:r>
      <w:r w:rsidR="00BB127B">
        <w:rPr>
          <w:rFonts w:ascii="Segoe UI" w:hAnsi="Segoe UI" w:cs="Segoe UI"/>
          <w:sz w:val="22"/>
          <w:szCs w:val="22"/>
        </w:rPr>
        <w:t> </w:t>
      </w:r>
      <w:r w:rsidRPr="005B1F76">
        <w:rPr>
          <w:rFonts w:ascii="Segoe UI" w:hAnsi="Segoe UI" w:cs="Segoe UI"/>
          <w:sz w:val="22"/>
          <w:szCs w:val="22"/>
        </w:rPr>
        <w:t xml:space="preserve">důvodu porušení pravidel bezpečnosti a ochrany zdraví při práci, toto přerušení nebude mít vliv na </w:t>
      </w:r>
      <w:r w:rsidR="00D95B0A" w:rsidRPr="005B1F76">
        <w:rPr>
          <w:rFonts w:ascii="Segoe UI" w:hAnsi="Segoe UI" w:cs="Segoe UI"/>
          <w:sz w:val="22"/>
          <w:szCs w:val="22"/>
        </w:rPr>
        <w:t xml:space="preserve">Finální </w:t>
      </w:r>
      <w:r w:rsidRPr="005B1F76">
        <w:rPr>
          <w:rFonts w:ascii="Segoe UI" w:hAnsi="Segoe UI" w:cs="Segoe UI"/>
          <w:sz w:val="22"/>
          <w:szCs w:val="22"/>
        </w:rPr>
        <w:t xml:space="preserve">lhůtu. </w:t>
      </w:r>
    </w:p>
    <w:p w14:paraId="1583A050" w14:textId="77777777" w:rsidR="008C1079" w:rsidRDefault="00E569FF" w:rsidP="000B2143">
      <w:pPr>
        <w:keepNext/>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30" w:name="_Ref136006881"/>
      <w:bookmarkStart w:id="31" w:name="_Hlk504554363"/>
      <w:r w:rsidRPr="00353953">
        <w:rPr>
          <w:rFonts w:ascii="Segoe UI" w:hAnsi="Segoe UI" w:cs="Segoe UI"/>
          <w:sz w:val="22"/>
          <w:szCs w:val="22"/>
        </w:rPr>
        <w:t>Finální l</w:t>
      </w:r>
      <w:r w:rsidR="00666767" w:rsidRPr="00353953">
        <w:rPr>
          <w:rFonts w:ascii="Segoe UI" w:hAnsi="Segoe UI" w:cs="Segoe UI"/>
          <w:sz w:val="22"/>
          <w:szCs w:val="22"/>
        </w:rPr>
        <w:t>hůta může být změněna pouze:</w:t>
      </w:r>
      <w:bookmarkEnd w:id="30"/>
    </w:p>
    <w:p w14:paraId="4BB4C58C" w14:textId="1133B481" w:rsidR="008C1079" w:rsidRDefault="00666767" w:rsidP="000B2143">
      <w:pPr>
        <w:pStyle w:val="Odstavecseseznamem"/>
        <w:keepNext/>
        <w:widowControl w:val="0"/>
        <w:numPr>
          <w:ilvl w:val="0"/>
          <w:numId w:val="20"/>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 xml:space="preserve">dohodou smluvních stran, pokud se Objednatel se Zhotovitelem za dále sjednaných podmínek dohodnou na provedení i jiných prací nebo </w:t>
      </w:r>
      <w:r w:rsidR="008C1079" w:rsidRPr="008C1079">
        <w:rPr>
          <w:rFonts w:ascii="Segoe UI" w:hAnsi="Segoe UI" w:cs="Segoe UI"/>
          <w:sz w:val="22"/>
          <w:szCs w:val="22"/>
        </w:rPr>
        <w:t>dodávek</w:t>
      </w:r>
      <w:r w:rsidRPr="008C1079">
        <w:rPr>
          <w:rFonts w:ascii="Segoe UI" w:hAnsi="Segoe UI" w:cs="Segoe UI"/>
          <w:sz w:val="22"/>
          <w:szCs w:val="22"/>
        </w:rPr>
        <w:t xml:space="preserve"> než těch, které byly obsahem Projektové dokumentace a soupisu prací, a/nebo na vyloučení někter</w:t>
      </w:r>
      <w:r w:rsidR="00CB5DE4" w:rsidRPr="008C1079">
        <w:rPr>
          <w:rFonts w:ascii="Segoe UI" w:hAnsi="Segoe UI" w:cs="Segoe UI"/>
          <w:sz w:val="22"/>
          <w:szCs w:val="22"/>
        </w:rPr>
        <w:t>ých</w:t>
      </w:r>
      <w:r w:rsidRPr="008C1079">
        <w:rPr>
          <w:rFonts w:ascii="Segoe UI" w:hAnsi="Segoe UI" w:cs="Segoe UI"/>
          <w:sz w:val="22"/>
          <w:szCs w:val="22"/>
        </w:rPr>
        <w:t xml:space="preserve"> </w:t>
      </w:r>
      <w:r w:rsidRPr="008C1079">
        <w:rPr>
          <w:rFonts w:ascii="Segoe UI" w:hAnsi="Segoe UI" w:cs="Segoe UI"/>
          <w:sz w:val="22"/>
          <w:szCs w:val="22"/>
        </w:rPr>
        <w:lastRenderedPageBreak/>
        <w:t>pr</w:t>
      </w:r>
      <w:r w:rsidR="00CB5DE4" w:rsidRPr="008C1079">
        <w:rPr>
          <w:rFonts w:ascii="Segoe UI" w:hAnsi="Segoe UI" w:cs="Segoe UI"/>
          <w:sz w:val="22"/>
          <w:szCs w:val="22"/>
        </w:rPr>
        <w:t>ací</w:t>
      </w:r>
      <w:r w:rsidRPr="008C1079">
        <w:rPr>
          <w:rFonts w:ascii="Segoe UI" w:hAnsi="Segoe UI" w:cs="Segoe UI"/>
          <w:sz w:val="22"/>
          <w:szCs w:val="22"/>
        </w:rPr>
        <w:t xml:space="preserve"> nebo dodáv</w:t>
      </w:r>
      <w:r w:rsidR="00CB5DE4" w:rsidRPr="008C1079">
        <w:rPr>
          <w:rFonts w:ascii="Segoe UI" w:hAnsi="Segoe UI" w:cs="Segoe UI"/>
          <w:sz w:val="22"/>
          <w:szCs w:val="22"/>
        </w:rPr>
        <w:t>ek</w:t>
      </w:r>
      <w:r w:rsidRPr="008C1079">
        <w:rPr>
          <w:rFonts w:ascii="Segoe UI" w:hAnsi="Segoe UI" w:cs="Segoe UI"/>
          <w:sz w:val="22"/>
          <w:szCs w:val="22"/>
        </w:rPr>
        <w:t xml:space="preserve"> z předmětu plnění, a to vždy o dobu nezbytnou k jejich provedení a v souladu s platnými právními předpisy</w:t>
      </w:r>
      <w:r w:rsidR="00A8171E" w:rsidRPr="008C1079">
        <w:rPr>
          <w:rFonts w:ascii="Segoe UI" w:hAnsi="Segoe UI" w:cs="Segoe UI"/>
          <w:sz w:val="22"/>
          <w:szCs w:val="22"/>
        </w:rPr>
        <w:t xml:space="preserve">. Doba nezbytná k provedení prací bude určena buď právními předpisy anebo půjde o dobu nezbytnou </w:t>
      </w:r>
      <w:r w:rsidR="008C1079">
        <w:rPr>
          <w:rFonts w:ascii="Segoe UI" w:hAnsi="Segoe UI" w:cs="Segoe UI"/>
          <w:sz w:val="22"/>
          <w:szCs w:val="22"/>
        </w:rPr>
        <w:br/>
      </w:r>
      <w:r w:rsidR="00A8171E" w:rsidRPr="008C1079">
        <w:rPr>
          <w:rFonts w:ascii="Segoe UI" w:hAnsi="Segoe UI" w:cs="Segoe UI"/>
          <w:sz w:val="22"/>
          <w:szCs w:val="22"/>
        </w:rPr>
        <w:t xml:space="preserve">k provedení prací (případně kombinaci uvedeného). Doba nezbytná k provedení prací bude určena zpravidla kalkulací normohodin potřebných k jejich provedení </w:t>
      </w:r>
      <w:r w:rsidR="008C1079">
        <w:rPr>
          <w:rFonts w:ascii="Segoe UI" w:hAnsi="Segoe UI" w:cs="Segoe UI"/>
          <w:sz w:val="22"/>
          <w:szCs w:val="22"/>
        </w:rPr>
        <w:br/>
      </w:r>
      <w:r w:rsidR="00A8171E" w:rsidRPr="008C1079">
        <w:rPr>
          <w:rFonts w:ascii="Segoe UI" w:hAnsi="Segoe UI" w:cs="Segoe UI"/>
          <w:sz w:val="22"/>
          <w:szCs w:val="22"/>
        </w:rPr>
        <w:t>na základě rozpočtu těchto prací dle </w:t>
      </w:r>
      <w:r w:rsidR="00417359" w:rsidRPr="008C1079">
        <w:rPr>
          <w:rFonts w:ascii="Segoe UI" w:hAnsi="Segoe UI" w:cs="Segoe UI"/>
          <w:sz w:val="22"/>
          <w:szCs w:val="22"/>
        </w:rPr>
        <w:t>aktuáln</w:t>
      </w:r>
      <w:r w:rsidR="00143ECB" w:rsidRPr="008C1079">
        <w:rPr>
          <w:rFonts w:ascii="Segoe UI" w:hAnsi="Segoe UI" w:cs="Segoe UI"/>
          <w:sz w:val="22"/>
          <w:szCs w:val="22"/>
        </w:rPr>
        <w:t>ích</w:t>
      </w:r>
      <w:r w:rsidR="00417359" w:rsidRPr="008C1079">
        <w:rPr>
          <w:rFonts w:ascii="Segoe UI" w:hAnsi="Segoe UI" w:cs="Segoe UI"/>
          <w:sz w:val="22"/>
          <w:szCs w:val="22"/>
        </w:rPr>
        <w:t xml:space="preserve"> </w:t>
      </w:r>
      <w:r w:rsidR="00143ECB" w:rsidRPr="008C1079">
        <w:rPr>
          <w:rFonts w:ascii="Segoe UI" w:hAnsi="Segoe UI" w:cs="Segoe UI"/>
          <w:sz w:val="22"/>
          <w:szCs w:val="22"/>
        </w:rPr>
        <w:t xml:space="preserve">Sborníků cen stavebních prací vydaných obchodní společností RTS, a.s., se sídlem Lazaretní 4038, 615 00 Brno-Židenice, IČO: 25533843 (dále jen </w:t>
      </w:r>
      <w:r w:rsidR="00143ECB" w:rsidRPr="008C1079">
        <w:rPr>
          <w:rFonts w:ascii="Segoe UI" w:hAnsi="Segoe UI" w:cs="Segoe UI"/>
          <w:i/>
          <w:iCs/>
          <w:sz w:val="22"/>
          <w:szCs w:val="22"/>
        </w:rPr>
        <w:t>„</w:t>
      </w:r>
      <w:r w:rsidR="00143ECB" w:rsidRPr="008C1079">
        <w:rPr>
          <w:rFonts w:ascii="Segoe UI" w:hAnsi="Segoe UI" w:cs="Segoe UI"/>
          <w:b/>
          <w:bCs/>
          <w:i/>
          <w:iCs/>
          <w:sz w:val="22"/>
          <w:szCs w:val="22"/>
        </w:rPr>
        <w:t>RTS</w:t>
      </w:r>
      <w:r w:rsidR="00143ECB" w:rsidRPr="008C1079">
        <w:rPr>
          <w:rFonts w:ascii="Segoe UI" w:hAnsi="Segoe UI" w:cs="Segoe UI"/>
          <w:i/>
          <w:iCs/>
          <w:sz w:val="22"/>
          <w:szCs w:val="22"/>
        </w:rPr>
        <w:t>”</w:t>
      </w:r>
      <w:r w:rsidR="00143ECB" w:rsidRPr="008C1079">
        <w:rPr>
          <w:rFonts w:ascii="Segoe UI" w:hAnsi="Segoe UI" w:cs="Segoe UI"/>
          <w:sz w:val="22"/>
          <w:szCs w:val="22"/>
        </w:rPr>
        <w:t>).</w:t>
      </w:r>
      <w:bookmarkStart w:id="32" w:name="_Hlk532143258"/>
    </w:p>
    <w:p w14:paraId="497CF15C" w14:textId="77777777" w:rsidR="008C1079" w:rsidRDefault="00666767" w:rsidP="000B2143">
      <w:pPr>
        <w:pStyle w:val="Odstavecseseznamem"/>
        <w:keepNext/>
        <w:widowControl w:val="0"/>
        <w:numPr>
          <w:ilvl w:val="0"/>
          <w:numId w:val="20"/>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 xml:space="preserve">dohodou smluvních stran, z důvodu </w:t>
      </w:r>
      <w:r w:rsidRPr="008C1079">
        <w:rPr>
          <w:rFonts w:ascii="Segoe UI" w:hAnsi="Segoe UI" w:cs="Segoe UI"/>
          <w:sz w:val="22"/>
          <w:szCs w:val="22"/>
          <w:u w:val="single"/>
        </w:rPr>
        <w:t>zvláště nepříznivých</w:t>
      </w:r>
      <w:r w:rsidRPr="008C1079">
        <w:rPr>
          <w:rFonts w:ascii="Segoe UI" w:hAnsi="Segoe UI" w:cs="Segoe UI"/>
          <w:sz w:val="22"/>
          <w:szCs w:val="22"/>
        </w:rPr>
        <w:t xml:space="preserve"> klimatických podmínek, které prokazatelně brání řádné realizaci díla (či jeho části dotčené zvláště nepříznivými klimatickými podmínkami) tak, že dle relevantních ČSN, případně jiných norem a obecně závazných předpisů účinných v době realizace díla, nelze realizovat dílo či jeho část řádně, a to ani při vynaložení veškeré odborné péče Zhotovitelem, </w:t>
      </w:r>
      <w:r w:rsidR="001C185D" w:rsidRPr="008C1079">
        <w:rPr>
          <w:rFonts w:ascii="Segoe UI" w:hAnsi="Segoe UI" w:cs="Segoe UI"/>
          <w:sz w:val="22"/>
          <w:szCs w:val="22"/>
        </w:rPr>
        <w:br/>
      </w:r>
      <w:r w:rsidRPr="008C1079">
        <w:rPr>
          <w:rFonts w:ascii="Segoe UI" w:hAnsi="Segoe UI" w:cs="Segoe UI"/>
          <w:sz w:val="22"/>
          <w:szCs w:val="22"/>
        </w:rPr>
        <w:t>kterou je povinen Zhotovitel prokázat; délka příslušné sjednané lhůty se prodlužuje</w:t>
      </w:r>
      <w:r w:rsidR="00417359" w:rsidRPr="008C1079">
        <w:rPr>
          <w:rFonts w:ascii="Segoe UI" w:hAnsi="Segoe UI" w:cs="Segoe UI"/>
          <w:sz w:val="22"/>
          <w:szCs w:val="22"/>
        </w:rPr>
        <w:t xml:space="preserve"> </w:t>
      </w:r>
      <w:r w:rsidR="001C185D" w:rsidRPr="008C1079">
        <w:rPr>
          <w:rFonts w:ascii="Segoe UI" w:hAnsi="Segoe UI" w:cs="Segoe UI"/>
          <w:sz w:val="22"/>
          <w:szCs w:val="22"/>
        </w:rPr>
        <w:br/>
      </w:r>
      <w:r w:rsidR="00417359" w:rsidRPr="008C1079">
        <w:rPr>
          <w:rFonts w:ascii="Segoe UI" w:hAnsi="Segoe UI" w:cs="Segoe UI"/>
          <w:sz w:val="22"/>
          <w:szCs w:val="22"/>
        </w:rPr>
        <w:t xml:space="preserve">za podmínek dle odst. </w:t>
      </w:r>
      <w:r w:rsidR="00417359" w:rsidRPr="008C1079">
        <w:rPr>
          <w:rFonts w:ascii="Segoe UI" w:hAnsi="Segoe UI" w:cs="Segoe UI"/>
          <w:sz w:val="22"/>
          <w:szCs w:val="22"/>
        </w:rPr>
        <w:fldChar w:fldCharType="begin"/>
      </w:r>
      <w:r w:rsidR="00417359" w:rsidRPr="008C1079">
        <w:rPr>
          <w:rFonts w:ascii="Segoe UI" w:hAnsi="Segoe UI" w:cs="Segoe UI"/>
          <w:sz w:val="22"/>
          <w:szCs w:val="22"/>
        </w:rPr>
        <w:instrText xml:space="preserve"> REF _Ref135929845 \r \h </w:instrText>
      </w:r>
      <w:r w:rsidR="001B3421" w:rsidRPr="008C1079">
        <w:rPr>
          <w:rFonts w:ascii="Segoe UI" w:hAnsi="Segoe UI" w:cs="Segoe UI"/>
          <w:sz w:val="22"/>
          <w:szCs w:val="22"/>
        </w:rPr>
        <w:instrText xml:space="preserve"> \* MERGEFORMAT </w:instrText>
      </w:r>
      <w:r w:rsidR="00417359" w:rsidRPr="008C1079">
        <w:rPr>
          <w:rFonts w:ascii="Segoe UI" w:hAnsi="Segoe UI" w:cs="Segoe UI"/>
          <w:sz w:val="22"/>
          <w:szCs w:val="22"/>
        </w:rPr>
      </w:r>
      <w:r w:rsidR="00417359" w:rsidRPr="008C1079">
        <w:rPr>
          <w:rFonts w:ascii="Segoe UI" w:hAnsi="Segoe UI" w:cs="Segoe UI"/>
          <w:sz w:val="22"/>
          <w:szCs w:val="22"/>
        </w:rPr>
        <w:fldChar w:fldCharType="separate"/>
      </w:r>
      <w:r w:rsidR="00F62478" w:rsidRPr="008C1079">
        <w:rPr>
          <w:rFonts w:ascii="Segoe UI" w:hAnsi="Segoe UI" w:cs="Segoe UI"/>
          <w:sz w:val="22"/>
          <w:szCs w:val="22"/>
        </w:rPr>
        <w:t>3.2</w:t>
      </w:r>
      <w:r w:rsidR="00417359" w:rsidRPr="008C1079">
        <w:rPr>
          <w:rFonts w:ascii="Segoe UI" w:hAnsi="Segoe UI" w:cs="Segoe UI"/>
          <w:sz w:val="22"/>
          <w:szCs w:val="22"/>
        </w:rPr>
        <w:fldChar w:fldCharType="end"/>
      </w:r>
      <w:r w:rsidRPr="008C1079">
        <w:rPr>
          <w:rFonts w:ascii="Segoe UI" w:hAnsi="Segoe UI" w:cs="Segoe UI"/>
          <w:sz w:val="22"/>
          <w:szCs w:val="22"/>
        </w:rPr>
        <w:t>, a to vždy nejdéle o dobu trvání zvláště nepříznivých klimatických podmínek</w:t>
      </w:r>
      <w:r w:rsidR="00406821" w:rsidRPr="008C1079">
        <w:rPr>
          <w:rFonts w:ascii="Segoe UI" w:hAnsi="Segoe UI" w:cs="Segoe UI"/>
          <w:sz w:val="22"/>
          <w:szCs w:val="22"/>
        </w:rPr>
        <w:t>;</w:t>
      </w:r>
    </w:p>
    <w:p w14:paraId="7A30D123" w14:textId="77777777" w:rsidR="008C1079" w:rsidRDefault="00CA41CF" w:rsidP="000B2143">
      <w:pPr>
        <w:pStyle w:val="Odstavecseseznamem"/>
        <w:keepNext/>
        <w:widowControl w:val="0"/>
        <w:numPr>
          <w:ilvl w:val="0"/>
          <w:numId w:val="20"/>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z</w:t>
      </w:r>
      <w:r w:rsidR="00BB127B" w:rsidRPr="008C1079">
        <w:rPr>
          <w:rFonts w:ascii="Segoe UI" w:hAnsi="Segoe UI" w:cs="Segoe UI"/>
          <w:sz w:val="22"/>
          <w:szCs w:val="22"/>
        </w:rPr>
        <w:t> </w:t>
      </w:r>
      <w:r w:rsidRPr="008C1079">
        <w:rPr>
          <w:rFonts w:ascii="Segoe UI" w:hAnsi="Segoe UI" w:cs="Segoe UI"/>
          <w:sz w:val="22"/>
          <w:szCs w:val="22"/>
        </w:rPr>
        <w:t xml:space="preserve">důvodu přerušení prací nutných pro dodržení technologických a bezpečnostních předpisů, které nebylo možné </w:t>
      </w:r>
      <w:r w:rsidR="00417359" w:rsidRPr="008C1079">
        <w:rPr>
          <w:rFonts w:ascii="Segoe UI" w:hAnsi="Segoe UI" w:cs="Segoe UI"/>
          <w:sz w:val="22"/>
          <w:szCs w:val="22"/>
        </w:rPr>
        <w:t>objektivně</w:t>
      </w:r>
      <w:r w:rsidRPr="008C1079">
        <w:rPr>
          <w:rFonts w:ascii="Segoe UI" w:hAnsi="Segoe UI" w:cs="Segoe UI"/>
          <w:sz w:val="22"/>
          <w:szCs w:val="22"/>
        </w:rPr>
        <w:t xml:space="preserve"> předvídat;</w:t>
      </w:r>
      <w:bookmarkStart w:id="33" w:name="_Hlk531635968"/>
      <w:bookmarkStart w:id="34" w:name="_Hlk530504771"/>
      <w:bookmarkEnd w:id="32"/>
    </w:p>
    <w:p w14:paraId="3D09B483" w14:textId="77777777" w:rsidR="008C1079" w:rsidRDefault="00BF0372" w:rsidP="000B2143">
      <w:pPr>
        <w:pStyle w:val="Odstavecseseznamem"/>
        <w:keepNext/>
        <w:widowControl w:val="0"/>
        <w:numPr>
          <w:ilvl w:val="0"/>
          <w:numId w:val="20"/>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z</w:t>
      </w:r>
      <w:r w:rsidR="00BB127B" w:rsidRPr="008C1079">
        <w:rPr>
          <w:rFonts w:ascii="Segoe UI" w:hAnsi="Segoe UI" w:cs="Segoe UI"/>
          <w:sz w:val="22"/>
          <w:szCs w:val="22"/>
        </w:rPr>
        <w:t> </w:t>
      </w:r>
      <w:r w:rsidRPr="008C1079">
        <w:rPr>
          <w:rFonts w:ascii="Segoe UI" w:hAnsi="Segoe UI" w:cs="Segoe UI"/>
          <w:sz w:val="22"/>
          <w:szCs w:val="22"/>
        </w:rPr>
        <w:t>důvodu objektivně nepředvídatelných skutečností</w:t>
      </w:r>
      <w:r w:rsidR="00615308" w:rsidRPr="008C1079">
        <w:rPr>
          <w:rFonts w:ascii="Segoe UI" w:hAnsi="Segoe UI" w:cs="Segoe UI"/>
          <w:sz w:val="22"/>
          <w:szCs w:val="22"/>
        </w:rPr>
        <w:t xml:space="preserve"> na straně Objednatele;</w:t>
      </w:r>
    </w:p>
    <w:p w14:paraId="4BCBC2E0" w14:textId="736677AA" w:rsidR="006A4E36" w:rsidRPr="008C1079" w:rsidRDefault="00E07B9B" w:rsidP="000B2143">
      <w:pPr>
        <w:pStyle w:val="Odstavecseseznamem"/>
        <w:keepNext/>
        <w:widowControl w:val="0"/>
        <w:numPr>
          <w:ilvl w:val="0"/>
          <w:numId w:val="20"/>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z</w:t>
      </w:r>
      <w:r w:rsidR="00BB127B" w:rsidRPr="008C1079">
        <w:rPr>
          <w:rFonts w:ascii="Segoe UI" w:hAnsi="Segoe UI" w:cs="Segoe UI"/>
          <w:sz w:val="22"/>
          <w:szCs w:val="22"/>
        </w:rPr>
        <w:t> </w:t>
      </w:r>
      <w:r w:rsidR="008459BD" w:rsidRPr="008C1079">
        <w:rPr>
          <w:rFonts w:ascii="Segoe UI" w:hAnsi="Segoe UI" w:cs="Segoe UI"/>
          <w:sz w:val="22"/>
          <w:szCs w:val="22"/>
        </w:rPr>
        <w:t>důvodu projednání změn závazku Objednatelem, a to o dobu odpovídající nejvýše době od předložení změnového listu odsouhlaseného TDI a s vyjádřením AD Zhotovitelem Objednateli do uzavření nové úpravy smluvních vztahů mezi Zhotovitelem a Objednatelem v</w:t>
      </w:r>
      <w:r w:rsidR="00BB127B" w:rsidRPr="008C1079">
        <w:rPr>
          <w:rFonts w:ascii="Segoe UI" w:hAnsi="Segoe UI" w:cs="Segoe UI"/>
          <w:sz w:val="22"/>
          <w:szCs w:val="22"/>
        </w:rPr>
        <w:t> </w:t>
      </w:r>
      <w:r w:rsidR="008459BD" w:rsidRPr="008C1079">
        <w:rPr>
          <w:rFonts w:ascii="Segoe UI" w:hAnsi="Segoe UI" w:cs="Segoe UI"/>
          <w:sz w:val="22"/>
          <w:szCs w:val="22"/>
        </w:rPr>
        <w:t xml:space="preserve">souvislosti se změnou závazku, a to pouze </w:t>
      </w:r>
      <w:r w:rsidR="001C185D" w:rsidRPr="008C1079">
        <w:rPr>
          <w:rFonts w:ascii="Segoe UI" w:hAnsi="Segoe UI" w:cs="Segoe UI"/>
          <w:sz w:val="22"/>
          <w:szCs w:val="22"/>
        </w:rPr>
        <w:br/>
      </w:r>
      <w:r w:rsidR="008459BD" w:rsidRPr="008C1079">
        <w:rPr>
          <w:rFonts w:ascii="Segoe UI" w:hAnsi="Segoe UI" w:cs="Segoe UI"/>
          <w:sz w:val="22"/>
          <w:szCs w:val="22"/>
        </w:rPr>
        <w:t>za předpokladu, že projednání změn závazku prokazatelně brání Zhotoviteli v</w:t>
      </w:r>
      <w:r w:rsidR="00BB127B" w:rsidRPr="008C1079">
        <w:rPr>
          <w:rFonts w:ascii="Segoe UI" w:hAnsi="Segoe UI" w:cs="Segoe UI"/>
          <w:sz w:val="22"/>
          <w:szCs w:val="22"/>
        </w:rPr>
        <w:t> </w:t>
      </w:r>
      <w:r w:rsidR="008459BD" w:rsidRPr="008C1079">
        <w:rPr>
          <w:rFonts w:ascii="Segoe UI" w:hAnsi="Segoe UI" w:cs="Segoe UI"/>
          <w:sz w:val="22"/>
          <w:szCs w:val="22"/>
        </w:rPr>
        <w:t>provádění díla či předání</w:t>
      </w:r>
      <w:r w:rsidR="00615308" w:rsidRPr="008C1079">
        <w:rPr>
          <w:rFonts w:ascii="Segoe UI" w:hAnsi="Segoe UI" w:cs="Segoe UI"/>
          <w:sz w:val="22"/>
          <w:szCs w:val="22"/>
        </w:rPr>
        <w:t xml:space="preserve"> díla</w:t>
      </w:r>
      <w:r w:rsidR="008459BD" w:rsidRPr="008C1079">
        <w:rPr>
          <w:rFonts w:ascii="Segoe UI" w:hAnsi="Segoe UI" w:cs="Segoe UI"/>
          <w:sz w:val="22"/>
          <w:szCs w:val="22"/>
        </w:rPr>
        <w:t xml:space="preserve"> Objednateli</w:t>
      </w:r>
      <w:r w:rsidR="006A4E36" w:rsidRPr="008C1079">
        <w:rPr>
          <w:rFonts w:ascii="Segoe UI" w:hAnsi="Segoe UI" w:cs="Segoe UI"/>
          <w:sz w:val="22"/>
          <w:szCs w:val="22"/>
        </w:rPr>
        <w:t>.</w:t>
      </w:r>
      <w:bookmarkEnd w:id="33"/>
    </w:p>
    <w:bookmarkEnd w:id="34"/>
    <w:p w14:paraId="62FFF83E" w14:textId="77777777" w:rsidR="00666767" w:rsidRDefault="00666767" w:rsidP="000B2143">
      <w:pPr>
        <w:keepNext/>
        <w:numPr>
          <w:ilvl w:val="1"/>
          <w:numId w:val="2"/>
        </w:numPr>
        <w:tabs>
          <w:tab w:val="left" w:pos="426"/>
        </w:tabs>
        <w:spacing w:after="120" w:line="276" w:lineRule="auto"/>
        <w:ind w:left="425" w:hanging="425"/>
        <w:jc w:val="both"/>
        <w:rPr>
          <w:rFonts w:ascii="Segoe UI" w:hAnsi="Segoe UI" w:cs="Segoe UI"/>
          <w:sz w:val="22"/>
          <w:szCs w:val="22"/>
        </w:rPr>
      </w:pPr>
      <w:r w:rsidRPr="005B1F76">
        <w:rPr>
          <w:rFonts w:ascii="Segoe UI" w:hAnsi="Segoe UI" w:cs="Segoe UI"/>
          <w:sz w:val="22"/>
          <w:szCs w:val="22"/>
        </w:rPr>
        <w:t>Způsob sjednání změny lhůty plnění</w:t>
      </w:r>
    </w:p>
    <w:p w14:paraId="13C2E142" w14:textId="77777777" w:rsidR="008C1079" w:rsidRDefault="00666767" w:rsidP="000B2143">
      <w:pPr>
        <w:pStyle w:val="Odstavecseseznamem"/>
        <w:keepNext/>
        <w:numPr>
          <w:ilvl w:val="0"/>
          <w:numId w:val="21"/>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Zhotovitel je povinen ve stavebním deníku průběžně evidovat veškeré skutečnosti, které by mohly vést ke změně</w:t>
      </w:r>
      <w:r w:rsidR="00417359" w:rsidRPr="008C1079">
        <w:rPr>
          <w:rFonts w:ascii="Segoe UI" w:hAnsi="Segoe UI" w:cs="Segoe UI"/>
          <w:sz w:val="22"/>
          <w:szCs w:val="22"/>
        </w:rPr>
        <w:t xml:space="preserve"> Finální</w:t>
      </w:r>
      <w:r w:rsidRPr="008C1079">
        <w:rPr>
          <w:rFonts w:ascii="Segoe UI" w:hAnsi="Segoe UI" w:cs="Segoe UI"/>
          <w:sz w:val="22"/>
          <w:szCs w:val="22"/>
        </w:rPr>
        <w:t xml:space="preserve"> lhůty (počty pracovníků, časovou náročnost prováděných prací apod.)</w:t>
      </w:r>
      <w:r w:rsidR="00DF26A0" w:rsidRPr="008C1079">
        <w:rPr>
          <w:rFonts w:ascii="Segoe UI" w:hAnsi="Segoe UI" w:cs="Segoe UI"/>
          <w:sz w:val="22"/>
          <w:szCs w:val="22"/>
        </w:rPr>
        <w:t>.</w:t>
      </w:r>
      <w:r w:rsidRPr="008C1079">
        <w:rPr>
          <w:rFonts w:ascii="Segoe UI" w:hAnsi="Segoe UI" w:cs="Segoe UI"/>
          <w:sz w:val="22"/>
          <w:szCs w:val="22"/>
        </w:rPr>
        <w:t xml:space="preserve"> Zhotovitel je povinen </w:t>
      </w:r>
      <w:r w:rsidR="00DF26A0" w:rsidRPr="008C1079">
        <w:rPr>
          <w:rFonts w:ascii="Segoe UI" w:hAnsi="Segoe UI" w:cs="Segoe UI"/>
          <w:sz w:val="22"/>
          <w:szCs w:val="22"/>
        </w:rPr>
        <w:t xml:space="preserve">provést </w:t>
      </w:r>
      <w:r w:rsidRPr="008C1079">
        <w:rPr>
          <w:rFonts w:ascii="Segoe UI" w:hAnsi="Segoe UI" w:cs="Segoe UI"/>
          <w:sz w:val="22"/>
          <w:szCs w:val="22"/>
        </w:rPr>
        <w:t xml:space="preserve">výpočet změny </w:t>
      </w:r>
      <w:r w:rsidR="00417359" w:rsidRPr="008C1079">
        <w:rPr>
          <w:rFonts w:ascii="Segoe UI" w:hAnsi="Segoe UI" w:cs="Segoe UI"/>
          <w:sz w:val="22"/>
          <w:szCs w:val="22"/>
        </w:rPr>
        <w:t xml:space="preserve">Finální </w:t>
      </w:r>
      <w:r w:rsidRPr="008C1079">
        <w:rPr>
          <w:rFonts w:ascii="Segoe UI" w:hAnsi="Segoe UI" w:cs="Segoe UI"/>
          <w:sz w:val="22"/>
          <w:szCs w:val="22"/>
        </w:rPr>
        <w:t>lhůty (tento výpočet je Zhotovitel povinen náležitě průkazně podložit) a předložit písemný požadavek na změnu lhůty plnění Objednateli k odsouhlasení;</w:t>
      </w:r>
    </w:p>
    <w:p w14:paraId="7DDF3048" w14:textId="3C689903" w:rsidR="00326701" w:rsidRPr="008C1079" w:rsidRDefault="00666767" w:rsidP="000B2143">
      <w:pPr>
        <w:pStyle w:val="Odstavecseseznamem"/>
        <w:keepNext/>
        <w:numPr>
          <w:ilvl w:val="0"/>
          <w:numId w:val="21"/>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písemný požadavek Zhotovitele nezakládá právo Zhotovitele na jednostrannou změnu lhůty plnění</w:t>
      </w:r>
      <w:r w:rsidR="00417359" w:rsidRPr="008C1079">
        <w:rPr>
          <w:rFonts w:ascii="Segoe UI" w:hAnsi="Segoe UI" w:cs="Segoe UI"/>
          <w:sz w:val="22"/>
          <w:szCs w:val="22"/>
        </w:rPr>
        <w:t xml:space="preserve"> s</w:t>
      </w:r>
      <w:r w:rsidR="00BB127B" w:rsidRPr="008C1079">
        <w:rPr>
          <w:rFonts w:ascii="Segoe UI" w:hAnsi="Segoe UI" w:cs="Segoe UI"/>
          <w:sz w:val="22"/>
          <w:szCs w:val="22"/>
        </w:rPr>
        <w:t> </w:t>
      </w:r>
      <w:r w:rsidR="00417359" w:rsidRPr="008C1079">
        <w:rPr>
          <w:rFonts w:ascii="Segoe UI" w:hAnsi="Segoe UI" w:cs="Segoe UI"/>
          <w:sz w:val="22"/>
          <w:szCs w:val="22"/>
        </w:rPr>
        <w:t xml:space="preserve">výjimkou postupu dle odst. </w:t>
      </w:r>
      <w:r w:rsidR="00417359" w:rsidRPr="008C1079">
        <w:rPr>
          <w:rFonts w:ascii="Segoe UI" w:hAnsi="Segoe UI" w:cs="Segoe UI"/>
          <w:sz w:val="22"/>
          <w:szCs w:val="22"/>
        </w:rPr>
        <w:fldChar w:fldCharType="begin"/>
      </w:r>
      <w:r w:rsidR="00417359" w:rsidRPr="008C1079">
        <w:rPr>
          <w:rFonts w:ascii="Segoe UI" w:hAnsi="Segoe UI" w:cs="Segoe UI"/>
          <w:sz w:val="22"/>
          <w:szCs w:val="22"/>
        </w:rPr>
        <w:instrText xml:space="preserve"> REF _Ref136006881 \r \h </w:instrText>
      </w:r>
      <w:r w:rsidR="001B3421" w:rsidRPr="008C1079">
        <w:rPr>
          <w:rFonts w:ascii="Segoe UI" w:hAnsi="Segoe UI" w:cs="Segoe UI"/>
          <w:sz w:val="22"/>
          <w:szCs w:val="22"/>
        </w:rPr>
        <w:instrText xml:space="preserve"> \* MERGEFORMAT </w:instrText>
      </w:r>
      <w:r w:rsidR="00417359" w:rsidRPr="008C1079">
        <w:rPr>
          <w:rFonts w:ascii="Segoe UI" w:hAnsi="Segoe UI" w:cs="Segoe UI"/>
          <w:sz w:val="22"/>
          <w:szCs w:val="22"/>
        </w:rPr>
      </w:r>
      <w:r w:rsidR="00417359" w:rsidRPr="008C1079">
        <w:rPr>
          <w:rFonts w:ascii="Segoe UI" w:hAnsi="Segoe UI" w:cs="Segoe UI"/>
          <w:sz w:val="22"/>
          <w:szCs w:val="22"/>
        </w:rPr>
        <w:fldChar w:fldCharType="separate"/>
      </w:r>
      <w:r w:rsidR="001C185D" w:rsidRPr="008C1079">
        <w:rPr>
          <w:rFonts w:ascii="Segoe UI" w:hAnsi="Segoe UI" w:cs="Segoe UI"/>
          <w:sz w:val="22"/>
          <w:szCs w:val="22"/>
        </w:rPr>
        <w:t>3.6</w:t>
      </w:r>
      <w:r w:rsidR="00417359" w:rsidRPr="008C1079">
        <w:rPr>
          <w:rFonts w:ascii="Segoe UI" w:hAnsi="Segoe UI" w:cs="Segoe UI"/>
          <w:sz w:val="22"/>
          <w:szCs w:val="22"/>
        </w:rPr>
        <w:fldChar w:fldCharType="end"/>
      </w:r>
      <w:r w:rsidR="00417359" w:rsidRPr="008C1079">
        <w:rPr>
          <w:rFonts w:ascii="Segoe UI" w:hAnsi="Segoe UI" w:cs="Segoe UI"/>
          <w:sz w:val="22"/>
          <w:szCs w:val="22"/>
        </w:rPr>
        <w:t xml:space="preserve"> písm. b)</w:t>
      </w:r>
      <w:r w:rsidRPr="008C1079">
        <w:rPr>
          <w:rFonts w:ascii="Segoe UI" w:hAnsi="Segoe UI" w:cs="Segoe UI"/>
          <w:sz w:val="22"/>
          <w:szCs w:val="22"/>
        </w:rPr>
        <w:t xml:space="preserve">. Jednání o změně lhůty plnění je možné pouze za podmínek daných touto </w:t>
      </w:r>
      <w:r w:rsidR="001000D7" w:rsidRPr="008C1079">
        <w:rPr>
          <w:rFonts w:ascii="Segoe UI" w:hAnsi="Segoe UI" w:cs="Segoe UI"/>
          <w:sz w:val="22"/>
          <w:szCs w:val="22"/>
        </w:rPr>
        <w:t>Smlouvou</w:t>
      </w:r>
      <w:r w:rsidRPr="008C1079">
        <w:rPr>
          <w:rFonts w:ascii="Segoe UI" w:hAnsi="Segoe UI" w:cs="Segoe UI"/>
          <w:sz w:val="22"/>
          <w:szCs w:val="22"/>
        </w:rPr>
        <w:t xml:space="preserve"> a podmínek vyplývajících ze ZZVZ.</w:t>
      </w:r>
      <w:bookmarkEnd w:id="31"/>
    </w:p>
    <w:p w14:paraId="764C412D" w14:textId="77777777" w:rsidR="00C26D33" w:rsidRPr="005D41FB" w:rsidRDefault="00C26D33"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r w:rsidRPr="005D41FB">
        <w:rPr>
          <w:rFonts w:ascii="Segoe UI" w:eastAsia="Times New Roman" w:hAnsi="Segoe UI" w:cs="Segoe UI"/>
          <w:bCs/>
          <w:caps/>
          <w:sz w:val="22"/>
          <w:szCs w:val="22"/>
          <w:lang w:eastAsia="x-none"/>
        </w:rPr>
        <w:t>Místo plnění</w:t>
      </w:r>
    </w:p>
    <w:p w14:paraId="666D4179" w14:textId="02EF05B3" w:rsidR="00326701" w:rsidRPr="00634D29" w:rsidRDefault="00C26D33" w:rsidP="00634D29">
      <w:pPr>
        <w:widowControl w:val="0"/>
        <w:tabs>
          <w:tab w:val="left" w:pos="426"/>
        </w:tabs>
        <w:spacing w:after="120" w:line="276" w:lineRule="auto"/>
        <w:ind w:left="426"/>
        <w:jc w:val="both"/>
        <w:rPr>
          <w:rFonts w:ascii="Segoe UI" w:hAnsi="Segoe UI" w:cs="Segoe UI"/>
          <w:sz w:val="22"/>
          <w:szCs w:val="22"/>
        </w:rPr>
      </w:pPr>
      <w:r w:rsidRPr="0068542F">
        <w:rPr>
          <w:rFonts w:ascii="Segoe UI" w:hAnsi="Segoe UI" w:cs="Segoe UI"/>
          <w:sz w:val="22"/>
          <w:szCs w:val="22"/>
        </w:rPr>
        <w:t xml:space="preserve">Místem realizace </w:t>
      </w:r>
      <w:r w:rsidR="00D51B30" w:rsidRPr="0068542F">
        <w:rPr>
          <w:rFonts w:ascii="Segoe UI" w:hAnsi="Segoe UI" w:cs="Segoe UI"/>
          <w:sz w:val="22"/>
          <w:szCs w:val="22"/>
        </w:rPr>
        <w:t>Stavby</w:t>
      </w:r>
      <w:r w:rsidRPr="0068542F">
        <w:rPr>
          <w:rFonts w:ascii="Segoe UI" w:hAnsi="Segoe UI" w:cs="Segoe UI"/>
          <w:sz w:val="22"/>
          <w:szCs w:val="22"/>
        </w:rPr>
        <w:t xml:space="preserve"> je </w:t>
      </w:r>
      <w:r w:rsidR="00965159" w:rsidRPr="0068542F">
        <w:rPr>
          <w:rFonts w:ascii="Segoe UI" w:hAnsi="Segoe UI" w:cs="Segoe UI"/>
          <w:sz w:val="22"/>
          <w:szCs w:val="22"/>
        </w:rPr>
        <w:t>Brno,</w:t>
      </w:r>
      <w:r w:rsidR="00D05AD4" w:rsidRPr="0068542F">
        <w:rPr>
          <w:rFonts w:ascii="Segoe UI" w:hAnsi="Segoe UI" w:cs="Segoe UI"/>
          <w:sz w:val="22"/>
          <w:szCs w:val="22"/>
        </w:rPr>
        <w:t xml:space="preserve"> městská část</w:t>
      </w:r>
      <w:r w:rsidR="000166E7" w:rsidRPr="0068542F">
        <w:rPr>
          <w:rFonts w:ascii="Segoe UI" w:hAnsi="Segoe UI" w:cs="Segoe UI"/>
          <w:sz w:val="22"/>
          <w:szCs w:val="22"/>
        </w:rPr>
        <w:t xml:space="preserve"> </w:t>
      </w:r>
      <w:r w:rsidR="0061503D" w:rsidRPr="0061503D">
        <w:rPr>
          <w:rFonts w:ascii="Segoe UI" w:hAnsi="Segoe UI" w:cs="Segoe UI"/>
          <w:sz w:val="22"/>
          <w:szCs w:val="22"/>
        </w:rPr>
        <w:t>Brno-</w:t>
      </w:r>
      <w:r w:rsidR="00133E09">
        <w:rPr>
          <w:rFonts w:ascii="Segoe UI" w:hAnsi="Segoe UI" w:cs="Segoe UI"/>
          <w:sz w:val="22"/>
          <w:szCs w:val="22"/>
        </w:rPr>
        <w:t>Střed</w:t>
      </w:r>
      <w:r w:rsidR="009E5307" w:rsidRPr="0068542F">
        <w:rPr>
          <w:rFonts w:ascii="Segoe UI" w:hAnsi="Segoe UI" w:cs="Segoe UI"/>
          <w:sz w:val="22"/>
          <w:szCs w:val="22"/>
        </w:rPr>
        <w:t xml:space="preserve">. </w:t>
      </w:r>
      <w:r w:rsidR="00523253" w:rsidRPr="0068542F">
        <w:rPr>
          <w:rFonts w:ascii="Segoe UI" w:hAnsi="Segoe UI" w:cs="Segoe UI"/>
          <w:sz w:val="22"/>
          <w:szCs w:val="22"/>
        </w:rPr>
        <w:t>Stavba bude realizována</w:t>
      </w:r>
      <w:r w:rsidR="00DC6597" w:rsidRPr="0068542F">
        <w:rPr>
          <w:rFonts w:ascii="Segoe UI" w:hAnsi="Segoe UI" w:cs="Segoe UI"/>
          <w:sz w:val="22"/>
          <w:szCs w:val="22"/>
        </w:rPr>
        <w:t xml:space="preserve"> </w:t>
      </w:r>
      <w:r w:rsidR="001C185D">
        <w:rPr>
          <w:rFonts w:ascii="Segoe UI" w:hAnsi="Segoe UI" w:cs="Segoe UI"/>
          <w:sz w:val="22"/>
          <w:szCs w:val="22"/>
        </w:rPr>
        <w:br/>
      </w:r>
      <w:r w:rsidR="00467395" w:rsidRPr="0068542F">
        <w:rPr>
          <w:rFonts w:ascii="Segoe UI" w:hAnsi="Segoe UI" w:cs="Segoe UI"/>
          <w:sz w:val="22"/>
          <w:szCs w:val="22"/>
        </w:rPr>
        <w:t xml:space="preserve">na </w:t>
      </w:r>
      <w:r w:rsidR="00133E09" w:rsidRPr="0068542F">
        <w:rPr>
          <w:rFonts w:ascii="Segoe UI" w:hAnsi="Segoe UI" w:cs="Segoe UI"/>
          <w:sz w:val="22"/>
          <w:szCs w:val="22"/>
        </w:rPr>
        <w:t>pozem</w:t>
      </w:r>
      <w:r w:rsidR="00133E09">
        <w:rPr>
          <w:rFonts w:ascii="Segoe UI" w:hAnsi="Segoe UI" w:cs="Segoe UI"/>
          <w:sz w:val="22"/>
          <w:szCs w:val="22"/>
        </w:rPr>
        <w:t>cích</w:t>
      </w:r>
      <w:r w:rsidR="00133E09" w:rsidRPr="0068542F">
        <w:rPr>
          <w:rFonts w:ascii="Segoe UI" w:hAnsi="Segoe UI" w:cs="Segoe UI"/>
          <w:sz w:val="22"/>
          <w:szCs w:val="22"/>
        </w:rPr>
        <w:t xml:space="preserve"> </w:t>
      </w:r>
      <w:r w:rsidR="00467395" w:rsidRPr="0068542F">
        <w:rPr>
          <w:rFonts w:ascii="Segoe UI" w:hAnsi="Segoe UI" w:cs="Segoe UI"/>
          <w:sz w:val="22"/>
          <w:szCs w:val="22"/>
        </w:rPr>
        <w:t xml:space="preserve">p. č. </w:t>
      </w:r>
      <w:r w:rsidR="00133E09">
        <w:rPr>
          <w:rFonts w:ascii="Segoe UI" w:hAnsi="Segoe UI" w:cs="Segoe UI"/>
          <w:sz w:val="22"/>
          <w:szCs w:val="22"/>
        </w:rPr>
        <w:t xml:space="preserve">1060/1, 1060/2, 1061, 1062, 1063, 1064, 1065, 1066, 1067, 1068, 1069/1, </w:t>
      </w:r>
      <w:r w:rsidR="00133E09">
        <w:rPr>
          <w:rFonts w:ascii="Segoe UI" w:hAnsi="Segoe UI" w:cs="Segoe UI"/>
          <w:sz w:val="22"/>
          <w:szCs w:val="22"/>
        </w:rPr>
        <w:lastRenderedPageBreak/>
        <w:t xml:space="preserve">1069/2, 1070, 1071/1, 1071/2, 1072, 1073, 1096, 1111, 1112, 1113, 1114/1, 1114/2 </w:t>
      </w:r>
      <w:r w:rsidR="001C185D">
        <w:rPr>
          <w:rFonts w:ascii="Segoe UI" w:hAnsi="Segoe UI" w:cs="Segoe UI"/>
          <w:sz w:val="22"/>
          <w:szCs w:val="22"/>
        </w:rPr>
        <w:br/>
      </w:r>
      <w:r w:rsidR="00133E09">
        <w:rPr>
          <w:rFonts w:ascii="Segoe UI" w:hAnsi="Segoe UI" w:cs="Segoe UI"/>
          <w:sz w:val="22"/>
          <w:szCs w:val="22"/>
        </w:rPr>
        <w:t>a 1116/1</w:t>
      </w:r>
      <w:r w:rsidR="007A4F91">
        <w:rPr>
          <w:rFonts w:ascii="Segoe UI" w:hAnsi="Segoe UI" w:cs="Segoe UI"/>
          <w:sz w:val="22"/>
          <w:szCs w:val="22"/>
        </w:rPr>
        <w:t>,</w:t>
      </w:r>
      <w:r w:rsidR="008D0D55">
        <w:rPr>
          <w:rFonts w:ascii="Segoe UI" w:hAnsi="Segoe UI" w:cs="Segoe UI"/>
          <w:sz w:val="22"/>
          <w:szCs w:val="22"/>
        </w:rPr>
        <w:t xml:space="preserve"> to vše v</w:t>
      </w:r>
      <w:r w:rsidR="0068542F">
        <w:rPr>
          <w:rFonts w:ascii="Segoe UI" w:hAnsi="Segoe UI" w:cs="Segoe UI"/>
          <w:sz w:val="22"/>
          <w:szCs w:val="22"/>
        </w:rPr>
        <w:t xml:space="preserve"> </w:t>
      </w:r>
      <w:r w:rsidR="00467395" w:rsidRPr="0068542F">
        <w:rPr>
          <w:rFonts w:ascii="Segoe UI" w:hAnsi="Segoe UI" w:cs="Segoe UI"/>
          <w:sz w:val="22"/>
          <w:szCs w:val="22"/>
        </w:rPr>
        <w:t xml:space="preserve">k. </w:t>
      </w:r>
      <w:proofErr w:type="spellStart"/>
      <w:r w:rsidR="00467395" w:rsidRPr="0068542F">
        <w:rPr>
          <w:rFonts w:ascii="Segoe UI" w:hAnsi="Segoe UI" w:cs="Segoe UI"/>
          <w:sz w:val="22"/>
          <w:szCs w:val="22"/>
        </w:rPr>
        <w:t>ú.</w:t>
      </w:r>
      <w:proofErr w:type="spellEnd"/>
      <w:r w:rsidR="007A4F91">
        <w:rPr>
          <w:rFonts w:ascii="Segoe UI" w:hAnsi="Segoe UI" w:cs="Segoe UI"/>
          <w:sz w:val="22"/>
          <w:szCs w:val="22"/>
        </w:rPr>
        <w:t xml:space="preserve"> </w:t>
      </w:r>
      <w:r w:rsidR="00133E09">
        <w:rPr>
          <w:rFonts w:ascii="Segoe UI" w:hAnsi="Segoe UI" w:cs="Segoe UI"/>
          <w:sz w:val="22"/>
          <w:szCs w:val="22"/>
        </w:rPr>
        <w:t>Štýřice</w:t>
      </w:r>
      <w:r w:rsidR="00E51C63" w:rsidRPr="0068542F">
        <w:rPr>
          <w:rFonts w:ascii="Segoe UI" w:hAnsi="Segoe UI" w:cs="Segoe UI"/>
          <w:sz w:val="22"/>
          <w:szCs w:val="22"/>
        </w:rPr>
        <w:t>.</w:t>
      </w:r>
      <w:r w:rsidR="00E51C63" w:rsidRPr="001000D7">
        <w:rPr>
          <w:rFonts w:ascii="Segoe UI" w:hAnsi="Segoe UI" w:cs="Segoe UI"/>
          <w:sz w:val="22"/>
          <w:szCs w:val="22"/>
        </w:rPr>
        <w:t xml:space="preserve"> </w:t>
      </w:r>
      <w:r w:rsidR="00965159" w:rsidRPr="001000D7">
        <w:rPr>
          <w:rFonts w:ascii="Segoe UI" w:hAnsi="Segoe UI" w:cs="Segoe UI"/>
          <w:sz w:val="22"/>
          <w:szCs w:val="22"/>
        </w:rPr>
        <w:t xml:space="preserve">Podrobné vymezení místa realizace </w:t>
      </w:r>
      <w:r w:rsidR="00D51B30" w:rsidRPr="001000D7">
        <w:rPr>
          <w:rFonts w:ascii="Segoe UI" w:hAnsi="Segoe UI" w:cs="Segoe UI"/>
          <w:sz w:val="22"/>
          <w:szCs w:val="22"/>
        </w:rPr>
        <w:t>Stavby</w:t>
      </w:r>
      <w:r w:rsidR="00965159" w:rsidRPr="001000D7">
        <w:rPr>
          <w:rFonts w:ascii="Segoe UI" w:hAnsi="Segoe UI" w:cs="Segoe UI"/>
          <w:sz w:val="22"/>
          <w:szCs w:val="22"/>
        </w:rPr>
        <w:t xml:space="preserve"> je obsaženo v</w:t>
      </w:r>
      <w:r w:rsidR="00BB127B">
        <w:rPr>
          <w:rFonts w:ascii="Segoe UI" w:hAnsi="Segoe UI" w:cs="Segoe UI"/>
          <w:sz w:val="22"/>
          <w:szCs w:val="22"/>
        </w:rPr>
        <w:t> </w:t>
      </w:r>
      <w:r w:rsidR="00A80BE2" w:rsidRPr="001000D7">
        <w:rPr>
          <w:rFonts w:ascii="Segoe UI" w:hAnsi="Segoe UI" w:cs="Segoe UI"/>
          <w:sz w:val="22"/>
          <w:szCs w:val="22"/>
        </w:rPr>
        <w:t>P</w:t>
      </w:r>
      <w:r w:rsidR="00965159" w:rsidRPr="001000D7">
        <w:rPr>
          <w:rFonts w:ascii="Segoe UI" w:hAnsi="Segoe UI" w:cs="Segoe UI"/>
          <w:sz w:val="22"/>
          <w:szCs w:val="22"/>
        </w:rPr>
        <w:t>rojektové dokumentaci.</w:t>
      </w:r>
    </w:p>
    <w:p w14:paraId="0875AEFB" w14:textId="77777777" w:rsidR="007575D2" w:rsidRPr="005D41FB" w:rsidRDefault="00FB6F41"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bookmarkStart w:id="35" w:name="_Ref135979303"/>
      <w:r w:rsidRPr="005D41FB">
        <w:rPr>
          <w:rFonts w:ascii="Segoe UI" w:eastAsia="Times New Roman" w:hAnsi="Segoe UI" w:cs="Segoe UI"/>
          <w:bCs/>
          <w:caps/>
          <w:sz w:val="22"/>
          <w:szCs w:val="22"/>
          <w:lang w:eastAsia="x-none"/>
        </w:rPr>
        <w:t xml:space="preserve">Cena </w:t>
      </w:r>
      <w:r w:rsidR="00965159" w:rsidRPr="005D41FB">
        <w:rPr>
          <w:rFonts w:ascii="Segoe UI" w:eastAsia="Times New Roman" w:hAnsi="Segoe UI" w:cs="Segoe UI"/>
          <w:bCs/>
          <w:caps/>
          <w:sz w:val="22"/>
          <w:szCs w:val="22"/>
          <w:lang w:eastAsia="x-none"/>
        </w:rPr>
        <w:t xml:space="preserve">za splnění předmětu </w:t>
      </w:r>
      <w:r w:rsidR="00627A19">
        <w:rPr>
          <w:rFonts w:ascii="Segoe UI" w:eastAsia="Times New Roman" w:hAnsi="Segoe UI" w:cs="Segoe UI"/>
          <w:bCs/>
          <w:caps/>
          <w:sz w:val="22"/>
          <w:szCs w:val="22"/>
          <w:lang w:eastAsia="x-none"/>
        </w:rPr>
        <w:t>Smlouvy</w:t>
      </w:r>
      <w:bookmarkEnd w:id="35"/>
      <w:r w:rsidR="00965159" w:rsidRPr="005D41FB">
        <w:rPr>
          <w:rFonts w:ascii="Segoe UI" w:eastAsia="Times New Roman" w:hAnsi="Segoe UI" w:cs="Segoe UI"/>
          <w:bCs/>
          <w:caps/>
          <w:sz w:val="22"/>
          <w:szCs w:val="22"/>
          <w:lang w:eastAsia="x-none"/>
        </w:rPr>
        <w:t xml:space="preserve"> </w:t>
      </w:r>
    </w:p>
    <w:p w14:paraId="43F7C8F3" w14:textId="3BBD7066" w:rsidR="00AC5166" w:rsidRPr="00AC5166" w:rsidRDefault="00FB6F41"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36" w:name="_Ref165542415"/>
      <w:r w:rsidRPr="001000D7">
        <w:rPr>
          <w:rFonts w:ascii="Segoe UI" w:hAnsi="Segoe UI" w:cs="Segoe UI"/>
          <w:b/>
          <w:sz w:val="22"/>
          <w:szCs w:val="22"/>
          <w:u w:val="single"/>
        </w:rPr>
        <w:t>Ce</w:t>
      </w:r>
      <w:r w:rsidR="00326701" w:rsidRPr="001000D7">
        <w:rPr>
          <w:rFonts w:ascii="Segoe UI" w:hAnsi="Segoe UI" w:cs="Segoe UI"/>
          <w:b/>
          <w:sz w:val="22"/>
          <w:szCs w:val="22"/>
          <w:u w:val="single"/>
        </w:rPr>
        <w:t>lková</w:t>
      </w:r>
      <w:r w:rsidRPr="001000D7">
        <w:rPr>
          <w:rFonts w:ascii="Segoe UI" w:hAnsi="Segoe UI" w:cs="Segoe UI"/>
          <w:b/>
          <w:sz w:val="22"/>
          <w:szCs w:val="22"/>
          <w:u w:val="single"/>
        </w:rPr>
        <w:t xml:space="preserve"> </w:t>
      </w:r>
      <w:r w:rsidR="00326701" w:rsidRPr="001000D7">
        <w:rPr>
          <w:rFonts w:ascii="Segoe UI" w:hAnsi="Segoe UI" w:cs="Segoe UI"/>
          <w:b/>
          <w:sz w:val="22"/>
          <w:szCs w:val="22"/>
          <w:u w:val="single"/>
        </w:rPr>
        <w:t xml:space="preserve">cena za splnění celého předmětu </w:t>
      </w:r>
      <w:r w:rsidR="00627A19" w:rsidRPr="001000D7">
        <w:rPr>
          <w:rFonts w:ascii="Segoe UI" w:hAnsi="Segoe UI" w:cs="Segoe UI"/>
          <w:b/>
          <w:sz w:val="22"/>
          <w:szCs w:val="22"/>
          <w:u w:val="single"/>
        </w:rPr>
        <w:t>Smlouvy</w:t>
      </w:r>
      <w:r w:rsidR="002D33A8" w:rsidRPr="001000D7">
        <w:rPr>
          <w:rFonts w:ascii="Segoe UI" w:hAnsi="Segoe UI" w:cs="Segoe UI"/>
          <w:sz w:val="22"/>
          <w:szCs w:val="22"/>
        </w:rPr>
        <w:t xml:space="preserve"> (dále jen „</w:t>
      </w:r>
      <w:r w:rsidR="002D33A8" w:rsidRPr="001000D7">
        <w:rPr>
          <w:rFonts w:ascii="Segoe UI" w:hAnsi="Segoe UI" w:cs="Segoe UI"/>
          <w:b/>
          <w:i/>
          <w:sz w:val="22"/>
          <w:szCs w:val="22"/>
        </w:rPr>
        <w:t>Celková cena</w:t>
      </w:r>
      <w:r w:rsidR="002D33A8" w:rsidRPr="001000D7">
        <w:rPr>
          <w:rFonts w:ascii="Segoe UI" w:hAnsi="Segoe UI" w:cs="Segoe UI"/>
          <w:sz w:val="22"/>
          <w:szCs w:val="22"/>
        </w:rPr>
        <w:t>“)</w:t>
      </w:r>
      <w:r w:rsidR="00326701" w:rsidRPr="001000D7">
        <w:rPr>
          <w:rFonts w:ascii="Segoe UI" w:hAnsi="Segoe UI" w:cs="Segoe UI"/>
          <w:sz w:val="22"/>
          <w:szCs w:val="22"/>
        </w:rPr>
        <w:t xml:space="preserve"> </w:t>
      </w:r>
      <w:r w:rsidR="000B2143">
        <w:rPr>
          <w:rFonts w:ascii="Segoe UI" w:hAnsi="Segoe UI" w:cs="Segoe UI"/>
          <w:sz w:val="22"/>
          <w:szCs w:val="22"/>
        </w:rPr>
        <w:br/>
      </w:r>
      <w:r w:rsidR="00326701" w:rsidRPr="001000D7">
        <w:rPr>
          <w:rFonts w:ascii="Segoe UI" w:hAnsi="Segoe UI" w:cs="Segoe UI"/>
          <w:sz w:val="22"/>
          <w:szCs w:val="22"/>
        </w:rPr>
        <w:t>se sjednává</w:t>
      </w:r>
      <w:r w:rsidR="00871FCB" w:rsidRPr="001000D7">
        <w:rPr>
          <w:rFonts w:ascii="Segoe UI" w:hAnsi="Segoe UI" w:cs="Segoe UI"/>
          <w:sz w:val="22"/>
          <w:szCs w:val="22"/>
        </w:rPr>
        <w:t xml:space="preserve"> takto:</w:t>
      </w:r>
      <w:bookmarkEnd w:id="36"/>
      <w:r w:rsidR="00326701" w:rsidRPr="001000D7">
        <w:rPr>
          <w:rFonts w:ascii="Segoe UI" w:hAnsi="Segoe UI" w:cs="Segoe UI"/>
          <w:sz w:val="22"/>
          <w:szCs w:val="22"/>
        </w:rPr>
        <w:t xml:space="preserve"> </w:t>
      </w:r>
    </w:p>
    <w:p w14:paraId="11E874F1" w14:textId="6FFC80E5" w:rsidR="00AC5166" w:rsidRDefault="00090024" w:rsidP="005B7BFA">
      <w:pPr>
        <w:widowControl w:val="0"/>
        <w:tabs>
          <w:tab w:val="left" w:pos="2835"/>
        </w:tabs>
        <w:spacing w:after="120" w:line="276" w:lineRule="auto"/>
        <w:ind w:left="2693" w:hanging="2268"/>
        <w:jc w:val="both"/>
        <w:rPr>
          <w:rFonts w:ascii="Segoe UI" w:hAnsi="Segoe UI" w:cs="Segoe UI"/>
          <w:sz w:val="22"/>
          <w:szCs w:val="22"/>
        </w:rPr>
      </w:pPr>
      <w:bookmarkStart w:id="37" w:name="_Hlk6411352"/>
      <w:r w:rsidRPr="001000D7">
        <w:rPr>
          <w:rFonts w:ascii="Segoe UI" w:hAnsi="Segoe UI" w:cs="Segoe UI"/>
          <w:sz w:val="22"/>
          <w:szCs w:val="22"/>
        </w:rPr>
        <w:t>cena celkem</w:t>
      </w:r>
      <w:r w:rsidRPr="001000D7">
        <w:rPr>
          <w:rFonts w:ascii="Segoe UI" w:hAnsi="Segoe UI" w:cs="Segoe UI"/>
          <w:sz w:val="22"/>
          <w:szCs w:val="22"/>
        </w:rPr>
        <w:tab/>
      </w:r>
      <w:r w:rsidRPr="001000D7">
        <w:rPr>
          <w:rFonts w:ascii="Segoe UI" w:hAnsi="Segoe UI" w:cs="Segoe UI"/>
          <w:sz w:val="22"/>
          <w:szCs w:val="22"/>
        </w:rPr>
        <w:tab/>
      </w:r>
      <w:r w:rsidRPr="001000D7">
        <w:rPr>
          <w:rFonts w:ascii="Segoe UI" w:hAnsi="Segoe UI" w:cs="Segoe UI"/>
          <w:sz w:val="22"/>
          <w:szCs w:val="22"/>
          <w:highlight w:val="yellow"/>
        </w:rPr>
        <w:t>…………………………</w:t>
      </w:r>
      <w:r w:rsidRPr="001000D7">
        <w:rPr>
          <w:rFonts w:ascii="Segoe UI" w:hAnsi="Segoe UI" w:cs="Segoe UI"/>
          <w:sz w:val="22"/>
          <w:szCs w:val="22"/>
        </w:rPr>
        <w:t xml:space="preserve"> Kč</w:t>
      </w:r>
      <w:r w:rsidR="0094530F">
        <w:rPr>
          <w:rFonts w:ascii="Segoe UI" w:hAnsi="Segoe UI" w:cs="Segoe UI"/>
          <w:sz w:val="22"/>
          <w:szCs w:val="22"/>
        </w:rPr>
        <w:t xml:space="preserve"> </w:t>
      </w:r>
      <w:r w:rsidR="0094530F" w:rsidRPr="001000D7">
        <w:rPr>
          <w:rFonts w:ascii="Segoe UI" w:hAnsi="Segoe UI" w:cs="Segoe UI"/>
          <w:sz w:val="22"/>
          <w:szCs w:val="22"/>
        </w:rPr>
        <w:t>bez DPH</w:t>
      </w:r>
      <w:r w:rsidR="000B1264" w:rsidRPr="001000D7">
        <w:rPr>
          <w:rFonts w:ascii="Segoe UI" w:hAnsi="Segoe UI" w:cs="Segoe UI"/>
          <w:sz w:val="22"/>
          <w:szCs w:val="22"/>
        </w:rPr>
        <w:t>.</w:t>
      </w:r>
      <w:r w:rsidR="00AC5166">
        <w:rPr>
          <w:rFonts w:ascii="Segoe UI" w:hAnsi="Segoe UI" w:cs="Segoe UI"/>
          <w:sz w:val="22"/>
          <w:szCs w:val="22"/>
        </w:rPr>
        <w:t xml:space="preserve"> </w:t>
      </w:r>
    </w:p>
    <w:p w14:paraId="499690AF" w14:textId="1DDB036A" w:rsidR="00090024" w:rsidRPr="00AC5166" w:rsidRDefault="00AC5166" w:rsidP="005B7BFA">
      <w:pPr>
        <w:widowControl w:val="0"/>
        <w:tabs>
          <w:tab w:val="left" w:pos="2835"/>
        </w:tabs>
        <w:spacing w:after="120" w:line="276" w:lineRule="auto"/>
        <w:ind w:left="2693" w:hanging="2268"/>
        <w:jc w:val="both"/>
        <w:rPr>
          <w:rFonts w:ascii="Segoe UI" w:hAnsi="Segoe UI" w:cs="Segoe UI"/>
          <w:i/>
          <w:color w:val="FF0000"/>
          <w:sz w:val="22"/>
          <w:szCs w:val="22"/>
        </w:rPr>
      </w:pPr>
      <w:r w:rsidRPr="00A81337">
        <w:rPr>
          <w:rFonts w:ascii="Segoe UI" w:hAnsi="Segoe UI" w:cs="Segoe UI"/>
          <w:b/>
          <w:i/>
          <w:color w:val="FF0000"/>
          <w:sz w:val="22"/>
          <w:szCs w:val="22"/>
        </w:rPr>
        <w:t xml:space="preserve">POKYN PRO </w:t>
      </w:r>
      <w:r w:rsidRPr="00345232">
        <w:rPr>
          <w:rFonts w:ascii="Segoe UI" w:hAnsi="Segoe UI" w:cs="Segoe UI"/>
          <w:b/>
          <w:i/>
          <w:iCs/>
          <w:color w:val="FF0000"/>
          <w:sz w:val="22"/>
          <w:szCs w:val="22"/>
        </w:rPr>
        <w:t>ÚČASTNÍKA</w:t>
      </w:r>
      <w:r w:rsidRPr="00A81337">
        <w:rPr>
          <w:rFonts w:ascii="Segoe UI" w:hAnsi="Segoe UI" w:cs="Segoe UI"/>
          <w:b/>
          <w:i/>
          <w:color w:val="FF0000"/>
          <w:sz w:val="22"/>
          <w:szCs w:val="22"/>
        </w:rPr>
        <w:t>:</w:t>
      </w:r>
      <w:r w:rsidRPr="00A81337">
        <w:rPr>
          <w:rFonts w:ascii="Segoe UI" w:hAnsi="Segoe UI" w:cs="Segoe UI"/>
          <w:b/>
          <w:i/>
          <w:color w:val="FF0000"/>
          <w:sz w:val="22"/>
          <w:szCs w:val="22"/>
        </w:rPr>
        <w:tab/>
      </w:r>
      <w:r w:rsidRPr="00A81337">
        <w:rPr>
          <w:rFonts w:ascii="Segoe UI" w:hAnsi="Segoe UI" w:cs="Segoe UI"/>
          <w:i/>
          <w:color w:val="FF0000"/>
          <w:sz w:val="22"/>
          <w:szCs w:val="22"/>
        </w:rPr>
        <w:t>Při</w:t>
      </w:r>
      <w:r>
        <w:rPr>
          <w:rFonts w:ascii="Segoe UI" w:hAnsi="Segoe UI" w:cs="Segoe UI"/>
          <w:i/>
          <w:color w:val="FF0000"/>
          <w:sz w:val="22"/>
          <w:szCs w:val="22"/>
        </w:rPr>
        <w:t xml:space="preserve"> </w:t>
      </w:r>
      <w:r w:rsidRPr="00A81337">
        <w:rPr>
          <w:rFonts w:ascii="Segoe UI" w:hAnsi="Segoe UI" w:cs="Segoe UI"/>
          <w:i/>
          <w:color w:val="FF0000"/>
          <w:sz w:val="22"/>
          <w:szCs w:val="22"/>
        </w:rPr>
        <w:t xml:space="preserve">zpracování návrhu smlouvy doplní </w:t>
      </w:r>
      <w:r>
        <w:rPr>
          <w:rFonts w:ascii="Segoe UI" w:hAnsi="Segoe UI" w:cs="Segoe UI"/>
          <w:i/>
          <w:color w:val="FF0000"/>
          <w:sz w:val="22"/>
          <w:szCs w:val="22"/>
        </w:rPr>
        <w:t>účastník</w:t>
      </w:r>
      <w:r w:rsidRPr="00A81337">
        <w:rPr>
          <w:rFonts w:ascii="Segoe UI" w:hAnsi="Segoe UI" w:cs="Segoe UI"/>
          <w:i/>
          <w:color w:val="FF0000"/>
          <w:sz w:val="22"/>
          <w:szCs w:val="22"/>
        </w:rPr>
        <w:t xml:space="preserve"> požadované údaje o ceně za splnění předmětu smlouvy – toto bude cena, která bude </w:t>
      </w:r>
      <w:r>
        <w:rPr>
          <w:rFonts w:ascii="Segoe UI" w:hAnsi="Segoe UI" w:cs="Segoe UI"/>
          <w:i/>
          <w:color w:val="FF0000"/>
          <w:sz w:val="22"/>
          <w:szCs w:val="22"/>
        </w:rPr>
        <w:t xml:space="preserve">součástí </w:t>
      </w:r>
      <w:r w:rsidRPr="00A81337">
        <w:rPr>
          <w:rFonts w:ascii="Segoe UI" w:hAnsi="Segoe UI" w:cs="Segoe UI"/>
          <w:i/>
          <w:color w:val="FF0000"/>
          <w:sz w:val="22"/>
          <w:szCs w:val="22"/>
        </w:rPr>
        <w:t>předmět</w:t>
      </w:r>
      <w:r>
        <w:rPr>
          <w:rFonts w:ascii="Segoe UI" w:hAnsi="Segoe UI" w:cs="Segoe UI"/>
          <w:i/>
          <w:color w:val="FF0000"/>
          <w:sz w:val="22"/>
          <w:szCs w:val="22"/>
        </w:rPr>
        <w:t>u</w:t>
      </w:r>
      <w:r w:rsidRPr="00A81337">
        <w:rPr>
          <w:rFonts w:ascii="Segoe UI" w:hAnsi="Segoe UI" w:cs="Segoe UI"/>
          <w:i/>
          <w:color w:val="FF0000"/>
          <w:sz w:val="22"/>
          <w:szCs w:val="22"/>
        </w:rPr>
        <w:t xml:space="preserve"> hodnocení dle zadávací dokumentace. </w:t>
      </w:r>
    </w:p>
    <w:bookmarkEnd w:id="37"/>
    <w:p w14:paraId="4BC7B6CA" w14:textId="50D3C2F8" w:rsidR="00A977C7" w:rsidRDefault="00A977C7"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Pr>
          <w:rFonts w:ascii="Segoe UI" w:hAnsi="Segoe UI" w:cs="Segoe UI"/>
          <w:sz w:val="22"/>
          <w:szCs w:val="22"/>
        </w:rPr>
        <w:t xml:space="preserve">Celková cena se skládá z </w:t>
      </w:r>
      <w:r w:rsidRPr="00A977C7">
        <w:rPr>
          <w:rFonts w:ascii="Segoe UI" w:hAnsi="Segoe UI" w:cs="Segoe UI"/>
          <w:sz w:val="22"/>
          <w:szCs w:val="22"/>
        </w:rPr>
        <w:t>cen za splnění dílčích částí plnění předmětu Smlouvy, a to ceny za zhotovení Stavby</w:t>
      </w:r>
      <w:r w:rsidR="0094530F">
        <w:rPr>
          <w:rFonts w:ascii="Segoe UI" w:hAnsi="Segoe UI" w:cs="Segoe UI"/>
          <w:sz w:val="22"/>
          <w:szCs w:val="22"/>
        </w:rPr>
        <w:t>, poskytnutí součinnosti</w:t>
      </w:r>
      <w:r w:rsidR="00676713" w:rsidRPr="00676713">
        <w:rPr>
          <w:rFonts w:ascii="Segoe UI" w:hAnsi="Segoe UI" w:cs="Segoe UI"/>
          <w:sz w:val="22"/>
          <w:szCs w:val="16"/>
        </w:rPr>
        <w:t xml:space="preserve"> </w:t>
      </w:r>
      <w:r w:rsidR="00676713" w:rsidRPr="00676713">
        <w:rPr>
          <w:rFonts w:ascii="Segoe UI" w:hAnsi="Segoe UI" w:cs="Segoe UI"/>
          <w:sz w:val="22"/>
          <w:szCs w:val="22"/>
        </w:rPr>
        <w:t>a veškerého plnění v souladu s touto Smlouvu</w:t>
      </w:r>
      <w:r>
        <w:rPr>
          <w:rFonts w:ascii="Segoe UI" w:hAnsi="Segoe UI" w:cs="Segoe UI"/>
          <w:sz w:val="22"/>
          <w:szCs w:val="22"/>
        </w:rPr>
        <w:t>.</w:t>
      </w:r>
    </w:p>
    <w:p w14:paraId="4D6EE1E3" w14:textId="59FF851C" w:rsidR="00326701" w:rsidRDefault="0094530F"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94530F">
        <w:rPr>
          <w:rFonts w:ascii="Segoe UI" w:hAnsi="Segoe UI" w:cs="Segoe UI"/>
          <w:sz w:val="22"/>
          <w:szCs w:val="22"/>
        </w:rPr>
        <w:t>Rozsah a obsah Celkové ceny vychází z Projektové dokumentace a oceněných soupisů prací Zhotovitelem, které tvoří přílohu č. 1 této Smlouvy.</w:t>
      </w:r>
      <w:r w:rsidRPr="0094530F" w:rsidDel="0094530F">
        <w:rPr>
          <w:rFonts w:ascii="Segoe UI" w:hAnsi="Segoe UI" w:cs="Segoe UI"/>
          <w:sz w:val="22"/>
          <w:szCs w:val="22"/>
        </w:rPr>
        <w:t xml:space="preserve"> </w:t>
      </w:r>
    </w:p>
    <w:p w14:paraId="05F009FD" w14:textId="42D26622" w:rsidR="008E76B1" w:rsidRPr="00341A8E" w:rsidRDefault="007A4F91"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Pr>
          <w:rFonts w:ascii="Segoe UI" w:hAnsi="Segoe UI" w:cs="Segoe UI"/>
          <w:sz w:val="22"/>
          <w:szCs w:val="22"/>
        </w:rPr>
        <w:t>Celková</w:t>
      </w:r>
      <w:r w:rsidR="00326701" w:rsidRPr="0068542F">
        <w:rPr>
          <w:rFonts w:ascii="Segoe UI" w:hAnsi="Segoe UI" w:cs="Segoe UI"/>
          <w:sz w:val="22"/>
          <w:szCs w:val="22"/>
        </w:rPr>
        <w:t xml:space="preserve"> cen</w:t>
      </w:r>
      <w:r w:rsidR="00106107" w:rsidRPr="0068542F">
        <w:rPr>
          <w:rFonts w:ascii="Segoe UI" w:hAnsi="Segoe UI" w:cs="Segoe UI"/>
          <w:sz w:val="22"/>
          <w:szCs w:val="22"/>
        </w:rPr>
        <w:t>a</w:t>
      </w:r>
      <w:r w:rsidR="00326701" w:rsidRPr="0068542F">
        <w:rPr>
          <w:rFonts w:ascii="Segoe UI" w:hAnsi="Segoe UI" w:cs="Segoe UI"/>
          <w:sz w:val="22"/>
          <w:szCs w:val="22"/>
        </w:rPr>
        <w:t>, jakož i položkové ceny zpracované v</w:t>
      </w:r>
      <w:r w:rsidR="00BB127B">
        <w:rPr>
          <w:rFonts w:ascii="Segoe UI" w:hAnsi="Segoe UI" w:cs="Segoe UI"/>
          <w:sz w:val="22"/>
          <w:szCs w:val="22"/>
        </w:rPr>
        <w:t> </w:t>
      </w:r>
      <w:r w:rsidR="00326701" w:rsidRPr="0068542F">
        <w:rPr>
          <w:rFonts w:ascii="Segoe UI" w:hAnsi="Segoe UI" w:cs="Segoe UI"/>
          <w:sz w:val="22"/>
          <w:szCs w:val="22"/>
        </w:rPr>
        <w:t xml:space="preserve">oceněném </w:t>
      </w:r>
      <w:r w:rsidR="00885FA0" w:rsidRPr="0068542F">
        <w:rPr>
          <w:rFonts w:ascii="Segoe UI" w:hAnsi="Segoe UI" w:cs="Segoe UI"/>
          <w:sz w:val="22"/>
          <w:szCs w:val="22"/>
        </w:rPr>
        <w:t>soupisu prací</w:t>
      </w:r>
      <w:r w:rsidR="00326701" w:rsidRPr="0068542F">
        <w:rPr>
          <w:rFonts w:ascii="Segoe UI" w:hAnsi="Segoe UI" w:cs="Segoe UI"/>
          <w:sz w:val="22"/>
          <w:szCs w:val="22"/>
        </w:rPr>
        <w:t xml:space="preserve"> obsahují veškeré náklady nezbytné k</w:t>
      </w:r>
      <w:r w:rsidR="00BB127B">
        <w:rPr>
          <w:rFonts w:ascii="Segoe UI" w:hAnsi="Segoe UI" w:cs="Segoe UI"/>
          <w:sz w:val="22"/>
          <w:szCs w:val="22"/>
        </w:rPr>
        <w:t> </w:t>
      </w:r>
      <w:r w:rsidR="00326701" w:rsidRPr="0068542F">
        <w:rPr>
          <w:rFonts w:ascii="Segoe UI" w:hAnsi="Segoe UI" w:cs="Segoe UI"/>
          <w:sz w:val="22"/>
          <w:szCs w:val="22"/>
        </w:rPr>
        <w:t xml:space="preserve">řádnému a včasnému splnění předmětu </w:t>
      </w:r>
      <w:r w:rsidR="00627A19" w:rsidRPr="0068542F">
        <w:rPr>
          <w:rFonts w:ascii="Segoe UI" w:hAnsi="Segoe UI" w:cs="Segoe UI"/>
          <w:sz w:val="22"/>
          <w:szCs w:val="22"/>
        </w:rPr>
        <w:t>Smlouvy</w:t>
      </w:r>
      <w:r w:rsidR="00326701" w:rsidRPr="0068542F">
        <w:rPr>
          <w:rFonts w:ascii="Segoe UI" w:hAnsi="Segoe UI" w:cs="Segoe UI"/>
          <w:sz w:val="22"/>
          <w:szCs w:val="22"/>
        </w:rPr>
        <w:t xml:space="preserve"> a přiměřený zisk </w:t>
      </w:r>
      <w:r w:rsidR="00BE2007" w:rsidRPr="0068542F">
        <w:rPr>
          <w:rFonts w:ascii="Segoe UI" w:hAnsi="Segoe UI" w:cs="Segoe UI"/>
          <w:sz w:val="22"/>
          <w:szCs w:val="22"/>
        </w:rPr>
        <w:t>Zhotovitel</w:t>
      </w:r>
      <w:r w:rsidR="00326701" w:rsidRPr="0068542F">
        <w:rPr>
          <w:rFonts w:ascii="Segoe UI" w:hAnsi="Segoe UI" w:cs="Segoe UI"/>
          <w:sz w:val="22"/>
          <w:szCs w:val="22"/>
        </w:rPr>
        <w:t xml:space="preserve">e. </w:t>
      </w:r>
      <w:r w:rsidR="00341A8E">
        <w:rPr>
          <w:rFonts w:ascii="Segoe UI" w:hAnsi="Segoe UI" w:cs="Segoe UI"/>
          <w:sz w:val="22"/>
          <w:szCs w:val="22"/>
        </w:rPr>
        <w:t>Cena za zhotoven</w:t>
      </w:r>
      <w:r w:rsidR="007C1B95">
        <w:rPr>
          <w:rFonts w:ascii="Segoe UI" w:hAnsi="Segoe UI" w:cs="Segoe UI"/>
          <w:sz w:val="22"/>
          <w:szCs w:val="22"/>
        </w:rPr>
        <w:t>í</w:t>
      </w:r>
      <w:r w:rsidR="00341A8E">
        <w:rPr>
          <w:rFonts w:ascii="Segoe UI" w:hAnsi="Segoe UI" w:cs="Segoe UI"/>
          <w:sz w:val="22"/>
          <w:szCs w:val="22"/>
        </w:rPr>
        <w:t xml:space="preserve"> Stavby </w:t>
      </w:r>
      <w:r w:rsidR="00326701" w:rsidRPr="00341A8E">
        <w:rPr>
          <w:rFonts w:ascii="Segoe UI" w:hAnsi="Segoe UI" w:cs="Segoe UI"/>
          <w:sz w:val="22"/>
          <w:szCs w:val="22"/>
        </w:rPr>
        <w:t xml:space="preserve">obsahuje mimo vlastní provedení prací </w:t>
      </w:r>
      <w:r w:rsidR="00676713">
        <w:rPr>
          <w:rFonts w:ascii="Segoe UI" w:hAnsi="Segoe UI" w:cs="Segoe UI"/>
          <w:sz w:val="22"/>
          <w:szCs w:val="22"/>
        </w:rPr>
        <w:br/>
      </w:r>
      <w:r w:rsidR="00326701" w:rsidRPr="00341A8E">
        <w:rPr>
          <w:rFonts w:ascii="Segoe UI" w:hAnsi="Segoe UI" w:cs="Segoe UI"/>
          <w:sz w:val="22"/>
          <w:szCs w:val="22"/>
        </w:rPr>
        <w:t>a dodávek zejména i zabezpečení bezpečnosti a hygieny práce</w:t>
      </w:r>
      <w:r w:rsidR="00232505" w:rsidRPr="00341A8E">
        <w:rPr>
          <w:rFonts w:ascii="Segoe UI" w:hAnsi="Segoe UI" w:cs="Segoe UI"/>
          <w:sz w:val="22"/>
          <w:szCs w:val="22"/>
        </w:rPr>
        <w:t xml:space="preserve">, </w:t>
      </w:r>
      <w:r w:rsidR="00326701" w:rsidRPr="00341A8E">
        <w:rPr>
          <w:rFonts w:ascii="Segoe UI" w:hAnsi="Segoe UI" w:cs="Segoe UI"/>
          <w:sz w:val="22"/>
          <w:szCs w:val="22"/>
        </w:rPr>
        <w:t xml:space="preserve">náklady na vybudování, udržování a odstranění zařízení </w:t>
      </w:r>
      <w:r w:rsidR="00A51482" w:rsidRPr="00341A8E">
        <w:rPr>
          <w:rFonts w:ascii="Segoe UI" w:hAnsi="Segoe UI" w:cs="Segoe UI"/>
          <w:sz w:val="22"/>
          <w:szCs w:val="22"/>
        </w:rPr>
        <w:t>Staveniště</w:t>
      </w:r>
      <w:r w:rsidR="00232505" w:rsidRPr="00341A8E">
        <w:rPr>
          <w:rFonts w:ascii="Segoe UI" w:hAnsi="Segoe UI" w:cs="Segoe UI"/>
          <w:sz w:val="22"/>
          <w:szCs w:val="22"/>
        </w:rPr>
        <w:t xml:space="preserve">, </w:t>
      </w:r>
      <w:r w:rsidR="00326701" w:rsidRPr="00341A8E">
        <w:rPr>
          <w:rFonts w:ascii="Segoe UI" w:hAnsi="Segoe UI" w:cs="Segoe UI"/>
          <w:sz w:val="22"/>
          <w:szCs w:val="22"/>
        </w:rPr>
        <w:t>opatření k</w:t>
      </w:r>
      <w:r w:rsidR="00BB127B" w:rsidRPr="00341A8E">
        <w:rPr>
          <w:rFonts w:ascii="Segoe UI" w:hAnsi="Segoe UI" w:cs="Segoe UI"/>
          <w:sz w:val="22"/>
          <w:szCs w:val="22"/>
        </w:rPr>
        <w:t> </w:t>
      </w:r>
      <w:r w:rsidR="00326701" w:rsidRPr="00341A8E">
        <w:rPr>
          <w:rFonts w:ascii="Segoe UI" w:hAnsi="Segoe UI" w:cs="Segoe UI"/>
          <w:sz w:val="22"/>
          <w:szCs w:val="22"/>
        </w:rPr>
        <w:t>ochraně životního prostředí</w:t>
      </w:r>
      <w:r w:rsidR="00232505" w:rsidRPr="00341A8E">
        <w:rPr>
          <w:rFonts w:ascii="Segoe UI" w:hAnsi="Segoe UI" w:cs="Segoe UI"/>
          <w:sz w:val="22"/>
          <w:szCs w:val="22"/>
        </w:rPr>
        <w:t xml:space="preserve">, </w:t>
      </w:r>
      <w:r w:rsidR="00326701" w:rsidRPr="00341A8E">
        <w:rPr>
          <w:rFonts w:ascii="Segoe UI" w:hAnsi="Segoe UI" w:cs="Segoe UI"/>
          <w:sz w:val="22"/>
          <w:szCs w:val="22"/>
        </w:rPr>
        <w:t xml:space="preserve">pojištění </w:t>
      </w:r>
      <w:r w:rsidR="00D51B30" w:rsidRPr="00341A8E">
        <w:rPr>
          <w:rFonts w:ascii="Segoe UI" w:hAnsi="Segoe UI" w:cs="Segoe UI"/>
          <w:sz w:val="22"/>
          <w:szCs w:val="22"/>
        </w:rPr>
        <w:t>Stavby</w:t>
      </w:r>
      <w:r w:rsidR="00326701" w:rsidRPr="00341A8E">
        <w:rPr>
          <w:rFonts w:ascii="Segoe UI" w:hAnsi="Segoe UI" w:cs="Segoe UI"/>
          <w:sz w:val="22"/>
          <w:szCs w:val="22"/>
        </w:rPr>
        <w:t xml:space="preserve"> a osob</w:t>
      </w:r>
      <w:r w:rsidR="00232505" w:rsidRPr="00341A8E">
        <w:rPr>
          <w:rFonts w:ascii="Segoe UI" w:hAnsi="Segoe UI" w:cs="Segoe UI"/>
          <w:sz w:val="22"/>
          <w:szCs w:val="22"/>
        </w:rPr>
        <w:t xml:space="preserve">, </w:t>
      </w:r>
      <w:r w:rsidR="00326701" w:rsidRPr="00341A8E">
        <w:rPr>
          <w:rFonts w:ascii="Segoe UI" w:hAnsi="Segoe UI" w:cs="Segoe UI"/>
          <w:sz w:val="22"/>
          <w:szCs w:val="22"/>
        </w:rPr>
        <w:t>organizační a koordinační činnost</w:t>
      </w:r>
      <w:r w:rsidR="00AD1971" w:rsidRPr="00341A8E">
        <w:rPr>
          <w:rFonts w:ascii="Segoe UI" w:hAnsi="Segoe UI" w:cs="Segoe UI"/>
          <w:sz w:val="22"/>
          <w:szCs w:val="22"/>
        </w:rPr>
        <w:t>,</w:t>
      </w:r>
      <w:r w:rsidR="00AD1971" w:rsidRPr="00341A8E">
        <w:rPr>
          <w:rFonts w:ascii="Segoe UI" w:hAnsi="Segoe UI" w:cs="Segoe UI"/>
        </w:rPr>
        <w:t xml:space="preserve"> </w:t>
      </w:r>
      <w:r w:rsidR="00AD1971" w:rsidRPr="00341A8E">
        <w:rPr>
          <w:rFonts w:ascii="Segoe UI" w:hAnsi="Segoe UI" w:cs="Segoe UI"/>
          <w:sz w:val="22"/>
          <w:szCs w:val="22"/>
        </w:rPr>
        <w:t>vyhotovení požadovaných dokladů, provedení požadovaných zkoušek, zpracování dokumentace zajišťované Zhotovitelem</w:t>
      </w:r>
      <w:r w:rsidR="00FF1495" w:rsidRPr="00341A8E">
        <w:rPr>
          <w:rFonts w:ascii="Segoe UI" w:hAnsi="Segoe UI" w:cs="Segoe UI"/>
          <w:sz w:val="22"/>
          <w:szCs w:val="22"/>
        </w:rPr>
        <w:t>,</w:t>
      </w:r>
      <w:r w:rsidR="000D6409" w:rsidRPr="00341A8E">
        <w:rPr>
          <w:rFonts w:ascii="Segoe UI" w:hAnsi="Segoe UI" w:cs="Segoe UI"/>
          <w:sz w:val="22"/>
          <w:szCs w:val="22"/>
        </w:rPr>
        <w:t xml:space="preserve"> </w:t>
      </w:r>
      <w:bookmarkStart w:id="38" w:name="_Hlk23953722"/>
      <w:r w:rsidR="00AD1971" w:rsidRPr="00341A8E">
        <w:rPr>
          <w:rFonts w:ascii="Segoe UI" w:hAnsi="Segoe UI" w:cs="Segoe UI"/>
          <w:sz w:val="22"/>
          <w:szCs w:val="22"/>
        </w:rPr>
        <w:t>náklady na provádění případných zvláštních opatření z</w:t>
      </w:r>
      <w:r w:rsidR="00BB127B" w:rsidRPr="00341A8E">
        <w:rPr>
          <w:rFonts w:ascii="Segoe UI" w:hAnsi="Segoe UI" w:cs="Segoe UI"/>
          <w:sz w:val="22"/>
          <w:szCs w:val="22"/>
        </w:rPr>
        <w:t> </w:t>
      </w:r>
      <w:r w:rsidR="00AD1971" w:rsidRPr="00341A8E">
        <w:rPr>
          <w:rFonts w:ascii="Segoe UI" w:hAnsi="Segoe UI" w:cs="Segoe UI"/>
          <w:sz w:val="22"/>
          <w:szCs w:val="22"/>
        </w:rPr>
        <w:t>důvodu nepříznivých klimatických podmínek</w:t>
      </w:r>
      <w:bookmarkStart w:id="39" w:name="_Hlk532143359"/>
      <w:r w:rsidR="007843E3" w:rsidRPr="00341A8E">
        <w:rPr>
          <w:rFonts w:ascii="Segoe UI" w:hAnsi="Segoe UI" w:cs="Segoe UI"/>
          <w:sz w:val="22"/>
          <w:szCs w:val="22"/>
        </w:rPr>
        <w:t>,</w:t>
      </w:r>
      <w:bookmarkEnd w:id="38"/>
      <w:r w:rsidR="007843E3" w:rsidRPr="00341A8E">
        <w:rPr>
          <w:rFonts w:ascii="Segoe UI" w:hAnsi="Segoe UI" w:cs="Segoe UI"/>
          <w:sz w:val="22"/>
          <w:szCs w:val="22"/>
        </w:rPr>
        <w:t xml:space="preserve"> nejde-li o zvláště nepříznivé klimatické podmínky ve smyslu odst. </w:t>
      </w:r>
      <w:r w:rsidR="00E4216C" w:rsidRPr="00341A8E">
        <w:rPr>
          <w:rFonts w:ascii="Segoe UI" w:hAnsi="Segoe UI" w:cs="Segoe UI"/>
          <w:sz w:val="22"/>
          <w:szCs w:val="22"/>
        </w:rPr>
        <w:fldChar w:fldCharType="begin"/>
      </w:r>
      <w:r w:rsidR="00E4216C" w:rsidRPr="00341A8E">
        <w:rPr>
          <w:rFonts w:ascii="Segoe UI" w:hAnsi="Segoe UI" w:cs="Segoe UI"/>
          <w:sz w:val="22"/>
          <w:szCs w:val="22"/>
        </w:rPr>
        <w:instrText xml:space="preserve"> REF _Ref135929845 \r \h  \* MERGEFORMAT </w:instrText>
      </w:r>
      <w:r w:rsidR="00E4216C" w:rsidRPr="00341A8E">
        <w:rPr>
          <w:rFonts w:ascii="Segoe UI" w:hAnsi="Segoe UI" w:cs="Segoe UI"/>
          <w:sz w:val="22"/>
          <w:szCs w:val="22"/>
        </w:rPr>
      </w:r>
      <w:r w:rsidR="00E4216C" w:rsidRPr="00341A8E">
        <w:rPr>
          <w:rFonts w:ascii="Segoe UI" w:hAnsi="Segoe UI" w:cs="Segoe UI"/>
          <w:sz w:val="22"/>
          <w:szCs w:val="22"/>
        </w:rPr>
        <w:fldChar w:fldCharType="separate"/>
      </w:r>
      <w:r w:rsidR="00F62478">
        <w:rPr>
          <w:rFonts w:ascii="Segoe UI" w:hAnsi="Segoe UI" w:cs="Segoe UI"/>
          <w:sz w:val="22"/>
          <w:szCs w:val="22"/>
        </w:rPr>
        <w:t>3.2</w:t>
      </w:r>
      <w:r w:rsidR="00E4216C" w:rsidRPr="00341A8E">
        <w:rPr>
          <w:rFonts w:ascii="Segoe UI" w:hAnsi="Segoe UI" w:cs="Segoe UI"/>
          <w:sz w:val="22"/>
          <w:szCs w:val="22"/>
        </w:rPr>
        <w:fldChar w:fldCharType="end"/>
      </w:r>
      <w:bookmarkEnd w:id="39"/>
      <w:r w:rsidR="00213DC6" w:rsidRPr="00341A8E">
        <w:rPr>
          <w:rFonts w:ascii="Segoe UI" w:hAnsi="Segoe UI" w:cs="Segoe UI"/>
          <w:sz w:val="22"/>
          <w:szCs w:val="22"/>
        </w:rPr>
        <w:t xml:space="preserve"> této </w:t>
      </w:r>
      <w:r w:rsidR="00627A19" w:rsidRPr="00341A8E">
        <w:rPr>
          <w:rFonts w:ascii="Segoe UI" w:hAnsi="Segoe UI" w:cs="Segoe UI"/>
          <w:sz w:val="22"/>
          <w:szCs w:val="22"/>
        </w:rPr>
        <w:t>Smlouvy</w:t>
      </w:r>
      <w:r w:rsidR="000D6409" w:rsidRPr="00341A8E">
        <w:rPr>
          <w:rFonts w:ascii="Segoe UI" w:hAnsi="Segoe UI" w:cs="Segoe UI"/>
          <w:sz w:val="22"/>
          <w:szCs w:val="22"/>
        </w:rPr>
        <w:t>,</w:t>
      </w:r>
      <w:r w:rsidR="00AD1971" w:rsidRPr="00341A8E">
        <w:rPr>
          <w:rFonts w:ascii="Segoe UI" w:hAnsi="Segoe UI" w:cs="Segoe UI"/>
          <w:sz w:val="22"/>
          <w:szCs w:val="22"/>
        </w:rPr>
        <w:t xml:space="preserve"> odměn</w:t>
      </w:r>
      <w:r w:rsidR="0006498A" w:rsidRPr="00341A8E">
        <w:rPr>
          <w:rFonts w:ascii="Segoe UI" w:hAnsi="Segoe UI" w:cs="Segoe UI"/>
          <w:sz w:val="22"/>
          <w:szCs w:val="22"/>
        </w:rPr>
        <w:t>u</w:t>
      </w:r>
      <w:r w:rsidR="00AD1971" w:rsidRPr="00341A8E">
        <w:rPr>
          <w:rFonts w:ascii="Segoe UI" w:hAnsi="Segoe UI" w:cs="Segoe UI"/>
          <w:sz w:val="22"/>
          <w:szCs w:val="22"/>
        </w:rPr>
        <w:t xml:space="preserve"> za poskytování </w:t>
      </w:r>
      <w:r w:rsidR="00D81C97">
        <w:rPr>
          <w:rFonts w:ascii="Segoe UI" w:hAnsi="Segoe UI" w:cs="Segoe UI"/>
          <w:sz w:val="22"/>
          <w:szCs w:val="22"/>
        </w:rPr>
        <w:t>Záruky</w:t>
      </w:r>
      <w:r w:rsidR="00AD1971" w:rsidRPr="00341A8E">
        <w:rPr>
          <w:rFonts w:ascii="Segoe UI" w:hAnsi="Segoe UI" w:cs="Segoe UI"/>
          <w:sz w:val="22"/>
          <w:szCs w:val="22"/>
        </w:rPr>
        <w:t xml:space="preserve">, provozní náklady (mj. též náklady spojené </w:t>
      </w:r>
      <w:r w:rsidR="0076397F" w:rsidRPr="00341A8E">
        <w:rPr>
          <w:rFonts w:ascii="Segoe UI" w:hAnsi="Segoe UI" w:cs="Segoe UI"/>
          <w:sz w:val="22"/>
          <w:szCs w:val="22"/>
        </w:rPr>
        <w:t>s</w:t>
      </w:r>
      <w:r w:rsidR="00BB127B" w:rsidRPr="00341A8E">
        <w:rPr>
          <w:rFonts w:ascii="Segoe UI" w:hAnsi="Segoe UI" w:cs="Segoe UI"/>
          <w:sz w:val="22"/>
          <w:szCs w:val="22"/>
        </w:rPr>
        <w:t> </w:t>
      </w:r>
      <w:r w:rsidR="00AD1971" w:rsidRPr="00341A8E">
        <w:rPr>
          <w:rFonts w:ascii="Segoe UI" w:hAnsi="Segoe UI" w:cs="Segoe UI"/>
          <w:sz w:val="22"/>
          <w:szCs w:val="22"/>
        </w:rPr>
        <w:t>pochůzkami po úřadech, schvalovacími řízeními, apod.), náklady na správní poplatky, p</w:t>
      </w:r>
      <w:r w:rsidR="0076397F" w:rsidRPr="00341A8E">
        <w:rPr>
          <w:rFonts w:ascii="Segoe UI" w:hAnsi="Segoe UI" w:cs="Segoe UI"/>
          <w:sz w:val="22"/>
          <w:szCs w:val="22"/>
        </w:rPr>
        <w:t>ojištění, daně, bankovní záruky</w:t>
      </w:r>
      <w:r w:rsidR="000D6409" w:rsidRPr="00341A8E">
        <w:rPr>
          <w:rFonts w:ascii="Segoe UI" w:hAnsi="Segoe UI" w:cs="Segoe UI"/>
          <w:sz w:val="22"/>
          <w:szCs w:val="22"/>
        </w:rPr>
        <w:t xml:space="preserve"> apod</w:t>
      </w:r>
      <w:r w:rsidR="00164C7C" w:rsidRPr="00341A8E">
        <w:rPr>
          <w:rFonts w:ascii="Segoe UI" w:hAnsi="Segoe UI" w:cs="Segoe UI"/>
          <w:sz w:val="22"/>
          <w:szCs w:val="22"/>
        </w:rPr>
        <w:t>.</w:t>
      </w:r>
    </w:p>
    <w:p w14:paraId="64BBF3EB" w14:textId="1CA9019F" w:rsidR="00084964" w:rsidRPr="00341A8E" w:rsidRDefault="0094530F"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94530F">
        <w:rPr>
          <w:rFonts w:ascii="Segoe UI" w:hAnsi="Segoe UI" w:cs="Segoe UI"/>
          <w:sz w:val="22"/>
          <w:szCs w:val="22"/>
        </w:rPr>
        <w:t>Celková cena zahrnuje rovněž odměnu za poskytnutí licence k</w:t>
      </w:r>
      <w:r>
        <w:rPr>
          <w:rFonts w:ascii="Segoe UI" w:hAnsi="Segoe UI" w:cs="Segoe UI"/>
          <w:sz w:val="22"/>
          <w:szCs w:val="22"/>
        </w:rPr>
        <w:t> projektové realizační</w:t>
      </w:r>
      <w:r w:rsidRPr="0094530F">
        <w:rPr>
          <w:rFonts w:ascii="Segoe UI" w:hAnsi="Segoe UI" w:cs="Segoe UI"/>
          <w:sz w:val="22"/>
          <w:szCs w:val="22"/>
        </w:rPr>
        <w:t xml:space="preserve"> dokumentaci stavby (RDS)</w:t>
      </w:r>
      <w:r>
        <w:rPr>
          <w:rFonts w:ascii="Segoe UI" w:hAnsi="Segoe UI" w:cs="Segoe UI"/>
          <w:sz w:val="22"/>
          <w:szCs w:val="22"/>
        </w:rPr>
        <w:t>,</w:t>
      </w:r>
      <w:r w:rsidRPr="0094530F">
        <w:rPr>
          <w:rFonts w:ascii="Segoe UI" w:hAnsi="Segoe UI" w:cs="Segoe UI"/>
          <w:sz w:val="22"/>
          <w:szCs w:val="22"/>
        </w:rPr>
        <w:t xml:space="preserve"> dokumentaci skutečného provedení stavby (DSPS)</w:t>
      </w:r>
      <w:r>
        <w:rPr>
          <w:rFonts w:ascii="Segoe UI" w:hAnsi="Segoe UI" w:cs="Segoe UI"/>
          <w:sz w:val="22"/>
          <w:szCs w:val="22"/>
        </w:rPr>
        <w:t xml:space="preserve"> stejně jako i zaškolení obsluhy a dodání všech provozních řádů</w:t>
      </w:r>
      <w:r w:rsidRPr="0094530F">
        <w:rPr>
          <w:rFonts w:ascii="Segoe UI" w:hAnsi="Segoe UI" w:cs="Segoe UI"/>
          <w:sz w:val="22"/>
          <w:szCs w:val="22"/>
        </w:rPr>
        <w:t xml:space="preserve"> v souladu s touto Smlouvou</w:t>
      </w:r>
      <w:r w:rsidR="00084964" w:rsidRPr="00341A8E">
        <w:rPr>
          <w:rFonts w:ascii="Segoe UI" w:hAnsi="Segoe UI" w:cs="Segoe UI"/>
          <w:sz w:val="22"/>
          <w:szCs w:val="22"/>
        </w:rPr>
        <w:t>.</w:t>
      </w:r>
    </w:p>
    <w:p w14:paraId="19896361" w14:textId="074D0F7B" w:rsidR="003C67F5" w:rsidRPr="00341A8E" w:rsidRDefault="00341A8E"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Pr>
          <w:rFonts w:ascii="Segoe UI" w:hAnsi="Segoe UI" w:cs="Segoe UI"/>
          <w:sz w:val="22"/>
          <w:szCs w:val="22"/>
        </w:rPr>
        <w:t xml:space="preserve">V ceně za zhotovení Stavby </w:t>
      </w:r>
      <w:r w:rsidR="00110062" w:rsidRPr="00341A8E">
        <w:rPr>
          <w:rFonts w:ascii="Segoe UI" w:hAnsi="Segoe UI" w:cs="Segoe UI"/>
          <w:sz w:val="22"/>
          <w:szCs w:val="22"/>
        </w:rPr>
        <w:t>je</w:t>
      </w:r>
      <w:r w:rsidR="003C67F5" w:rsidRPr="00341A8E">
        <w:rPr>
          <w:rFonts w:ascii="Segoe UI" w:hAnsi="Segoe UI" w:cs="Segoe UI"/>
          <w:sz w:val="22"/>
          <w:szCs w:val="22"/>
        </w:rPr>
        <w:t xml:space="preserve"> zahrnuta částka představující úhradu nákladů za spotřebu el. energie a vody</w:t>
      </w:r>
      <w:r w:rsidR="00110062" w:rsidRPr="00341A8E">
        <w:rPr>
          <w:rFonts w:ascii="Segoe UI" w:hAnsi="Segoe UI" w:cs="Segoe UI"/>
          <w:sz w:val="22"/>
          <w:szCs w:val="22"/>
        </w:rPr>
        <w:t xml:space="preserve">. Odběr těchto komodit si </w:t>
      </w:r>
      <w:r w:rsidR="00BE2007" w:rsidRPr="00341A8E">
        <w:rPr>
          <w:rFonts w:ascii="Segoe UI" w:hAnsi="Segoe UI" w:cs="Segoe UI"/>
          <w:sz w:val="22"/>
          <w:szCs w:val="22"/>
        </w:rPr>
        <w:t>Zhotovitel</w:t>
      </w:r>
      <w:r w:rsidR="00110062" w:rsidRPr="00341A8E">
        <w:rPr>
          <w:rFonts w:ascii="Segoe UI" w:hAnsi="Segoe UI" w:cs="Segoe UI"/>
          <w:sz w:val="22"/>
          <w:szCs w:val="22"/>
        </w:rPr>
        <w:t xml:space="preserve"> zabezpečí na své náklady.</w:t>
      </w:r>
      <w:r w:rsidR="0068542F" w:rsidRPr="00341A8E">
        <w:rPr>
          <w:rFonts w:ascii="Segoe UI" w:hAnsi="Segoe UI" w:cs="Segoe UI"/>
          <w:sz w:val="22"/>
          <w:szCs w:val="22"/>
        </w:rPr>
        <w:t xml:space="preserve"> </w:t>
      </w:r>
      <w:r w:rsidR="00ED0CF1" w:rsidRPr="00341A8E" w:rsidDel="00ED0CF1">
        <w:rPr>
          <w:rFonts w:ascii="Segoe UI" w:hAnsi="Segoe UI" w:cs="Segoe UI"/>
          <w:sz w:val="22"/>
          <w:szCs w:val="22"/>
        </w:rPr>
        <w:t xml:space="preserve"> </w:t>
      </w:r>
    </w:p>
    <w:p w14:paraId="46B62E05" w14:textId="77777777" w:rsidR="00326701" w:rsidRDefault="00326701" w:rsidP="000B2143">
      <w:pPr>
        <w:keepNext/>
        <w:numPr>
          <w:ilvl w:val="1"/>
          <w:numId w:val="2"/>
        </w:numPr>
        <w:tabs>
          <w:tab w:val="left" w:pos="426"/>
        </w:tabs>
        <w:spacing w:after="120" w:line="276" w:lineRule="auto"/>
        <w:ind w:left="425" w:hanging="425"/>
        <w:jc w:val="both"/>
        <w:rPr>
          <w:rFonts w:ascii="Segoe UI" w:hAnsi="Segoe UI" w:cs="Segoe UI"/>
          <w:sz w:val="22"/>
          <w:szCs w:val="22"/>
        </w:rPr>
      </w:pPr>
      <w:r w:rsidRPr="00CD5FBB">
        <w:rPr>
          <w:rFonts w:ascii="Segoe UI" w:hAnsi="Segoe UI" w:cs="Segoe UI"/>
          <w:sz w:val="22"/>
          <w:szCs w:val="22"/>
        </w:rPr>
        <w:t>Platnost ceny</w:t>
      </w:r>
    </w:p>
    <w:p w14:paraId="64AA6D71" w14:textId="77777777" w:rsidR="008C1079" w:rsidRDefault="00145EDE" w:rsidP="000B2143">
      <w:pPr>
        <w:pStyle w:val="Odstavecseseznamem"/>
        <w:keepNext/>
        <w:numPr>
          <w:ilvl w:val="0"/>
          <w:numId w:val="22"/>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Celková</w:t>
      </w:r>
      <w:r w:rsidR="00C821E8" w:rsidRPr="008C1079">
        <w:rPr>
          <w:rFonts w:ascii="Segoe UI" w:hAnsi="Segoe UI" w:cs="Segoe UI"/>
          <w:sz w:val="22"/>
          <w:szCs w:val="22"/>
        </w:rPr>
        <w:t xml:space="preserve"> cena obsahuje </w:t>
      </w:r>
      <w:r w:rsidR="00326701" w:rsidRPr="008C1079">
        <w:rPr>
          <w:rFonts w:ascii="Segoe UI" w:hAnsi="Segoe UI" w:cs="Segoe UI"/>
          <w:sz w:val="22"/>
          <w:szCs w:val="22"/>
        </w:rPr>
        <w:t xml:space="preserve">i předpokládané náklady vzniklé vývojem cen a </w:t>
      </w:r>
      <w:r w:rsidR="00C821E8" w:rsidRPr="008C1079">
        <w:rPr>
          <w:rFonts w:ascii="Segoe UI" w:hAnsi="Segoe UI" w:cs="Segoe UI"/>
          <w:sz w:val="22"/>
          <w:szCs w:val="22"/>
        </w:rPr>
        <w:t xml:space="preserve">je platná </w:t>
      </w:r>
      <w:r w:rsidR="00676713" w:rsidRPr="008C1079">
        <w:rPr>
          <w:rFonts w:ascii="Segoe UI" w:hAnsi="Segoe UI" w:cs="Segoe UI"/>
          <w:sz w:val="22"/>
          <w:szCs w:val="22"/>
        </w:rPr>
        <w:br/>
      </w:r>
      <w:r w:rsidR="00326701" w:rsidRPr="008C1079">
        <w:rPr>
          <w:rFonts w:ascii="Segoe UI" w:hAnsi="Segoe UI" w:cs="Segoe UI"/>
          <w:sz w:val="22"/>
          <w:szCs w:val="22"/>
        </w:rPr>
        <w:t xml:space="preserve">až do doby předání a převzetí plnění předmětu </w:t>
      </w:r>
      <w:r w:rsidR="00627A19" w:rsidRPr="008C1079">
        <w:rPr>
          <w:rFonts w:ascii="Segoe UI" w:hAnsi="Segoe UI" w:cs="Segoe UI"/>
          <w:sz w:val="22"/>
          <w:szCs w:val="22"/>
        </w:rPr>
        <w:t>Smlouvy</w:t>
      </w:r>
      <w:r w:rsidR="00326701" w:rsidRPr="008C1079">
        <w:rPr>
          <w:rFonts w:ascii="Segoe UI" w:hAnsi="Segoe UI" w:cs="Segoe UI"/>
          <w:sz w:val="22"/>
          <w:szCs w:val="22"/>
        </w:rPr>
        <w:t xml:space="preserve"> vyjma případu, </w:t>
      </w:r>
      <w:r w:rsidR="00676713" w:rsidRPr="008C1079">
        <w:rPr>
          <w:rFonts w:ascii="Segoe UI" w:hAnsi="Segoe UI" w:cs="Segoe UI"/>
          <w:sz w:val="22"/>
          <w:szCs w:val="22"/>
        </w:rPr>
        <w:br/>
      </w:r>
      <w:r w:rsidR="00326701" w:rsidRPr="008C1079">
        <w:rPr>
          <w:rFonts w:ascii="Segoe UI" w:hAnsi="Segoe UI" w:cs="Segoe UI"/>
          <w:sz w:val="22"/>
          <w:szCs w:val="22"/>
        </w:rPr>
        <w:lastRenderedPageBreak/>
        <w:t>kdy v</w:t>
      </w:r>
      <w:r w:rsidR="00BB127B" w:rsidRPr="008C1079">
        <w:rPr>
          <w:rFonts w:ascii="Segoe UI" w:hAnsi="Segoe UI" w:cs="Segoe UI"/>
          <w:sz w:val="22"/>
          <w:szCs w:val="22"/>
        </w:rPr>
        <w:t> </w:t>
      </w:r>
      <w:r w:rsidR="00326701" w:rsidRPr="008C1079">
        <w:rPr>
          <w:rFonts w:ascii="Segoe UI" w:hAnsi="Segoe UI" w:cs="Segoe UI"/>
          <w:sz w:val="22"/>
          <w:szCs w:val="22"/>
        </w:rPr>
        <w:t xml:space="preserve">průběhu plnění předmětu </w:t>
      </w:r>
      <w:r w:rsidR="00627A19" w:rsidRPr="008C1079">
        <w:rPr>
          <w:rFonts w:ascii="Segoe UI" w:hAnsi="Segoe UI" w:cs="Segoe UI"/>
          <w:sz w:val="22"/>
          <w:szCs w:val="22"/>
        </w:rPr>
        <w:t>Smlouvy</w:t>
      </w:r>
      <w:r w:rsidR="001D2614" w:rsidRPr="008C1079">
        <w:rPr>
          <w:rFonts w:ascii="Segoe UI" w:hAnsi="Segoe UI" w:cs="Segoe UI"/>
          <w:sz w:val="22"/>
          <w:szCs w:val="22"/>
        </w:rPr>
        <w:t xml:space="preserve"> dojde ke změně sazeb DPH</w:t>
      </w:r>
      <w:bookmarkStart w:id="40" w:name="_Hlk6401983"/>
      <w:r w:rsidR="000C0260" w:rsidRPr="008C1079">
        <w:rPr>
          <w:rFonts w:ascii="Segoe UI" w:hAnsi="Segoe UI" w:cs="Segoe UI"/>
          <w:sz w:val="22"/>
          <w:szCs w:val="22"/>
        </w:rPr>
        <w:t xml:space="preserve"> </w:t>
      </w:r>
      <w:bookmarkStart w:id="41" w:name="_Hlk14782813"/>
      <w:r w:rsidR="000C0260" w:rsidRPr="008C1079">
        <w:rPr>
          <w:rFonts w:ascii="Segoe UI" w:hAnsi="Segoe UI" w:cs="Segoe UI"/>
          <w:sz w:val="22"/>
          <w:szCs w:val="22"/>
        </w:rPr>
        <w:t>či ke změně v</w:t>
      </w:r>
      <w:r w:rsidR="00BB127B" w:rsidRPr="008C1079">
        <w:rPr>
          <w:rFonts w:ascii="Segoe UI" w:hAnsi="Segoe UI" w:cs="Segoe UI"/>
          <w:sz w:val="22"/>
          <w:szCs w:val="22"/>
        </w:rPr>
        <w:t> </w:t>
      </w:r>
      <w:r w:rsidR="000C0260" w:rsidRPr="008C1079">
        <w:rPr>
          <w:rFonts w:ascii="Segoe UI" w:hAnsi="Segoe UI" w:cs="Segoe UI"/>
          <w:sz w:val="22"/>
          <w:szCs w:val="22"/>
        </w:rPr>
        <w:t>oblasti přenesen</w:t>
      </w:r>
      <w:r w:rsidR="009A2B7B" w:rsidRPr="008C1079">
        <w:rPr>
          <w:rFonts w:ascii="Segoe UI" w:hAnsi="Segoe UI" w:cs="Segoe UI"/>
          <w:sz w:val="22"/>
          <w:szCs w:val="22"/>
        </w:rPr>
        <w:t>í</w:t>
      </w:r>
      <w:r w:rsidR="000C0260" w:rsidRPr="008C1079">
        <w:rPr>
          <w:rFonts w:ascii="Segoe UI" w:hAnsi="Segoe UI" w:cs="Segoe UI"/>
          <w:sz w:val="22"/>
          <w:szCs w:val="22"/>
        </w:rPr>
        <w:t xml:space="preserve"> daňové povinnosti</w:t>
      </w:r>
      <w:bookmarkEnd w:id="40"/>
      <w:bookmarkEnd w:id="41"/>
      <w:r w:rsidR="001D2614" w:rsidRPr="008C1079">
        <w:rPr>
          <w:rFonts w:ascii="Segoe UI" w:hAnsi="Segoe UI" w:cs="Segoe UI"/>
          <w:sz w:val="22"/>
          <w:szCs w:val="22"/>
        </w:rPr>
        <w:t>;</w:t>
      </w:r>
    </w:p>
    <w:p w14:paraId="165EA88C" w14:textId="77777777" w:rsidR="008C1079" w:rsidRDefault="00326701" w:rsidP="000B2143">
      <w:pPr>
        <w:pStyle w:val="Odstavecseseznamem"/>
        <w:keepNext/>
        <w:numPr>
          <w:ilvl w:val="0"/>
          <w:numId w:val="22"/>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Jednotkové ceny bez DPH uvedené v</w:t>
      </w:r>
      <w:r w:rsidR="00BB127B" w:rsidRPr="008C1079">
        <w:rPr>
          <w:rFonts w:ascii="Segoe UI" w:hAnsi="Segoe UI" w:cs="Segoe UI"/>
          <w:sz w:val="22"/>
          <w:szCs w:val="22"/>
        </w:rPr>
        <w:t> </w:t>
      </w:r>
      <w:r w:rsidRPr="008C1079">
        <w:rPr>
          <w:rFonts w:ascii="Segoe UI" w:hAnsi="Segoe UI" w:cs="Segoe UI"/>
          <w:sz w:val="22"/>
          <w:szCs w:val="22"/>
        </w:rPr>
        <w:t xml:space="preserve">oceněném </w:t>
      </w:r>
      <w:r w:rsidR="000032AE" w:rsidRPr="008C1079">
        <w:rPr>
          <w:rFonts w:ascii="Segoe UI" w:hAnsi="Segoe UI" w:cs="Segoe UI"/>
          <w:sz w:val="22"/>
          <w:szCs w:val="22"/>
        </w:rPr>
        <w:t>soupisu prací</w:t>
      </w:r>
      <w:r w:rsidRPr="008C1079">
        <w:rPr>
          <w:rFonts w:ascii="Segoe UI" w:hAnsi="Segoe UI" w:cs="Segoe UI"/>
          <w:sz w:val="22"/>
          <w:szCs w:val="22"/>
        </w:rPr>
        <w:t xml:space="preserve"> jsou ceny pevné </w:t>
      </w:r>
      <w:r w:rsidR="00676713" w:rsidRPr="008C1079">
        <w:rPr>
          <w:rFonts w:ascii="Segoe UI" w:hAnsi="Segoe UI" w:cs="Segoe UI"/>
          <w:sz w:val="22"/>
          <w:szCs w:val="22"/>
        </w:rPr>
        <w:br/>
      </w:r>
      <w:r w:rsidRPr="008C1079">
        <w:rPr>
          <w:rFonts w:ascii="Segoe UI" w:hAnsi="Segoe UI" w:cs="Segoe UI"/>
          <w:sz w:val="22"/>
          <w:szCs w:val="22"/>
        </w:rPr>
        <w:t>po celou dobu vý</w:t>
      </w:r>
      <w:r w:rsidR="008B43C7" w:rsidRPr="008C1079">
        <w:rPr>
          <w:rFonts w:ascii="Segoe UI" w:hAnsi="Segoe UI" w:cs="Segoe UI"/>
          <w:sz w:val="22"/>
          <w:szCs w:val="22"/>
        </w:rPr>
        <w:t>s</w:t>
      </w:r>
      <w:r w:rsidR="00D51B30" w:rsidRPr="008C1079">
        <w:rPr>
          <w:rFonts w:ascii="Segoe UI" w:hAnsi="Segoe UI" w:cs="Segoe UI"/>
          <w:sz w:val="22"/>
          <w:szCs w:val="22"/>
        </w:rPr>
        <w:t>tavby</w:t>
      </w:r>
      <w:r w:rsidRPr="008C1079">
        <w:rPr>
          <w:rFonts w:ascii="Segoe UI" w:hAnsi="Segoe UI" w:cs="Segoe UI"/>
          <w:sz w:val="22"/>
          <w:szCs w:val="22"/>
        </w:rPr>
        <w:t xml:space="preserve">, až do termínu dokončení </w:t>
      </w:r>
      <w:r w:rsidR="00D51B30" w:rsidRPr="008C1079">
        <w:rPr>
          <w:rFonts w:ascii="Segoe UI" w:hAnsi="Segoe UI" w:cs="Segoe UI"/>
          <w:sz w:val="22"/>
          <w:szCs w:val="22"/>
        </w:rPr>
        <w:t>Stavby</w:t>
      </w:r>
      <w:r w:rsidRPr="008C1079">
        <w:rPr>
          <w:rFonts w:ascii="Segoe UI" w:hAnsi="Segoe UI" w:cs="Segoe UI"/>
          <w:sz w:val="22"/>
          <w:szCs w:val="22"/>
        </w:rPr>
        <w:t xml:space="preserve"> a jeho předání a p</w:t>
      </w:r>
      <w:r w:rsidR="001D2614" w:rsidRPr="008C1079">
        <w:rPr>
          <w:rFonts w:ascii="Segoe UI" w:hAnsi="Segoe UI" w:cs="Segoe UI"/>
          <w:sz w:val="22"/>
          <w:szCs w:val="22"/>
        </w:rPr>
        <w:t xml:space="preserve">řevzetí plnění předmětu </w:t>
      </w:r>
      <w:r w:rsidR="00627A19" w:rsidRPr="008C1079">
        <w:rPr>
          <w:rFonts w:ascii="Segoe UI" w:hAnsi="Segoe UI" w:cs="Segoe UI"/>
          <w:sz w:val="22"/>
          <w:szCs w:val="22"/>
        </w:rPr>
        <w:t>Smlouvy</w:t>
      </w:r>
      <w:r w:rsidR="001D2614" w:rsidRPr="008C1079">
        <w:rPr>
          <w:rFonts w:ascii="Segoe UI" w:hAnsi="Segoe UI" w:cs="Segoe UI"/>
          <w:sz w:val="22"/>
          <w:szCs w:val="22"/>
        </w:rPr>
        <w:t>;</w:t>
      </w:r>
    </w:p>
    <w:p w14:paraId="439C1162" w14:textId="77777777" w:rsidR="008C1079" w:rsidRDefault="00326701" w:rsidP="000B2143">
      <w:pPr>
        <w:pStyle w:val="Odstavecseseznamem"/>
        <w:keepNext/>
        <w:numPr>
          <w:ilvl w:val="0"/>
          <w:numId w:val="22"/>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Položkové ceny uvedené v</w:t>
      </w:r>
      <w:r w:rsidR="00BB127B" w:rsidRPr="008C1079">
        <w:rPr>
          <w:rFonts w:ascii="Segoe UI" w:hAnsi="Segoe UI" w:cs="Segoe UI"/>
          <w:sz w:val="22"/>
          <w:szCs w:val="22"/>
        </w:rPr>
        <w:t> </w:t>
      </w:r>
      <w:r w:rsidRPr="008C1079">
        <w:rPr>
          <w:rFonts w:ascii="Segoe UI" w:hAnsi="Segoe UI" w:cs="Segoe UI"/>
          <w:sz w:val="22"/>
          <w:szCs w:val="22"/>
        </w:rPr>
        <w:t xml:space="preserve">oceněném </w:t>
      </w:r>
      <w:r w:rsidR="000032AE" w:rsidRPr="008C1079">
        <w:rPr>
          <w:rFonts w:ascii="Segoe UI" w:hAnsi="Segoe UI" w:cs="Segoe UI"/>
          <w:sz w:val="22"/>
          <w:szCs w:val="22"/>
        </w:rPr>
        <w:t>soupisu prací</w:t>
      </w:r>
      <w:r w:rsidRPr="008C1079">
        <w:rPr>
          <w:rFonts w:ascii="Segoe UI" w:hAnsi="Segoe UI" w:cs="Segoe UI"/>
          <w:sz w:val="22"/>
          <w:szCs w:val="22"/>
        </w:rPr>
        <w:t xml:space="preserve"> jsou závazné. Položkové ceny slouží k</w:t>
      </w:r>
      <w:r w:rsidR="00BB127B" w:rsidRPr="008C1079">
        <w:rPr>
          <w:rFonts w:ascii="Segoe UI" w:hAnsi="Segoe UI" w:cs="Segoe UI"/>
          <w:sz w:val="22"/>
          <w:szCs w:val="22"/>
        </w:rPr>
        <w:t> </w:t>
      </w:r>
      <w:r w:rsidRPr="008C1079">
        <w:rPr>
          <w:rFonts w:ascii="Segoe UI" w:hAnsi="Segoe UI" w:cs="Segoe UI"/>
          <w:sz w:val="22"/>
          <w:szCs w:val="22"/>
        </w:rPr>
        <w:t xml:space="preserve">prokazování finančního objemu skutečně provedených prací za příslušné období (jako podklad pro fakturaci) a dále pro ocenění případných nepředvídaných prací rozšiřujících rozsah </w:t>
      </w:r>
      <w:r w:rsidR="00D51B30" w:rsidRPr="008C1079">
        <w:rPr>
          <w:rFonts w:ascii="Segoe UI" w:hAnsi="Segoe UI" w:cs="Segoe UI"/>
          <w:sz w:val="22"/>
          <w:szCs w:val="22"/>
        </w:rPr>
        <w:t>Stavby</w:t>
      </w:r>
      <w:r w:rsidRPr="008C1079">
        <w:rPr>
          <w:rFonts w:ascii="Segoe UI" w:hAnsi="Segoe UI" w:cs="Segoe UI"/>
          <w:sz w:val="22"/>
          <w:szCs w:val="22"/>
        </w:rPr>
        <w:t xml:space="preserve"> oproti rozsahu </w:t>
      </w:r>
      <w:r w:rsidR="00D51B30" w:rsidRPr="008C1079">
        <w:rPr>
          <w:rFonts w:ascii="Segoe UI" w:hAnsi="Segoe UI" w:cs="Segoe UI"/>
          <w:sz w:val="22"/>
          <w:szCs w:val="22"/>
        </w:rPr>
        <w:t>Stavby</w:t>
      </w:r>
      <w:r w:rsidR="001D2614" w:rsidRPr="008C1079">
        <w:rPr>
          <w:rFonts w:ascii="Segoe UI" w:hAnsi="Segoe UI" w:cs="Segoe UI"/>
          <w:sz w:val="22"/>
          <w:szCs w:val="22"/>
        </w:rPr>
        <w:t xml:space="preserve"> podle této </w:t>
      </w:r>
      <w:r w:rsidR="00627A19" w:rsidRPr="008C1079">
        <w:rPr>
          <w:rFonts w:ascii="Segoe UI" w:hAnsi="Segoe UI" w:cs="Segoe UI"/>
          <w:sz w:val="22"/>
          <w:szCs w:val="22"/>
        </w:rPr>
        <w:t>Smlouvy</w:t>
      </w:r>
      <w:r w:rsidR="001D2614" w:rsidRPr="008C1079">
        <w:rPr>
          <w:rFonts w:ascii="Segoe UI" w:hAnsi="Segoe UI" w:cs="Segoe UI"/>
          <w:sz w:val="22"/>
          <w:szCs w:val="22"/>
        </w:rPr>
        <w:t>;</w:t>
      </w:r>
    </w:p>
    <w:p w14:paraId="410A5C89" w14:textId="5553C068" w:rsidR="0037763D" w:rsidRPr="008C1079" w:rsidRDefault="00BE2007" w:rsidP="000B2143">
      <w:pPr>
        <w:pStyle w:val="Odstavecseseznamem"/>
        <w:keepNext/>
        <w:numPr>
          <w:ilvl w:val="0"/>
          <w:numId w:val="22"/>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Zhotovitel</w:t>
      </w:r>
      <w:r w:rsidR="00326701" w:rsidRPr="008C1079">
        <w:rPr>
          <w:rFonts w:ascii="Segoe UI" w:hAnsi="Segoe UI" w:cs="Segoe UI"/>
          <w:sz w:val="22"/>
          <w:szCs w:val="22"/>
        </w:rPr>
        <w:t xml:space="preserve"> nemá právo domáhat se zvýšení </w:t>
      </w:r>
      <w:r w:rsidR="00816940" w:rsidRPr="008C1079">
        <w:rPr>
          <w:rFonts w:ascii="Segoe UI" w:hAnsi="Segoe UI" w:cs="Segoe UI"/>
          <w:sz w:val="22"/>
          <w:szCs w:val="22"/>
        </w:rPr>
        <w:t>S</w:t>
      </w:r>
      <w:r w:rsidR="00C821E8" w:rsidRPr="008C1079">
        <w:rPr>
          <w:rFonts w:ascii="Segoe UI" w:hAnsi="Segoe UI" w:cs="Segoe UI"/>
          <w:sz w:val="22"/>
          <w:szCs w:val="22"/>
        </w:rPr>
        <w:t xml:space="preserve">jednané </w:t>
      </w:r>
      <w:r w:rsidR="00326701" w:rsidRPr="008C1079">
        <w:rPr>
          <w:rFonts w:ascii="Segoe UI" w:hAnsi="Segoe UI" w:cs="Segoe UI"/>
          <w:sz w:val="22"/>
          <w:szCs w:val="22"/>
        </w:rPr>
        <w:t>cen</w:t>
      </w:r>
      <w:r w:rsidR="00C821E8" w:rsidRPr="008C1079">
        <w:rPr>
          <w:rFonts w:ascii="Segoe UI" w:hAnsi="Segoe UI" w:cs="Segoe UI"/>
          <w:sz w:val="22"/>
          <w:szCs w:val="22"/>
        </w:rPr>
        <w:t>y</w:t>
      </w:r>
      <w:r w:rsidR="00326701" w:rsidRPr="008C1079">
        <w:rPr>
          <w:rFonts w:ascii="Segoe UI" w:hAnsi="Segoe UI" w:cs="Segoe UI"/>
          <w:sz w:val="22"/>
          <w:szCs w:val="22"/>
        </w:rPr>
        <w:t xml:space="preserve"> z</w:t>
      </w:r>
      <w:r w:rsidR="00BB127B" w:rsidRPr="008C1079">
        <w:rPr>
          <w:rFonts w:ascii="Segoe UI" w:hAnsi="Segoe UI" w:cs="Segoe UI"/>
          <w:sz w:val="22"/>
          <w:szCs w:val="22"/>
        </w:rPr>
        <w:t> </w:t>
      </w:r>
      <w:r w:rsidR="00326701" w:rsidRPr="008C1079">
        <w:rPr>
          <w:rFonts w:ascii="Segoe UI" w:hAnsi="Segoe UI" w:cs="Segoe UI"/>
          <w:sz w:val="22"/>
          <w:szCs w:val="22"/>
        </w:rPr>
        <w:t xml:space="preserve">důvodů chyb </w:t>
      </w:r>
      <w:r w:rsidR="008C1079">
        <w:rPr>
          <w:rFonts w:ascii="Segoe UI" w:hAnsi="Segoe UI" w:cs="Segoe UI"/>
          <w:sz w:val="22"/>
          <w:szCs w:val="22"/>
        </w:rPr>
        <w:br/>
      </w:r>
      <w:r w:rsidR="00326701" w:rsidRPr="008C1079">
        <w:rPr>
          <w:rFonts w:ascii="Segoe UI" w:hAnsi="Segoe UI" w:cs="Segoe UI"/>
          <w:sz w:val="22"/>
          <w:szCs w:val="22"/>
        </w:rPr>
        <w:t>nebo nedostatků v</w:t>
      </w:r>
      <w:r w:rsidR="00BB127B" w:rsidRPr="008C1079">
        <w:rPr>
          <w:rFonts w:ascii="Segoe UI" w:hAnsi="Segoe UI" w:cs="Segoe UI"/>
          <w:sz w:val="22"/>
          <w:szCs w:val="22"/>
        </w:rPr>
        <w:t> </w:t>
      </w:r>
      <w:r w:rsidR="00326701" w:rsidRPr="008C1079">
        <w:rPr>
          <w:rFonts w:ascii="Segoe UI" w:hAnsi="Segoe UI" w:cs="Segoe UI"/>
          <w:sz w:val="22"/>
          <w:szCs w:val="22"/>
        </w:rPr>
        <w:t xml:space="preserve">položkových cenách oceněného </w:t>
      </w:r>
      <w:r w:rsidR="00856543" w:rsidRPr="008C1079">
        <w:rPr>
          <w:rFonts w:ascii="Segoe UI" w:hAnsi="Segoe UI" w:cs="Segoe UI"/>
          <w:sz w:val="22"/>
          <w:szCs w:val="22"/>
        </w:rPr>
        <w:t>soupisu prací</w:t>
      </w:r>
      <w:r w:rsidR="00A502E0" w:rsidRPr="008C1079">
        <w:rPr>
          <w:rFonts w:ascii="Segoe UI" w:hAnsi="Segoe UI" w:cs="Segoe UI"/>
          <w:sz w:val="22"/>
          <w:szCs w:val="22"/>
        </w:rPr>
        <w:t>.</w:t>
      </w:r>
    </w:p>
    <w:p w14:paraId="40243C0E" w14:textId="77777777" w:rsidR="008C1079" w:rsidRDefault="00141C96"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Pr>
          <w:rFonts w:ascii="Segoe UI" w:hAnsi="Segoe UI" w:cs="Segoe UI"/>
          <w:sz w:val="22"/>
          <w:szCs w:val="22"/>
        </w:rPr>
        <w:t>Celková</w:t>
      </w:r>
      <w:r w:rsidR="00326701" w:rsidRPr="00CD5FBB">
        <w:rPr>
          <w:rFonts w:ascii="Segoe UI" w:hAnsi="Segoe UI" w:cs="Segoe UI"/>
          <w:sz w:val="22"/>
          <w:szCs w:val="22"/>
        </w:rPr>
        <w:t xml:space="preserve"> cen</w:t>
      </w:r>
      <w:r w:rsidR="00816940" w:rsidRPr="00CD5FBB">
        <w:rPr>
          <w:rFonts w:ascii="Segoe UI" w:hAnsi="Segoe UI" w:cs="Segoe UI"/>
          <w:sz w:val="22"/>
          <w:szCs w:val="22"/>
        </w:rPr>
        <w:t>a</w:t>
      </w:r>
      <w:r w:rsidR="00326701" w:rsidRPr="00CD5FBB">
        <w:rPr>
          <w:rFonts w:ascii="Segoe UI" w:hAnsi="Segoe UI" w:cs="Segoe UI"/>
          <w:sz w:val="22"/>
          <w:szCs w:val="22"/>
        </w:rPr>
        <w:t xml:space="preserve"> </w:t>
      </w:r>
      <w:r w:rsidR="00816940" w:rsidRPr="00CD5FBB">
        <w:rPr>
          <w:rFonts w:ascii="Segoe UI" w:hAnsi="Segoe UI" w:cs="Segoe UI"/>
          <w:sz w:val="22"/>
          <w:szCs w:val="22"/>
        </w:rPr>
        <w:t xml:space="preserve">může </w:t>
      </w:r>
      <w:r w:rsidR="00326701" w:rsidRPr="00CD5FBB">
        <w:rPr>
          <w:rFonts w:ascii="Segoe UI" w:hAnsi="Segoe UI" w:cs="Segoe UI"/>
          <w:sz w:val="22"/>
          <w:szCs w:val="22"/>
        </w:rPr>
        <w:t>být změněn</w:t>
      </w:r>
      <w:r w:rsidR="00816940" w:rsidRPr="00CD5FBB">
        <w:rPr>
          <w:rFonts w:ascii="Segoe UI" w:hAnsi="Segoe UI" w:cs="Segoe UI"/>
          <w:sz w:val="22"/>
          <w:szCs w:val="22"/>
        </w:rPr>
        <w:t>a</w:t>
      </w:r>
      <w:r w:rsidR="00326701" w:rsidRPr="00CD5FBB">
        <w:rPr>
          <w:rFonts w:ascii="Segoe UI" w:hAnsi="Segoe UI" w:cs="Segoe UI"/>
          <w:sz w:val="22"/>
          <w:szCs w:val="22"/>
        </w:rPr>
        <w:t xml:space="preserve"> pouze:</w:t>
      </w:r>
    </w:p>
    <w:p w14:paraId="674CA6DB" w14:textId="1E451936" w:rsidR="008C1079" w:rsidRDefault="00326701" w:rsidP="000B2143">
      <w:pPr>
        <w:pStyle w:val="Odstavecseseznamem"/>
        <w:widowControl w:val="0"/>
        <w:numPr>
          <w:ilvl w:val="0"/>
          <w:numId w:val="23"/>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 xml:space="preserve">dohodou smluvních stran, pokud se </w:t>
      </w:r>
      <w:r w:rsidR="00BE2007" w:rsidRPr="008C1079">
        <w:rPr>
          <w:rFonts w:ascii="Segoe UI" w:hAnsi="Segoe UI" w:cs="Segoe UI"/>
          <w:sz w:val="22"/>
          <w:szCs w:val="22"/>
        </w:rPr>
        <w:t>Objednatel</w:t>
      </w:r>
      <w:r w:rsidRPr="008C1079">
        <w:rPr>
          <w:rFonts w:ascii="Segoe UI" w:hAnsi="Segoe UI" w:cs="Segoe UI"/>
          <w:sz w:val="22"/>
          <w:szCs w:val="22"/>
        </w:rPr>
        <w:t xml:space="preserve"> se </w:t>
      </w:r>
      <w:r w:rsidR="00BE2007" w:rsidRPr="008C1079">
        <w:rPr>
          <w:rFonts w:ascii="Segoe UI" w:hAnsi="Segoe UI" w:cs="Segoe UI"/>
          <w:sz w:val="22"/>
          <w:szCs w:val="22"/>
        </w:rPr>
        <w:t>Zhotovitel</w:t>
      </w:r>
      <w:r w:rsidRPr="008C1079">
        <w:rPr>
          <w:rFonts w:ascii="Segoe UI" w:hAnsi="Segoe UI" w:cs="Segoe UI"/>
          <w:sz w:val="22"/>
          <w:szCs w:val="22"/>
        </w:rPr>
        <w:t xml:space="preserve">em za dále sjednaných podmínek dohodnou na provedení i jiných prací nebo </w:t>
      </w:r>
      <w:r w:rsidR="00141C96" w:rsidRPr="008C1079">
        <w:rPr>
          <w:rFonts w:ascii="Segoe UI" w:hAnsi="Segoe UI" w:cs="Segoe UI"/>
          <w:sz w:val="22"/>
          <w:szCs w:val="22"/>
        </w:rPr>
        <w:t>dodávek</w:t>
      </w:r>
      <w:r w:rsidRPr="008C1079">
        <w:rPr>
          <w:rFonts w:ascii="Segoe UI" w:hAnsi="Segoe UI" w:cs="Segoe UI"/>
          <w:sz w:val="22"/>
          <w:szCs w:val="22"/>
        </w:rPr>
        <w:t xml:space="preserve"> než těch, které byly obsahem </w:t>
      </w:r>
      <w:r w:rsidR="0087426E" w:rsidRPr="008C1079">
        <w:rPr>
          <w:rFonts w:ascii="Segoe UI" w:hAnsi="Segoe UI" w:cs="Segoe UI"/>
          <w:sz w:val="22"/>
          <w:szCs w:val="22"/>
        </w:rPr>
        <w:t xml:space="preserve">Projektové dokumentace </w:t>
      </w:r>
      <w:r w:rsidRPr="008C1079">
        <w:rPr>
          <w:rFonts w:ascii="Segoe UI" w:hAnsi="Segoe UI" w:cs="Segoe UI"/>
          <w:sz w:val="22"/>
          <w:szCs w:val="22"/>
        </w:rPr>
        <w:t xml:space="preserve">a </w:t>
      </w:r>
      <w:r w:rsidR="00856543" w:rsidRPr="008C1079">
        <w:rPr>
          <w:rFonts w:ascii="Segoe UI" w:hAnsi="Segoe UI" w:cs="Segoe UI"/>
          <w:sz w:val="22"/>
          <w:szCs w:val="22"/>
        </w:rPr>
        <w:t>soupisu prací</w:t>
      </w:r>
      <w:r w:rsidRPr="008C1079">
        <w:rPr>
          <w:rFonts w:ascii="Segoe UI" w:hAnsi="Segoe UI" w:cs="Segoe UI"/>
          <w:sz w:val="22"/>
          <w:szCs w:val="22"/>
        </w:rPr>
        <w:t xml:space="preserve"> nebo na vyloučení některé práce nebo dodávky z</w:t>
      </w:r>
      <w:r w:rsidR="00BB127B" w:rsidRPr="008C1079">
        <w:rPr>
          <w:rFonts w:ascii="Segoe UI" w:hAnsi="Segoe UI" w:cs="Segoe UI"/>
          <w:sz w:val="22"/>
          <w:szCs w:val="22"/>
        </w:rPr>
        <w:t> </w:t>
      </w:r>
      <w:r w:rsidRPr="008C1079">
        <w:rPr>
          <w:rFonts w:ascii="Segoe UI" w:hAnsi="Segoe UI" w:cs="Segoe UI"/>
          <w:sz w:val="22"/>
          <w:szCs w:val="22"/>
        </w:rPr>
        <w:t>předmětu plnění</w:t>
      </w:r>
      <w:r w:rsidR="00BD535C" w:rsidRPr="008C1079">
        <w:rPr>
          <w:rFonts w:ascii="Segoe UI" w:hAnsi="Segoe UI" w:cs="Segoe UI"/>
          <w:color w:val="000000"/>
          <w:sz w:val="22"/>
          <w:szCs w:val="22"/>
        </w:rPr>
        <w:t>, a v</w:t>
      </w:r>
      <w:r w:rsidR="00BB127B" w:rsidRPr="008C1079">
        <w:rPr>
          <w:rFonts w:ascii="Segoe UI" w:hAnsi="Segoe UI" w:cs="Segoe UI"/>
          <w:color w:val="000000"/>
          <w:sz w:val="22"/>
          <w:szCs w:val="22"/>
        </w:rPr>
        <w:t> </w:t>
      </w:r>
      <w:r w:rsidR="00BD535C" w:rsidRPr="008C1079">
        <w:rPr>
          <w:rFonts w:ascii="Segoe UI" w:hAnsi="Segoe UI" w:cs="Segoe UI"/>
          <w:color w:val="000000"/>
          <w:sz w:val="22"/>
          <w:szCs w:val="22"/>
        </w:rPr>
        <w:t>souladu se ZZVZ</w:t>
      </w:r>
      <w:r w:rsidRPr="008C1079">
        <w:rPr>
          <w:rFonts w:ascii="Segoe UI" w:hAnsi="Segoe UI" w:cs="Segoe UI"/>
          <w:sz w:val="22"/>
          <w:szCs w:val="22"/>
        </w:rPr>
        <w:t>;</w:t>
      </w:r>
    </w:p>
    <w:p w14:paraId="75AE063E" w14:textId="6D8DBF1C" w:rsidR="008C1079" w:rsidRDefault="00326701" w:rsidP="000B2143">
      <w:pPr>
        <w:pStyle w:val="Odstavecseseznamem"/>
        <w:widowControl w:val="0"/>
        <w:numPr>
          <w:ilvl w:val="0"/>
          <w:numId w:val="23"/>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 xml:space="preserve">dohodou smluvních stran, pokud se </w:t>
      </w:r>
      <w:r w:rsidR="00BE2007" w:rsidRPr="008C1079">
        <w:rPr>
          <w:rFonts w:ascii="Segoe UI" w:hAnsi="Segoe UI" w:cs="Segoe UI"/>
          <w:sz w:val="22"/>
          <w:szCs w:val="22"/>
        </w:rPr>
        <w:t>Objednatel</w:t>
      </w:r>
      <w:r w:rsidRPr="008C1079">
        <w:rPr>
          <w:rFonts w:ascii="Segoe UI" w:hAnsi="Segoe UI" w:cs="Segoe UI"/>
          <w:sz w:val="22"/>
          <w:szCs w:val="22"/>
        </w:rPr>
        <w:t xml:space="preserve"> se </w:t>
      </w:r>
      <w:r w:rsidR="00BE2007" w:rsidRPr="008C1079">
        <w:rPr>
          <w:rFonts w:ascii="Segoe UI" w:hAnsi="Segoe UI" w:cs="Segoe UI"/>
          <w:sz w:val="22"/>
          <w:szCs w:val="22"/>
        </w:rPr>
        <w:t>Zhotovitel</w:t>
      </w:r>
      <w:r w:rsidRPr="008C1079">
        <w:rPr>
          <w:rFonts w:ascii="Segoe UI" w:hAnsi="Segoe UI" w:cs="Segoe UI"/>
          <w:sz w:val="22"/>
          <w:szCs w:val="22"/>
        </w:rPr>
        <w:t xml:space="preserve">em dohodnou na jiné kvalitě nebo druhu dodávek spojených se zhotovením </w:t>
      </w:r>
      <w:r w:rsidR="00D51B30" w:rsidRPr="008C1079">
        <w:rPr>
          <w:rFonts w:ascii="Segoe UI" w:hAnsi="Segoe UI" w:cs="Segoe UI"/>
          <w:sz w:val="22"/>
          <w:szCs w:val="22"/>
        </w:rPr>
        <w:t>Stavby</w:t>
      </w:r>
      <w:r w:rsidR="00AD4AA8" w:rsidRPr="008C1079">
        <w:rPr>
          <w:rFonts w:ascii="Segoe UI" w:hAnsi="Segoe UI" w:cs="Segoe UI"/>
          <w:sz w:val="22"/>
          <w:szCs w:val="22"/>
        </w:rPr>
        <w:t xml:space="preserve"> dle této </w:t>
      </w:r>
      <w:r w:rsidR="00627A19" w:rsidRPr="008C1079">
        <w:rPr>
          <w:rFonts w:ascii="Segoe UI" w:hAnsi="Segoe UI" w:cs="Segoe UI"/>
          <w:sz w:val="22"/>
          <w:szCs w:val="22"/>
        </w:rPr>
        <w:t>Smlouvy</w:t>
      </w:r>
      <w:r w:rsidRPr="008C1079">
        <w:rPr>
          <w:rFonts w:ascii="Segoe UI" w:hAnsi="Segoe UI" w:cs="Segoe UI"/>
          <w:sz w:val="22"/>
          <w:szCs w:val="22"/>
        </w:rPr>
        <w:t xml:space="preserve"> </w:t>
      </w:r>
      <w:r w:rsidR="000B2143">
        <w:rPr>
          <w:rFonts w:ascii="Segoe UI" w:hAnsi="Segoe UI" w:cs="Segoe UI"/>
          <w:sz w:val="22"/>
          <w:szCs w:val="22"/>
        </w:rPr>
        <w:br/>
      </w:r>
      <w:r w:rsidRPr="008C1079">
        <w:rPr>
          <w:rFonts w:ascii="Segoe UI" w:hAnsi="Segoe UI" w:cs="Segoe UI"/>
          <w:sz w:val="22"/>
          <w:szCs w:val="22"/>
        </w:rPr>
        <w:t>než t</w:t>
      </w:r>
      <w:r w:rsidR="006478E8" w:rsidRPr="008C1079">
        <w:rPr>
          <w:rFonts w:ascii="Segoe UI" w:hAnsi="Segoe UI" w:cs="Segoe UI"/>
          <w:sz w:val="22"/>
          <w:szCs w:val="22"/>
        </w:rPr>
        <w:t>é</w:t>
      </w:r>
      <w:r w:rsidRPr="008C1079">
        <w:rPr>
          <w:rFonts w:ascii="Segoe UI" w:hAnsi="Segoe UI" w:cs="Segoe UI"/>
          <w:sz w:val="22"/>
          <w:szCs w:val="22"/>
        </w:rPr>
        <w:t>, která vyplývá z</w:t>
      </w:r>
      <w:r w:rsidR="00BB127B" w:rsidRPr="008C1079">
        <w:rPr>
          <w:rFonts w:ascii="Segoe UI" w:hAnsi="Segoe UI" w:cs="Segoe UI"/>
          <w:sz w:val="22"/>
          <w:szCs w:val="22"/>
        </w:rPr>
        <w:t> </w:t>
      </w:r>
      <w:r w:rsidRPr="008C1079">
        <w:rPr>
          <w:rFonts w:ascii="Segoe UI" w:hAnsi="Segoe UI" w:cs="Segoe UI"/>
          <w:sz w:val="22"/>
          <w:szCs w:val="22"/>
        </w:rPr>
        <w:t xml:space="preserve">této </w:t>
      </w:r>
      <w:r w:rsidR="00627A19" w:rsidRPr="008C1079">
        <w:rPr>
          <w:rFonts w:ascii="Segoe UI" w:hAnsi="Segoe UI" w:cs="Segoe UI"/>
          <w:sz w:val="22"/>
          <w:szCs w:val="22"/>
        </w:rPr>
        <w:t>Smlouvy</w:t>
      </w:r>
      <w:r w:rsidR="00BD535C" w:rsidRPr="008C1079">
        <w:rPr>
          <w:rFonts w:ascii="Segoe UI" w:hAnsi="Segoe UI" w:cs="Segoe UI"/>
          <w:color w:val="000000"/>
          <w:sz w:val="22"/>
          <w:szCs w:val="22"/>
        </w:rPr>
        <w:t xml:space="preserve">, </w:t>
      </w:r>
      <w:r w:rsidR="00411F9F" w:rsidRPr="008C1079">
        <w:rPr>
          <w:rFonts w:ascii="Segoe UI" w:hAnsi="Segoe UI" w:cs="Segoe UI"/>
          <w:color w:val="000000"/>
          <w:sz w:val="22"/>
          <w:szCs w:val="22"/>
        </w:rPr>
        <w:t>a v</w:t>
      </w:r>
      <w:r w:rsidR="00BB127B" w:rsidRPr="008C1079">
        <w:rPr>
          <w:rFonts w:ascii="Segoe UI" w:hAnsi="Segoe UI" w:cs="Segoe UI"/>
          <w:color w:val="000000"/>
          <w:sz w:val="22"/>
          <w:szCs w:val="22"/>
        </w:rPr>
        <w:t> </w:t>
      </w:r>
      <w:r w:rsidR="00411F9F" w:rsidRPr="008C1079">
        <w:rPr>
          <w:rFonts w:ascii="Segoe UI" w:hAnsi="Segoe UI" w:cs="Segoe UI"/>
          <w:color w:val="000000"/>
          <w:sz w:val="22"/>
          <w:szCs w:val="22"/>
        </w:rPr>
        <w:t>souladu se ZZVZ</w:t>
      </w:r>
      <w:r w:rsidRPr="008C1079">
        <w:rPr>
          <w:rFonts w:ascii="Segoe UI" w:hAnsi="Segoe UI" w:cs="Segoe UI"/>
          <w:sz w:val="22"/>
          <w:szCs w:val="22"/>
        </w:rPr>
        <w:t>;</w:t>
      </w:r>
      <w:bookmarkStart w:id="42" w:name="_Hlk503436912"/>
    </w:p>
    <w:p w14:paraId="4528F62A" w14:textId="77777777" w:rsidR="008C1079" w:rsidRDefault="00DF26A0" w:rsidP="000B2143">
      <w:pPr>
        <w:pStyle w:val="Odstavecseseznamem"/>
        <w:widowControl w:val="0"/>
        <w:numPr>
          <w:ilvl w:val="0"/>
          <w:numId w:val="23"/>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 xml:space="preserve">dohodou smluvních stran, pokud se Objednatel se Zhotovitelem dohodnou </w:t>
      </w:r>
      <w:r w:rsidR="0094530F" w:rsidRPr="008C1079">
        <w:rPr>
          <w:rFonts w:ascii="Segoe UI" w:hAnsi="Segoe UI" w:cs="Segoe UI"/>
          <w:sz w:val="22"/>
          <w:szCs w:val="22"/>
        </w:rPr>
        <w:br/>
      </w:r>
      <w:r w:rsidRPr="008C1079">
        <w:rPr>
          <w:rFonts w:ascii="Segoe UI" w:hAnsi="Segoe UI" w:cs="Segoe UI"/>
          <w:sz w:val="22"/>
          <w:szCs w:val="22"/>
        </w:rPr>
        <w:t>na provádění zvláštních opatření z</w:t>
      </w:r>
      <w:r w:rsidR="00BB127B" w:rsidRPr="008C1079">
        <w:rPr>
          <w:rFonts w:ascii="Segoe UI" w:hAnsi="Segoe UI" w:cs="Segoe UI"/>
          <w:sz w:val="22"/>
          <w:szCs w:val="22"/>
        </w:rPr>
        <w:t> </w:t>
      </w:r>
      <w:r w:rsidRPr="008C1079">
        <w:rPr>
          <w:rFonts w:ascii="Segoe UI" w:hAnsi="Segoe UI" w:cs="Segoe UI"/>
          <w:sz w:val="22"/>
          <w:szCs w:val="22"/>
        </w:rPr>
        <w:t>důvodu zvláště nepříznivých klimatických podmínek, a v</w:t>
      </w:r>
      <w:r w:rsidR="00BB127B" w:rsidRPr="008C1079">
        <w:rPr>
          <w:rFonts w:ascii="Segoe UI" w:hAnsi="Segoe UI" w:cs="Segoe UI"/>
          <w:sz w:val="22"/>
          <w:szCs w:val="22"/>
        </w:rPr>
        <w:t> </w:t>
      </w:r>
      <w:r w:rsidRPr="008C1079">
        <w:rPr>
          <w:rFonts w:ascii="Segoe UI" w:hAnsi="Segoe UI" w:cs="Segoe UI"/>
          <w:sz w:val="22"/>
          <w:szCs w:val="22"/>
        </w:rPr>
        <w:t>souladu se ZZVZ;</w:t>
      </w:r>
      <w:bookmarkStart w:id="43" w:name="_Hlk7710598"/>
      <w:bookmarkEnd w:id="42"/>
    </w:p>
    <w:p w14:paraId="32DEC96E" w14:textId="5BE4F452" w:rsidR="00C03410" w:rsidRPr="008C1079" w:rsidRDefault="00326701" w:rsidP="000B2143">
      <w:pPr>
        <w:pStyle w:val="Odstavecseseznamem"/>
        <w:widowControl w:val="0"/>
        <w:numPr>
          <w:ilvl w:val="0"/>
          <w:numId w:val="23"/>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v</w:t>
      </w:r>
      <w:r w:rsidR="00BB127B" w:rsidRPr="008C1079">
        <w:rPr>
          <w:rFonts w:ascii="Segoe UI" w:hAnsi="Segoe UI" w:cs="Segoe UI"/>
          <w:sz w:val="22"/>
          <w:szCs w:val="22"/>
        </w:rPr>
        <w:t> </w:t>
      </w:r>
      <w:r w:rsidRPr="008C1079">
        <w:rPr>
          <w:rFonts w:ascii="Segoe UI" w:hAnsi="Segoe UI" w:cs="Segoe UI"/>
          <w:sz w:val="22"/>
          <w:szCs w:val="22"/>
        </w:rPr>
        <w:t xml:space="preserve">případě, že dojde ke změně zákonné sazby DPH, je </w:t>
      </w:r>
      <w:r w:rsidR="00BE2007" w:rsidRPr="008C1079">
        <w:rPr>
          <w:rFonts w:ascii="Segoe UI" w:hAnsi="Segoe UI" w:cs="Segoe UI"/>
          <w:sz w:val="22"/>
          <w:szCs w:val="22"/>
        </w:rPr>
        <w:t>Zhotovitel</w:t>
      </w:r>
      <w:r w:rsidRPr="008C1079">
        <w:rPr>
          <w:rFonts w:ascii="Segoe UI" w:hAnsi="Segoe UI" w:cs="Segoe UI"/>
          <w:sz w:val="22"/>
          <w:szCs w:val="22"/>
        </w:rPr>
        <w:t xml:space="preserve"> ke sjednané ceně </w:t>
      </w:r>
      <w:r w:rsidR="008C1079">
        <w:rPr>
          <w:rFonts w:ascii="Segoe UI" w:hAnsi="Segoe UI" w:cs="Segoe UI"/>
          <w:sz w:val="22"/>
          <w:szCs w:val="22"/>
        </w:rPr>
        <w:br/>
      </w:r>
      <w:r w:rsidRPr="008C1079">
        <w:rPr>
          <w:rFonts w:ascii="Segoe UI" w:hAnsi="Segoe UI" w:cs="Segoe UI"/>
          <w:sz w:val="22"/>
          <w:szCs w:val="22"/>
        </w:rPr>
        <w:t>či odměně bez DPH povinen účtovat DPH v</w:t>
      </w:r>
      <w:r w:rsidR="00BB127B" w:rsidRPr="008C1079">
        <w:rPr>
          <w:rFonts w:ascii="Segoe UI" w:hAnsi="Segoe UI" w:cs="Segoe UI"/>
          <w:sz w:val="22"/>
          <w:szCs w:val="22"/>
        </w:rPr>
        <w:t> </w:t>
      </w:r>
      <w:r w:rsidRPr="008C1079">
        <w:rPr>
          <w:rFonts w:ascii="Segoe UI" w:hAnsi="Segoe UI" w:cs="Segoe UI"/>
          <w:sz w:val="22"/>
          <w:szCs w:val="22"/>
        </w:rPr>
        <w:t>platné výši; smluvní strany se dohodly, že v</w:t>
      </w:r>
      <w:r w:rsidR="00BB127B" w:rsidRPr="008C1079">
        <w:rPr>
          <w:rFonts w:ascii="Segoe UI" w:hAnsi="Segoe UI" w:cs="Segoe UI"/>
          <w:sz w:val="22"/>
          <w:szCs w:val="22"/>
        </w:rPr>
        <w:t> </w:t>
      </w:r>
      <w:r w:rsidRPr="008C1079">
        <w:rPr>
          <w:rFonts w:ascii="Segoe UI" w:hAnsi="Segoe UI" w:cs="Segoe UI"/>
          <w:sz w:val="22"/>
          <w:szCs w:val="22"/>
        </w:rPr>
        <w:t>případě změny ceny či odměny v</w:t>
      </w:r>
      <w:r w:rsidR="00BB127B" w:rsidRPr="008C1079">
        <w:rPr>
          <w:rFonts w:ascii="Segoe UI" w:hAnsi="Segoe UI" w:cs="Segoe UI"/>
          <w:sz w:val="22"/>
          <w:szCs w:val="22"/>
        </w:rPr>
        <w:t> </w:t>
      </w:r>
      <w:r w:rsidRPr="008C1079">
        <w:rPr>
          <w:rFonts w:ascii="Segoe UI" w:hAnsi="Segoe UI" w:cs="Segoe UI"/>
          <w:sz w:val="22"/>
          <w:szCs w:val="22"/>
        </w:rPr>
        <w:t xml:space="preserve">důsledku změny sazby DPH </w:t>
      </w:r>
      <w:bookmarkStart w:id="44" w:name="_Hlk14782844"/>
      <w:r w:rsidR="000C0260" w:rsidRPr="008C1079">
        <w:rPr>
          <w:rFonts w:ascii="Segoe UI" w:hAnsi="Segoe UI" w:cs="Segoe UI"/>
          <w:sz w:val="22"/>
          <w:szCs w:val="22"/>
        </w:rPr>
        <w:t>či změny v</w:t>
      </w:r>
      <w:r w:rsidR="00BB127B" w:rsidRPr="008C1079">
        <w:rPr>
          <w:rFonts w:ascii="Segoe UI" w:hAnsi="Segoe UI" w:cs="Segoe UI"/>
          <w:sz w:val="22"/>
          <w:szCs w:val="22"/>
        </w:rPr>
        <w:t> </w:t>
      </w:r>
      <w:r w:rsidR="000C0260" w:rsidRPr="008C1079">
        <w:rPr>
          <w:rFonts w:ascii="Segoe UI" w:hAnsi="Segoe UI" w:cs="Segoe UI"/>
          <w:sz w:val="22"/>
          <w:szCs w:val="22"/>
        </w:rPr>
        <w:t>obla</w:t>
      </w:r>
      <w:r w:rsidR="004220C9" w:rsidRPr="008C1079">
        <w:rPr>
          <w:rFonts w:ascii="Segoe UI" w:hAnsi="Segoe UI" w:cs="Segoe UI"/>
          <w:sz w:val="22"/>
          <w:szCs w:val="22"/>
        </w:rPr>
        <w:t>sti přenesen</w:t>
      </w:r>
      <w:r w:rsidR="009A2B7B" w:rsidRPr="008C1079">
        <w:rPr>
          <w:rFonts w:ascii="Segoe UI" w:hAnsi="Segoe UI" w:cs="Segoe UI"/>
          <w:sz w:val="22"/>
          <w:szCs w:val="22"/>
        </w:rPr>
        <w:t>í</w:t>
      </w:r>
      <w:r w:rsidR="004220C9" w:rsidRPr="008C1079">
        <w:rPr>
          <w:rFonts w:ascii="Segoe UI" w:hAnsi="Segoe UI" w:cs="Segoe UI"/>
          <w:sz w:val="22"/>
          <w:szCs w:val="22"/>
        </w:rPr>
        <w:t xml:space="preserve"> daňové povinnosti</w:t>
      </w:r>
      <w:bookmarkEnd w:id="44"/>
      <w:r w:rsidR="000C0260" w:rsidRPr="008C1079">
        <w:rPr>
          <w:rFonts w:ascii="Segoe UI" w:hAnsi="Segoe UI" w:cs="Segoe UI"/>
          <w:sz w:val="22"/>
          <w:szCs w:val="22"/>
        </w:rPr>
        <w:t xml:space="preserve"> </w:t>
      </w:r>
      <w:r w:rsidRPr="008C1079">
        <w:rPr>
          <w:rFonts w:ascii="Segoe UI" w:hAnsi="Segoe UI" w:cs="Segoe UI"/>
          <w:sz w:val="22"/>
          <w:szCs w:val="22"/>
        </w:rPr>
        <w:t xml:space="preserve">není nutno ke </w:t>
      </w:r>
      <w:r w:rsidR="00F52191" w:rsidRPr="008C1079">
        <w:rPr>
          <w:rFonts w:ascii="Segoe UI" w:hAnsi="Segoe UI" w:cs="Segoe UI"/>
          <w:sz w:val="22"/>
          <w:szCs w:val="22"/>
        </w:rPr>
        <w:t>Smlouvě</w:t>
      </w:r>
      <w:r w:rsidRPr="008C1079">
        <w:rPr>
          <w:rFonts w:ascii="Segoe UI" w:hAnsi="Segoe UI" w:cs="Segoe UI"/>
          <w:sz w:val="22"/>
          <w:szCs w:val="22"/>
        </w:rPr>
        <w:t xml:space="preserve"> uzavírat dodatek</w:t>
      </w:r>
      <w:r w:rsidR="00A502E0" w:rsidRPr="008C1079">
        <w:rPr>
          <w:rFonts w:ascii="Segoe UI" w:hAnsi="Segoe UI" w:cs="Segoe UI"/>
          <w:sz w:val="22"/>
          <w:szCs w:val="22"/>
        </w:rPr>
        <w:t>.</w:t>
      </w:r>
    </w:p>
    <w:p w14:paraId="2FCE12A6" w14:textId="77777777" w:rsidR="00326701" w:rsidRDefault="00326701"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45" w:name="_Ref169466992"/>
      <w:bookmarkEnd w:id="43"/>
      <w:r w:rsidRPr="00CD5FBB">
        <w:rPr>
          <w:rFonts w:ascii="Segoe UI" w:hAnsi="Segoe UI" w:cs="Segoe UI"/>
          <w:sz w:val="22"/>
          <w:szCs w:val="22"/>
        </w:rPr>
        <w:t>Způsob sjednání změny ceny</w:t>
      </w:r>
      <w:bookmarkEnd w:id="45"/>
    </w:p>
    <w:p w14:paraId="44A99E85" w14:textId="77777777" w:rsidR="008C1079" w:rsidRDefault="00326701" w:rsidP="000B2143">
      <w:pPr>
        <w:pStyle w:val="Odstavecseseznamem"/>
        <w:widowControl w:val="0"/>
        <w:numPr>
          <w:ilvl w:val="0"/>
          <w:numId w:val="24"/>
        </w:numPr>
        <w:tabs>
          <w:tab w:val="left" w:pos="426"/>
        </w:tabs>
        <w:spacing w:after="120" w:line="276" w:lineRule="auto"/>
        <w:ind w:left="992" w:hanging="425"/>
        <w:jc w:val="both"/>
        <w:rPr>
          <w:rFonts w:ascii="Segoe UI" w:hAnsi="Segoe UI" w:cs="Segoe UI"/>
          <w:sz w:val="22"/>
          <w:szCs w:val="22"/>
        </w:rPr>
      </w:pPr>
      <w:bookmarkStart w:id="46" w:name="_Ref169474358"/>
      <w:r w:rsidRPr="008C1079">
        <w:rPr>
          <w:rFonts w:ascii="Segoe UI" w:hAnsi="Segoe UI" w:cs="Segoe UI"/>
          <w:sz w:val="22"/>
          <w:szCs w:val="22"/>
        </w:rPr>
        <w:t>Nastane-li některá z</w:t>
      </w:r>
      <w:r w:rsidR="00861A7C" w:rsidRPr="008C1079">
        <w:rPr>
          <w:rFonts w:ascii="Segoe UI" w:hAnsi="Segoe UI" w:cs="Segoe UI"/>
          <w:sz w:val="22"/>
          <w:szCs w:val="22"/>
        </w:rPr>
        <w:t>e</w:t>
      </w:r>
      <w:r w:rsidRPr="008C1079">
        <w:rPr>
          <w:rFonts w:ascii="Segoe UI" w:hAnsi="Segoe UI" w:cs="Segoe UI"/>
          <w:sz w:val="22"/>
          <w:szCs w:val="22"/>
        </w:rPr>
        <w:t> </w:t>
      </w:r>
      <w:r w:rsidR="0087426E" w:rsidRPr="008C1079">
        <w:rPr>
          <w:rFonts w:ascii="Segoe UI" w:hAnsi="Segoe UI" w:cs="Segoe UI"/>
          <w:sz w:val="22"/>
          <w:szCs w:val="22"/>
        </w:rPr>
        <w:t>situací</w:t>
      </w:r>
      <w:r w:rsidRPr="008C1079">
        <w:rPr>
          <w:rFonts w:ascii="Segoe UI" w:hAnsi="Segoe UI" w:cs="Segoe UI"/>
          <w:sz w:val="22"/>
          <w:szCs w:val="22"/>
        </w:rPr>
        <w:t>, za kterých je možná změna</w:t>
      </w:r>
      <w:r w:rsidR="00804246" w:rsidRPr="008C1079">
        <w:rPr>
          <w:rFonts w:ascii="Segoe UI" w:hAnsi="Segoe UI" w:cs="Segoe UI"/>
          <w:sz w:val="22"/>
          <w:szCs w:val="22"/>
        </w:rPr>
        <w:t xml:space="preserve"> </w:t>
      </w:r>
      <w:r w:rsidR="00141C96" w:rsidRPr="008C1079">
        <w:rPr>
          <w:rFonts w:ascii="Segoe UI" w:hAnsi="Segoe UI" w:cs="Segoe UI"/>
          <w:sz w:val="22"/>
          <w:szCs w:val="22"/>
        </w:rPr>
        <w:t>Celkové</w:t>
      </w:r>
      <w:r w:rsidR="00816940" w:rsidRPr="008C1079">
        <w:rPr>
          <w:rFonts w:ascii="Segoe UI" w:hAnsi="Segoe UI" w:cs="Segoe UI"/>
          <w:sz w:val="22"/>
          <w:szCs w:val="22"/>
        </w:rPr>
        <w:t xml:space="preserve"> ceny</w:t>
      </w:r>
      <w:r w:rsidRPr="008C1079">
        <w:rPr>
          <w:rFonts w:ascii="Segoe UI" w:hAnsi="Segoe UI" w:cs="Segoe UI"/>
          <w:sz w:val="22"/>
          <w:szCs w:val="22"/>
        </w:rPr>
        <w:t xml:space="preserve">, </w:t>
      </w:r>
      <w:r w:rsidR="0094530F" w:rsidRPr="008C1079">
        <w:rPr>
          <w:rFonts w:ascii="Segoe UI" w:hAnsi="Segoe UI" w:cs="Segoe UI"/>
          <w:sz w:val="22"/>
          <w:szCs w:val="22"/>
        </w:rPr>
        <w:br/>
      </w:r>
      <w:r w:rsidRPr="008C1079">
        <w:rPr>
          <w:rFonts w:ascii="Segoe UI" w:hAnsi="Segoe UI" w:cs="Segoe UI"/>
          <w:sz w:val="22"/>
          <w:szCs w:val="22"/>
        </w:rPr>
        <w:t xml:space="preserve">je </w:t>
      </w:r>
      <w:r w:rsidR="00BE2007" w:rsidRPr="008C1079">
        <w:rPr>
          <w:rFonts w:ascii="Segoe UI" w:hAnsi="Segoe UI" w:cs="Segoe UI"/>
          <w:sz w:val="22"/>
          <w:szCs w:val="22"/>
        </w:rPr>
        <w:t>Zhotovitel</w:t>
      </w:r>
      <w:r w:rsidRPr="008C1079">
        <w:rPr>
          <w:rFonts w:ascii="Segoe UI" w:hAnsi="Segoe UI" w:cs="Segoe UI"/>
          <w:sz w:val="22"/>
          <w:szCs w:val="22"/>
        </w:rPr>
        <w:t xml:space="preserve"> povinen provést výpočet změny </w:t>
      </w:r>
      <w:r w:rsidR="00141C96" w:rsidRPr="008C1079">
        <w:rPr>
          <w:rFonts w:ascii="Segoe UI" w:hAnsi="Segoe UI" w:cs="Segoe UI"/>
          <w:sz w:val="22"/>
          <w:szCs w:val="22"/>
        </w:rPr>
        <w:t>Celkové</w:t>
      </w:r>
      <w:r w:rsidR="00816940" w:rsidRPr="008C1079">
        <w:rPr>
          <w:rFonts w:ascii="Segoe UI" w:hAnsi="Segoe UI" w:cs="Segoe UI"/>
          <w:sz w:val="22"/>
          <w:szCs w:val="22"/>
        </w:rPr>
        <w:t xml:space="preserve"> ceny</w:t>
      </w:r>
      <w:r w:rsidRPr="008C1079">
        <w:rPr>
          <w:rFonts w:ascii="Segoe UI" w:hAnsi="Segoe UI" w:cs="Segoe UI"/>
          <w:sz w:val="22"/>
          <w:szCs w:val="22"/>
        </w:rPr>
        <w:t xml:space="preserve"> a předložit </w:t>
      </w:r>
      <w:r w:rsidR="008B43C7" w:rsidRPr="008C1079">
        <w:rPr>
          <w:rFonts w:ascii="Segoe UI" w:hAnsi="Segoe UI" w:cs="Segoe UI"/>
          <w:sz w:val="22"/>
          <w:szCs w:val="22"/>
        </w:rPr>
        <w:t xml:space="preserve">písemný </w:t>
      </w:r>
      <w:r w:rsidRPr="008C1079">
        <w:rPr>
          <w:rFonts w:ascii="Segoe UI" w:hAnsi="Segoe UI" w:cs="Segoe UI"/>
          <w:sz w:val="22"/>
          <w:szCs w:val="22"/>
        </w:rPr>
        <w:t xml:space="preserve">požadavek na změnu </w:t>
      </w:r>
      <w:r w:rsidR="00141C96" w:rsidRPr="008C1079">
        <w:rPr>
          <w:rFonts w:ascii="Segoe UI" w:hAnsi="Segoe UI" w:cs="Segoe UI"/>
          <w:sz w:val="22"/>
          <w:szCs w:val="22"/>
        </w:rPr>
        <w:t>Celkové ceny</w:t>
      </w:r>
      <w:r w:rsidRPr="008C1079">
        <w:rPr>
          <w:rFonts w:ascii="Segoe UI" w:hAnsi="Segoe UI" w:cs="Segoe UI"/>
          <w:sz w:val="22"/>
          <w:szCs w:val="22"/>
        </w:rPr>
        <w:t xml:space="preserve"> </w:t>
      </w:r>
      <w:r w:rsidR="00BE2007" w:rsidRPr="008C1079">
        <w:rPr>
          <w:rFonts w:ascii="Segoe UI" w:hAnsi="Segoe UI" w:cs="Segoe UI"/>
          <w:sz w:val="22"/>
          <w:szCs w:val="22"/>
        </w:rPr>
        <w:t>Objednatel</w:t>
      </w:r>
      <w:r w:rsidRPr="008C1079">
        <w:rPr>
          <w:rFonts w:ascii="Segoe UI" w:hAnsi="Segoe UI" w:cs="Segoe UI"/>
          <w:sz w:val="22"/>
          <w:szCs w:val="22"/>
        </w:rPr>
        <w:t>i k</w:t>
      </w:r>
      <w:r w:rsidR="00BB127B" w:rsidRPr="008C1079">
        <w:rPr>
          <w:rFonts w:ascii="Segoe UI" w:hAnsi="Segoe UI" w:cs="Segoe UI"/>
          <w:sz w:val="22"/>
          <w:szCs w:val="22"/>
        </w:rPr>
        <w:t> </w:t>
      </w:r>
      <w:r w:rsidRPr="008C1079">
        <w:rPr>
          <w:rFonts w:ascii="Segoe UI" w:hAnsi="Segoe UI" w:cs="Segoe UI"/>
          <w:sz w:val="22"/>
          <w:szCs w:val="22"/>
        </w:rPr>
        <w:t xml:space="preserve">odsouhlasení, popřípadě oznámit </w:t>
      </w:r>
      <w:r w:rsidR="00BE2007" w:rsidRPr="008C1079">
        <w:rPr>
          <w:rFonts w:ascii="Segoe UI" w:hAnsi="Segoe UI" w:cs="Segoe UI"/>
          <w:sz w:val="22"/>
          <w:szCs w:val="22"/>
        </w:rPr>
        <w:t>Objednatel</w:t>
      </w:r>
      <w:r w:rsidRPr="008C1079">
        <w:rPr>
          <w:rFonts w:ascii="Segoe UI" w:hAnsi="Segoe UI" w:cs="Segoe UI"/>
          <w:sz w:val="22"/>
          <w:szCs w:val="22"/>
        </w:rPr>
        <w:t xml:space="preserve">i změnu </w:t>
      </w:r>
      <w:r w:rsidR="00141C96" w:rsidRPr="008C1079">
        <w:rPr>
          <w:rFonts w:ascii="Segoe UI" w:hAnsi="Segoe UI" w:cs="Segoe UI"/>
          <w:sz w:val="22"/>
          <w:szCs w:val="22"/>
        </w:rPr>
        <w:t>Celkové</w:t>
      </w:r>
      <w:r w:rsidRPr="008C1079">
        <w:rPr>
          <w:rFonts w:ascii="Segoe UI" w:hAnsi="Segoe UI" w:cs="Segoe UI"/>
          <w:sz w:val="22"/>
          <w:szCs w:val="22"/>
        </w:rPr>
        <w:t xml:space="preserve"> ceny v</w:t>
      </w:r>
      <w:r w:rsidR="00BB127B" w:rsidRPr="008C1079">
        <w:rPr>
          <w:rFonts w:ascii="Segoe UI" w:hAnsi="Segoe UI" w:cs="Segoe UI"/>
          <w:sz w:val="22"/>
          <w:szCs w:val="22"/>
        </w:rPr>
        <w:t> </w:t>
      </w:r>
      <w:r w:rsidRPr="008C1079">
        <w:rPr>
          <w:rFonts w:ascii="Segoe UI" w:hAnsi="Segoe UI" w:cs="Segoe UI"/>
          <w:sz w:val="22"/>
          <w:szCs w:val="22"/>
        </w:rPr>
        <w:t xml:space="preserve">případě </w:t>
      </w:r>
      <w:r w:rsidR="008B43C7" w:rsidRPr="008C1079">
        <w:rPr>
          <w:rFonts w:ascii="Segoe UI" w:hAnsi="Segoe UI" w:cs="Segoe UI"/>
          <w:sz w:val="22"/>
          <w:szCs w:val="22"/>
        </w:rPr>
        <w:t xml:space="preserve">změny </w:t>
      </w:r>
      <w:r w:rsidRPr="008C1079">
        <w:rPr>
          <w:rFonts w:ascii="Segoe UI" w:hAnsi="Segoe UI" w:cs="Segoe UI"/>
          <w:sz w:val="22"/>
          <w:szCs w:val="22"/>
        </w:rPr>
        <w:t>sazeb DPH</w:t>
      </w:r>
      <w:r w:rsidR="000C0260" w:rsidRPr="008C1079">
        <w:rPr>
          <w:rFonts w:ascii="Segoe UI" w:hAnsi="Segoe UI" w:cs="Segoe UI"/>
          <w:sz w:val="22"/>
          <w:szCs w:val="22"/>
        </w:rPr>
        <w:t xml:space="preserve"> či změny v</w:t>
      </w:r>
      <w:r w:rsidR="00BB127B" w:rsidRPr="008C1079">
        <w:rPr>
          <w:rFonts w:ascii="Segoe UI" w:hAnsi="Segoe UI" w:cs="Segoe UI"/>
          <w:sz w:val="22"/>
          <w:szCs w:val="22"/>
        </w:rPr>
        <w:t> </w:t>
      </w:r>
      <w:r w:rsidR="000C0260" w:rsidRPr="008C1079">
        <w:rPr>
          <w:rFonts w:ascii="Segoe UI" w:hAnsi="Segoe UI" w:cs="Segoe UI"/>
          <w:sz w:val="22"/>
          <w:szCs w:val="22"/>
        </w:rPr>
        <w:t>oblasti přenesen</w:t>
      </w:r>
      <w:r w:rsidR="009A2B7B" w:rsidRPr="008C1079">
        <w:rPr>
          <w:rFonts w:ascii="Segoe UI" w:hAnsi="Segoe UI" w:cs="Segoe UI"/>
          <w:sz w:val="22"/>
          <w:szCs w:val="22"/>
        </w:rPr>
        <w:t>í</w:t>
      </w:r>
      <w:r w:rsidR="000C0260" w:rsidRPr="008C1079">
        <w:rPr>
          <w:rFonts w:ascii="Segoe UI" w:hAnsi="Segoe UI" w:cs="Segoe UI"/>
          <w:sz w:val="22"/>
          <w:szCs w:val="22"/>
        </w:rPr>
        <w:t xml:space="preserve"> daňové povinnosti</w:t>
      </w:r>
      <w:r w:rsidR="00662F2D" w:rsidRPr="008C1079">
        <w:rPr>
          <w:rFonts w:ascii="Segoe UI" w:hAnsi="Segoe UI" w:cs="Segoe UI"/>
          <w:sz w:val="22"/>
          <w:szCs w:val="22"/>
        </w:rPr>
        <w:t>,</w:t>
      </w:r>
      <w:bookmarkEnd w:id="46"/>
    </w:p>
    <w:p w14:paraId="29A1A653" w14:textId="642D9B3F" w:rsidR="00C03410" w:rsidRPr="008C1079" w:rsidRDefault="00326701" w:rsidP="000B2143">
      <w:pPr>
        <w:pStyle w:val="Odstavecseseznamem"/>
        <w:widowControl w:val="0"/>
        <w:numPr>
          <w:ilvl w:val="0"/>
          <w:numId w:val="24"/>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Písemn</w:t>
      </w:r>
      <w:r w:rsidR="008B43C7" w:rsidRPr="008C1079">
        <w:rPr>
          <w:rFonts w:ascii="Segoe UI" w:hAnsi="Segoe UI" w:cs="Segoe UI"/>
          <w:sz w:val="22"/>
          <w:szCs w:val="22"/>
        </w:rPr>
        <w:t>ý</w:t>
      </w:r>
      <w:r w:rsidRPr="008C1079">
        <w:rPr>
          <w:rFonts w:ascii="Segoe UI" w:hAnsi="Segoe UI" w:cs="Segoe UI"/>
          <w:sz w:val="22"/>
          <w:szCs w:val="22"/>
        </w:rPr>
        <w:t xml:space="preserve"> </w:t>
      </w:r>
      <w:r w:rsidR="008B43C7" w:rsidRPr="008C1079">
        <w:rPr>
          <w:rFonts w:ascii="Segoe UI" w:hAnsi="Segoe UI" w:cs="Segoe UI"/>
          <w:sz w:val="22"/>
          <w:szCs w:val="22"/>
        </w:rPr>
        <w:t xml:space="preserve">požadavek </w:t>
      </w:r>
      <w:r w:rsidR="00861A7C" w:rsidRPr="008C1079">
        <w:rPr>
          <w:rFonts w:ascii="Segoe UI" w:hAnsi="Segoe UI" w:cs="Segoe UI"/>
          <w:sz w:val="22"/>
          <w:szCs w:val="22"/>
        </w:rPr>
        <w:t xml:space="preserve">Zhotovitele </w:t>
      </w:r>
      <w:r w:rsidRPr="008C1079">
        <w:rPr>
          <w:rFonts w:ascii="Segoe UI" w:hAnsi="Segoe UI" w:cs="Segoe UI"/>
          <w:sz w:val="22"/>
          <w:szCs w:val="22"/>
        </w:rPr>
        <w:t xml:space="preserve">nezakládá právo </w:t>
      </w:r>
      <w:r w:rsidR="00BE2007" w:rsidRPr="008C1079">
        <w:rPr>
          <w:rFonts w:ascii="Segoe UI" w:hAnsi="Segoe UI" w:cs="Segoe UI"/>
          <w:sz w:val="22"/>
          <w:szCs w:val="22"/>
        </w:rPr>
        <w:t>Zhotovitel</w:t>
      </w:r>
      <w:r w:rsidRPr="008C1079">
        <w:rPr>
          <w:rFonts w:ascii="Segoe UI" w:hAnsi="Segoe UI" w:cs="Segoe UI"/>
          <w:sz w:val="22"/>
          <w:szCs w:val="22"/>
        </w:rPr>
        <w:t xml:space="preserve">e na jednostranné zvýšení </w:t>
      </w:r>
      <w:r w:rsidR="00141C96" w:rsidRPr="008C1079">
        <w:rPr>
          <w:rFonts w:ascii="Segoe UI" w:hAnsi="Segoe UI" w:cs="Segoe UI"/>
          <w:sz w:val="22"/>
          <w:szCs w:val="22"/>
        </w:rPr>
        <w:t>Celkové</w:t>
      </w:r>
      <w:r w:rsidRPr="008C1079">
        <w:rPr>
          <w:rFonts w:ascii="Segoe UI" w:hAnsi="Segoe UI" w:cs="Segoe UI"/>
          <w:sz w:val="22"/>
          <w:szCs w:val="22"/>
        </w:rPr>
        <w:t xml:space="preserve"> ceny, vyjma případu změny sazby DPH</w:t>
      </w:r>
      <w:bookmarkStart w:id="47" w:name="_Hlk6418764"/>
      <w:r w:rsidR="00E420C4" w:rsidRPr="008C1079">
        <w:rPr>
          <w:rFonts w:ascii="Segoe UI" w:hAnsi="Segoe UI" w:cs="Segoe UI"/>
          <w:sz w:val="22"/>
          <w:szCs w:val="22"/>
        </w:rPr>
        <w:t xml:space="preserve"> či změny v</w:t>
      </w:r>
      <w:r w:rsidR="00BB127B" w:rsidRPr="008C1079">
        <w:rPr>
          <w:rFonts w:ascii="Segoe UI" w:hAnsi="Segoe UI" w:cs="Segoe UI"/>
          <w:sz w:val="22"/>
          <w:szCs w:val="22"/>
        </w:rPr>
        <w:t> </w:t>
      </w:r>
      <w:r w:rsidR="00E420C4" w:rsidRPr="008C1079">
        <w:rPr>
          <w:rFonts w:ascii="Segoe UI" w:hAnsi="Segoe UI" w:cs="Segoe UI"/>
          <w:sz w:val="22"/>
          <w:szCs w:val="22"/>
        </w:rPr>
        <w:t>oblasti přenesen</w:t>
      </w:r>
      <w:r w:rsidR="009A2B7B" w:rsidRPr="008C1079">
        <w:rPr>
          <w:rFonts w:ascii="Segoe UI" w:hAnsi="Segoe UI" w:cs="Segoe UI"/>
          <w:sz w:val="22"/>
          <w:szCs w:val="22"/>
        </w:rPr>
        <w:t>í</w:t>
      </w:r>
      <w:r w:rsidR="00E420C4" w:rsidRPr="008C1079">
        <w:rPr>
          <w:rFonts w:ascii="Segoe UI" w:hAnsi="Segoe UI" w:cs="Segoe UI"/>
          <w:sz w:val="22"/>
          <w:szCs w:val="22"/>
        </w:rPr>
        <w:t xml:space="preserve"> daňové povinnosti</w:t>
      </w:r>
      <w:bookmarkEnd w:id="47"/>
      <w:r w:rsidRPr="008C1079">
        <w:rPr>
          <w:rFonts w:ascii="Segoe UI" w:hAnsi="Segoe UI" w:cs="Segoe UI"/>
          <w:sz w:val="22"/>
          <w:szCs w:val="22"/>
        </w:rPr>
        <w:t xml:space="preserve">. Jednání o zvýšení </w:t>
      </w:r>
      <w:r w:rsidR="00141C96" w:rsidRPr="008C1079">
        <w:rPr>
          <w:rFonts w:ascii="Segoe UI" w:hAnsi="Segoe UI" w:cs="Segoe UI"/>
          <w:sz w:val="22"/>
          <w:szCs w:val="22"/>
        </w:rPr>
        <w:t>Celkové</w:t>
      </w:r>
      <w:r w:rsidRPr="008C1079">
        <w:rPr>
          <w:rFonts w:ascii="Segoe UI" w:hAnsi="Segoe UI" w:cs="Segoe UI"/>
          <w:sz w:val="22"/>
          <w:szCs w:val="22"/>
        </w:rPr>
        <w:t xml:space="preserve"> ceny je možné pouze za podmínek daných touto </w:t>
      </w:r>
      <w:r w:rsidR="001000D7" w:rsidRPr="008C1079">
        <w:rPr>
          <w:rFonts w:ascii="Segoe UI" w:hAnsi="Segoe UI" w:cs="Segoe UI"/>
          <w:sz w:val="22"/>
          <w:szCs w:val="22"/>
        </w:rPr>
        <w:t>Smlouvou</w:t>
      </w:r>
      <w:r w:rsidRPr="008C1079">
        <w:rPr>
          <w:rFonts w:ascii="Segoe UI" w:hAnsi="Segoe UI" w:cs="Segoe UI"/>
          <w:sz w:val="22"/>
          <w:szCs w:val="22"/>
        </w:rPr>
        <w:t xml:space="preserve"> a podmínek vyplývajících z</w:t>
      </w:r>
      <w:r w:rsidR="00440D60" w:rsidRPr="008C1079">
        <w:rPr>
          <w:rFonts w:ascii="Segoe UI" w:hAnsi="Segoe UI" w:cs="Segoe UI"/>
          <w:sz w:val="22"/>
          <w:szCs w:val="22"/>
        </w:rPr>
        <w:t>e Z</w:t>
      </w:r>
      <w:r w:rsidR="00705E6B" w:rsidRPr="008C1079">
        <w:rPr>
          <w:rFonts w:ascii="Segoe UI" w:hAnsi="Segoe UI" w:cs="Segoe UI"/>
          <w:sz w:val="22"/>
          <w:szCs w:val="22"/>
        </w:rPr>
        <w:t>Z</w:t>
      </w:r>
      <w:r w:rsidR="00440D60" w:rsidRPr="008C1079">
        <w:rPr>
          <w:rFonts w:ascii="Segoe UI" w:hAnsi="Segoe UI" w:cs="Segoe UI"/>
          <w:sz w:val="22"/>
          <w:szCs w:val="22"/>
        </w:rPr>
        <w:t>VZ</w:t>
      </w:r>
      <w:r w:rsidR="00A502E0" w:rsidRPr="008C1079">
        <w:rPr>
          <w:rFonts w:ascii="Segoe UI" w:hAnsi="Segoe UI" w:cs="Segoe UI"/>
          <w:sz w:val="22"/>
          <w:szCs w:val="22"/>
        </w:rPr>
        <w:t>.</w:t>
      </w:r>
    </w:p>
    <w:p w14:paraId="136D1712" w14:textId="77777777" w:rsidR="0087426E" w:rsidRPr="005D41FB" w:rsidRDefault="00E03D1A"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r w:rsidRPr="005D41FB">
        <w:rPr>
          <w:rFonts w:ascii="Segoe UI" w:eastAsia="Times New Roman" w:hAnsi="Segoe UI" w:cs="Segoe UI"/>
          <w:bCs/>
          <w:caps/>
          <w:sz w:val="22"/>
          <w:szCs w:val="22"/>
          <w:lang w:eastAsia="x-none"/>
        </w:rPr>
        <w:lastRenderedPageBreak/>
        <w:t>P</w:t>
      </w:r>
      <w:r w:rsidR="00440D60" w:rsidRPr="005D41FB">
        <w:rPr>
          <w:rFonts w:ascii="Segoe UI" w:eastAsia="Times New Roman" w:hAnsi="Segoe UI" w:cs="Segoe UI"/>
          <w:bCs/>
          <w:caps/>
          <w:sz w:val="22"/>
          <w:szCs w:val="22"/>
          <w:lang w:eastAsia="x-none"/>
        </w:rPr>
        <w:t xml:space="preserve">odmínky pro </w:t>
      </w:r>
      <w:r w:rsidR="00243B88" w:rsidRPr="005D41FB">
        <w:rPr>
          <w:rFonts w:ascii="Segoe UI" w:eastAsia="Times New Roman" w:hAnsi="Segoe UI" w:cs="Segoe UI"/>
          <w:bCs/>
          <w:caps/>
          <w:sz w:val="22"/>
          <w:szCs w:val="22"/>
          <w:lang w:eastAsia="x-none"/>
        </w:rPr>
        <w:t>úprav</w:t>
      </w:r>
      <w:r w:rsidR="00A868A5" w:rsidRPr="005D41FB">
        <w:rPr>
          <w:rFonts w:ascii="Segoe UI" w:eastAsia="Times New Roman" w:hAnsi="Segoe UI" w:cs="Segoe UI"/>
          <w:bCs/>
          <w:caps/>
          <w:sz w:val="22"/>
          <w:szCs w:val="22"/>
          <w:lang w:eastAsia="x-none"/>
        </w:rPr>
        <w:t>u</w:t>
      </w:r>
      <w:r w:rsidR="00243B88" w:rsidRPr="005D41FB">
        <w:rPr>
          <w:rFonts w:ascii="Segoe UI" w:eastAsia="Times New Roman" w:hAnsi="Segoe UI" w:cs="Segoe UI"/>
          <w:bCs/>
          <w:caps/>
          <w:sz w:val="22"/>
          <w:szCs w:val="22"/>
          <w:lang w:eastAsia="x-none"/>
        </w:rPr>
        <w:t xml:space="preserve"> </w:t>
      </w:r>
      <w:r w:rsidR="00440D60" w:rsidRPr="005D41FB">
        <w:rPr>
          <w:rFonts w:ascii="Segoe UI" w:eastAsia="Times New Roman" w:hAnsi="Segoe UI" w:cs="Segoe UI"/>
          <w:bCs/>
          <w:caps/>
          <w:sz w:val="22"/>
          <w:szCs w:val="22"/>
          <w:lang w:eastAsia="x-none"/>
        </w:rPr>
        <w:t>ceny za zhotovení Stavby</w:t>
      </w:r>
      <w:r w:rsidR="00D24959" w:rsidRPr="005D41FB">
        <w:rPr>
          <w:rFonts w:ascii="Segoe UI" w:eastAsia="Times New Roman" w:hAnsi="Segoe UI" w:cs="Segoe UI"/>
          <w:bCs/>
          <w:caps/>
          <w:sz w:val="22"/>
          <w:szCs w:val="22"/>
          <w:lang w:eastAsia="x-none"/>
        </w:rPr>
        <w:t xml:space="preserve"> </w:t>
      </w:r>
    </w:p>
    <w:p w14:paraId="5B1ADB63" w14:textId="6EB620E2" w:rsidR="00D73CDA" w:rsidRPr="001000D7" w:rsidRDefault="00326701"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48" w:name="_Ref135929904"/>
      <w:bookmarkStart w:id="49" w:name="_Hlk504554673"/>
      <w:r w:rsidRPr="001000D7">
        <w:rPr>
          <w:rFonts w:ascii="Segoe UI" w:hAnsi="Segoe UI" w:cs="Segoe UI"/>
          <w:sz w:val="22"/>
          <w:szCs w:val="22"/>
        </w:rPr>
        <w:t xml:space="preserve">Potřebu </w:t>
      </w:r>
      <w:r w:rsidR="00EB23D8" w:rsidRPr="001000D7">
        <w:rPr>
          <w:rFonts w:ascii="Segoe UI" w:hAnsi="Segoe UI" w:cs="Segoe UI"/>
          <w:sz w:val="22"/>
          <w:szCs w:val="22"/>
        </w:rPr>
        <w:t xml:space="preserve">provedení dodatečných prací </w:t>
      </w:r>
      <w:r w:rsidR="00EC77D6" w:rsidRPr="001000D7">
        <w:rPr>
          <w:rFonts w:ascii="Segoe UI" w:hAnsi="Segoe UI" w:cs="Segoe UI"/>
          <w:sz w:val="22"/>
          <w:szCs w:val="22"/>
        </w:rPr>
        <w:t>k</w:t>
      </w:r>
      <w:r w:rsidR="00BB127B">
        <w:rPr>
          <w:rFonts w:ascii="Segoe UI" w:hAnsi="Segoe UI" w:cs="Segoe UI"/>
          <w:sz w:val="22"/>
          <w:szCs w:val="22"/>
        </w:rPr>
        <w:t> </w:t>
      </w:r>
      <w:r w:rsidR="00EC77D6" w:rsidRPr="001000D7">
        <w:rPr>
          <w:rFonts w:ascii="Segoe UI" w:hAnsi="Segoe UI" w:cs="Segoe UI"/>
          <w:sz w:val="22"/>
          <w:szCs w:val="22"/>
        </w:rPr>
        <w:t xml:space="preserve">řádnému dokončení Stavby </w:t>
      </w:r>
      <w:r w:rsidRPr="001000D7">
        <w:rPr>
          <w:rFonts w:ascii="Segoe UI" w:hAnsi="Segoe UI" w:cs="Segoe UI"/>
          <w:sz w:val="22"/>
          <w:szCs w:val="22"/>
        </w:rPr>
        <w:t xml:space="preserve">musí </w:t>
      </w:r>
      <w:r w:rsidR="00BE2007" w:rsidRPr="001000D7">
        <w:rPr>
          <w:rFonts w:ascii="Segoe UI" w:hAnsi="Segoe UI" w:cs="Segoe UI"/>
          <w:sz w:val="22"/>
          <w:szCs w:val="22"/>
        </w:rPr>
        <w:t>Zhotovitel</w:t>
      </w:r>
      <w:r w:rsidRPr="001000D7">
        <w:rPr>
          <w:rFonts w:ascii="Segoe UI" w:hAnsi="Segoe UI" w:cs="Segoe UI"/>
          <w:sz w:val="22"/>
          <w:szCs w:val="22"/>
        </w:rPr>
        <w:t xml:space="preserve"> </w:t>
      </w:r>
      <w:r w:rsidR="003B4645" w:rsidRPr="001000D7">
        <w:rPr>
          <w:rFonts w:ascii="Segoe UI" w:hAnsi="Segoe UI" w:cs="Segoe UI"/>
          <w:sz w:val="22"/>
          <w:szCs w:val="22"/>
        </w:rPr>
        <w:t xml:space="preserve">písemně </w:t>
      </w:r>
      <w:r w:rsidRPr="001000D7">
        <w:rPr>
          <w:rFonts w:ascii="Segoe UI" w:hAnsi="Segoe UI" w:cs="Segoe UI"/>
          <w:sz w:val="22"/>
          <w:szCs w:val="22"/>
        </w:rPr>
        <w:t xml:space="preserve">oznámit </w:t>
      </w:r>
      <w:r w:rsidR="003B4645" w:rsidRPr="001000D7">
        <w:rPr>
          <w:rFonts w:ascii="Segoe UI" w:hAnsi="Segoe UI" w:cs="Segoe UI"/>
          <w:sz w:val="22"/>
          <w:szCs w:val="22"/>
        </w:rPr>
        <w:t xml:space="preserve">bez zbytečného odkladu TDI a </w:t>
      </w:r>
      <w:r w:rsidR="00BE2007" w:rsidRPr="001000D7">
        <w:rPr>
          <w:rFonts w:ascii="Segoe UI" w:hAnsi="Segoe UI" w:cs="Segoe UI"/>
          <w:sz w:val="22"/>
          <w:szCs w:val="22"/>
        </w:rPr>
        <w:t>Objednatel</w:t>
      </w:r>
      <w:r w:rsidRPr="001000D7">
        <w:rPr>
          <w:rFonts w:ascii="Segoe UI" w:hAnsi="Segoe UI" w:cs="Segoe UI"/>
          <w:sz w:val="22"/>
          <w:szCs w:val="22"/>
        </w:rPr>
        <w:t>i</w:t>
      </w:r>
      <w:r w:rsidR="003B4645" w:rsidRPr="001000D7">
        <w:rPr>
          <w:rFonts w:ascii="Segoe UI" w:hAnsi="Segoe UI" w:cs="Segoe UI"/>
          <w:sz w:val="22"/>
          <w:szCs w:val="22"/>
        </w:rPr>
        <w:t>, nejpozději však do 2 pracovních dnů po tom, co Zhotovitel skutečnosti vedoucí k</w:t>
      </w:r>
      <w:r w:rsidR="00BB127B">
        <w:rPr>
          <w:rFonts w:ascii="Segoe UI" w:hAnsi="Segoe UI" w:cs="Segoe UI"/>
          <w:sz w:val="22"/>
          <w:szCs w:val="22"/>
        </w:rPr>
        <w:t> </w:t>
      </w:r>
      <w:r w:rsidR="003B4645" w:rsidRPr="001000D7">
        <w:rPr>
          <w:rFonts w:ascii="Segoe UI" w:hAnsi="Segoe UI" w:cs="Segoe UI"/>
          <w:sz w:val="22"/>
          <w:szCs w:val="22"/>
        </w:rPr>
        <w:t xml:space="preserve">potřebě provedení dodatečných prací zjistil, nebo měl zjistit při náležité </w:t>
      </w:r>
      <w:r w:rsidR="00310B3E" w:rsidRPr="001000D7">
        <w:rPr>
          <w:rFonts w:ascii="Segoe UI" w:hAnsi="Segoe UI" w:cs="Segoe UI"/>
          <w:sz w:val="22"/>
          <w:szCs w:val="22"/>
        </w:rPr>
        <w:t xml:space="preserve">odborné </w:t>
      </w:r>
      <w:r w:rsidR="003B4645" w:rsidRPr="001000D7">
        <w:rPr>
          <w:rFonts w:ascii="Segoe UI" w:hAnsi="Segoe UI" w:cs="Segoe UI"/>
          <w:sz w:val="22"/>
          <w:szCs w:val="22"/>
        </w:rPr>
        <w:t>péči. Oznámení bude obsahovat popis události nebo okolnosti, ze kterých potřeba provedení dodatečných prací vyplývá</w:t>
      </w:r>
      <w:r w:rsidRPr="001000D7">
        <w:rPr>
          <w:rFonts w:ascii="Segoe UI" w:hAnsi="Segoe UI" w:cs="Segoe UI"/>
          <w:sz w:val="22"/>
          <w:szCs w:val="22"/>
        </w:rPr>
        <w:t xml:space="preserve">. </w:t>
      </w:r>
      <w:r w:rsidR="00BE2007" w:rsidRPr="001000D7">
        <w:rPr>
          <w:rFonts w:ascii="Segoe UI" w:hAnsi="Segoe UI" w:cs="Segoe UI"/>
          <w:sz w:val="22"/>
          <w:szCs w:val="22"/>
        </w:rPr>
        <w:t>Objednatel</w:t>
      </w:r>
      <w:r w:rsidR="00D73CDA" w:rsidRPr="001000D7">
        <w:rPr>
          <w:rFonts w:ascii="Segoe UI" w:hAnsi="Segoe UI" w:cs="Segoe UI"/>
          <w:sz w:val="22"/>
          <w:szCs w:val="22"/>
        </w:rPr>
        <w:t xml:space="preserve"> se zavazuje, že se k</w:t>
      </w:r>
      <w:r w:rsidR="00BB127B">
        <w:rPr>
          <w:rFonts w:ascii="Segoe UI" w:hAnsi="Segoe UI" w:cs="Segoe UI"/>
          <w:sz w:val="22"/>
          <w:szCs w:val="22"/>
        </w:rPr>
        <w:t> </w:t>
      </w:r>
      <w:r w:rsidR="00D73CDA" w:rsidRPr="001000D7">
        <w:rPr>
          <w:rFonts w:ascii="Segoe UI" w:hAnsi="Segoe UI" w:cs="Segoe UI"/>
          <w:sz w:val="22"/>
          <w:szCs w:val="22"/>
        </w:rPr>
        <w:t xml:space="preserve">oznámení </w:t>
      </w:r>
      <w:r w:rsidR="00BE2007" w:rsidRPr="001000D7">
        <w:rPr>
          <w:rFonts w:ascii="Segoe UI" w:hAnsi="Segoe UI" w:cs="Segoe UI"/>
          <w:sz w:val="22"/>
          <w:szCs w:val="22"/>
        </w:rPr>
        <w:t>Zhotovitel</w:t>
      </w:r>
      <w:r w:rsidR="00D73CDA" w:rsidRPr="001000D7">
        <w:rPr>
          <w:rFonts w:ascii="Segoe UI" w:hAnsi="Segoe UI" w:cs="Segoe UI"/>
          <w:sz w:val="22"/>
          <w:szCs w:val="22"/>
        </w:rPr>
        <w:t>e o</w:t>
      </w:r>
      <w:r w:rsidR="00816940" w:rsidRPr="001000D7">
        <w:rPr>
          <w:rFonts w:ascii="Segoe UI" w:hAnsi="Segoe UI" w:cs="Segoe UI"/>
          <w:sz w:val="22"/>
          <w:szCs w:val="22"/>
        </w:rPr>
        <w:t> </w:t>
      </w:r>
      <w:r w:rsidR="00D73CDA" w:rsidRPr="001000D7">
        <w:rPr>
          <w:rFonts w:ascii="Segoe UI" w:hAnsi="Segoe UI" w:cs="Segoe UI"/>
          <w:sz w:val="22"/>
          <w:szCs w:val="22"/>
        </w:rPr>
        <w:t xml:space="preserve">potřebě </w:t>
      </w:r>
      <w:r w:rsidR="00EB23D8" w:rsidRPr="001000D7">
        <w:rPr>
          <w:rFonts w:ascii="Segoe UI" w:hAnsi="Segoe UI" w:cs="Segoe UI"/>
          <w:sz w:val="22"/>
          <w:szCs w:val="22"/>
        </w:rPr>
        <w:t xml:space="preserve">dodatečných prací </w:t>
      </w:r>
      <w:r w:rsidR="003B4645" w:rsidRPr="001000D7">
        <w:rPr>
          <w:rFonts w:ascii="Segoe UI" w:hAnsi="Segoe UI" w:cs="Segoe UI"/>
          <w:sz w:val="22"/>
          <w:szCs w:val="22"/>
        </w:rPr>
        <w:t xml:space="preserve">po jeho </w:t>
      </w:r>
      <w:r w:rsidR="00D73CDA" w:rsidRPr="001000D7">
        <w:rPr>
          <w:rFonts w:ascii="Segoe UI" w:hAnsi="Segoe UI" w:cs="Segoe UI"/>
          <w:sz w:val="22"/>
          <w:szCs w:val="22"/>
        </w:rPr>
        <w:t xml:space="preserve">předložení </w:t>
      </w:r>
      <w:r w:rsidR="0002400E" w:rsidRPr="001000D7">
        <w:rPr>
          <w:rFonts w:ascii="Segoe UI" w:hAnsi="Segoe UI" w:cs="Segoe UI"/>
          <w:sz w:val="22"/>
          <w:szCs w:val="22"/>
        </w:rPr>
        <w:t xml:space="preserve">bez zbytečného odkladu </w:t>
      </w:r>
      <w:r w:rsidR="003B4645" w:rsidRPr="001000D7">
        <w:rPr>
          <w:rFonts w:ascii="Segoe UI" w:hAnsi="Segoe UI" w:cs="Segoe UI"/>
          <w:sz w:val="22"/>
          <w:szCs w:val="22"/>
        </w:rPr>
        <w:t>vyjádří</w:t>
      </w:r>
      <w:r w:rsidR="00D73CDA" w:rsidRPr="001000D7">
        <w:rPr>
          <w:rFonts w:ascii="Segoe UI" w:hAnsi="Segoe UI" w:cs="Segoe UI"/>
          <w:sz w:val="22"/>
          <w:szCs w:val="22"/>
        </w:rPr>
        <w:t xml:space="preserve">. Vyjádření </w:t>
      </w:r>
      <w:r w:rsidR="00BE2007" w:rsidRPr="001000D7">
        <w:rPr>
          <w:rFonts w:ascii="Segoe UI" w:hAnsi="Segoe UI" w:cs="Segoe UI"/>
          <w:sz w:val="22"/>
          <w:szCs w:val="22"/>
        </w:rPr>
        <w:t>Objednatel</w:t>
      </w:r>
      <w:r w:rsidR="00D73CDA" w:rsidRPr="001000D7">
        <w:rPr>
          <w:rFonts w:ascii="Segoe UI" w:hAnsi="Segoe UI" w:cs="Segoe UI"/>
          <w:sz w:val="22"/>
          <w:szCs w:val="22"/>
        </w:rPr>
        <w:t xml:space="preserve">e </w:t>
      </w:r>
      <w:r w:rsidR="00957A4D" w:rsidRPr="001000D7">
        <w:rPr>
          <w:rFonts w:ascii="Segoe UI" w:hAnsi="Segoe UI" w:cs="Segoe UI"/>
          <w:sz w:val="22"/>
          <w:szCs w:val="22"/>
        </w:rPr>
        <w:t>bude</w:t>
      </w:r>
      <w:r w:rsidR="00D73CDA" w:rsidRPr="001000D7">
        <w:rPr>
          <w:rFonts w:ascii="Segoe UI" w:hAnsi="Segoe UI" w:cs="Segoe UI"/>
          <w:sz w:val="22"/>
          <w:szCs w:val="22"/>
        </w:rPr>
        <w:t xml:space="preserve"> obsahovat sdělení, zda bud</w:t>
      </w:r>
      <w:r w:rsidR="003D2413" w:rsidRPr="001000D7">
        <w:rPr>
          <w:rFonts w:ascii="Segoe UI" w:hAnsi="Segoe UI" w:cs="Segoe UI"/>
          <w:sz w:val="22"/>
          <w:szCs w:val="22"/>
        </w:rPr>
        <w:t>e</w:t>
      </w:r>
      <w:r w:rsidR="00D73CDA" w:rsidRPr="001000D7">
        <w:rPr>
          <w:rFonts w:ascii="Segoe UI" w:hAnsi="Segoe UI" w:cs="Segoe UI"/>
          <w:sz w:val="22"/>
          <w:szCs w:val="22"/>
        </w:rPr>
        <w:t xml:space="preserve"> v</w:t>
      </w:r>
      <w:r w:rsidR="00BB127B">
        <w:rPr>
          <w:rFonts w:ascii="Segoe UI" w:hAnsi="Segoe UI" w:cs="Segoe UI"/>
          <w:sz w:val="22"/>
          <w:szCs w:val="22"/>
        </w:rPr>
        <w:t> </w:t>
      </w:r>
      <w:r w:rsidR="00D73CDA" w:rsidRPr="001000D7">
        <w:rPr>
          <w:rFonts w:ascii="Segoe UI" w:hAnsi="Segoe UI" w:cs="Segoe UI"/>
          <w:sz w:val="22"/>
          <w:szCs w:val="22"/>
        </w:rPr>
        <w:t>souladu s</w:t>
      </w:r>
      <w:r w:rsidR="00BB127B">
        <w:rPr>
          <w:rFonts w:ascii="Segoe UI" w:hAnsi="Segoe UI" w:cs="Segoe UI"/>
          <w:sz w:val="22"/>
          <w:szCs w:val="22"/>
        </w:rPr>
        <w:t> </w:t>
      </w:r>
      <w:r w:rsidR="00D73CDA" w:rsidRPr="001000D7">
        <w:rPr>
          <w:rFonts w:ascii="Segoe UI" w:hAnsi="Segoe UI" w:cs="Segoe UI"/>
          <w:sz w:val="22"/>
          <w:szCs w:val="22"/>
        </w:rPr>
        <w:t>ustanoveními Z</w:t>
      </w:r>
      <w:r w:rsidR="00705E6B" w:rsidRPr="001000D7">
        <w:rPr>
          <w:rFonts w:ascii="Segoe UI" w:hAnsi="Segoe UI" w:cs="Segoe UI"/>
          <w:sz w:val="22"/>
          <w:szCs w:val="22"/>
        </w:rPr>
        <w:t>Z</w:t>
      </w:r>
      <w:r w:rsidR="00D73CDA" w:rsidRPr="001000D7">
        <w:rPr>
          <w:rFonts w:ascii="Segoe UI" w:hAnsi="Segoe UI" w:cs="Segoe UI"/>
          <w:sz w:val="22"/>
          <w:szCs w:val="22"/>
        </w:rPr>
        <w:t>VZ</w:t>
      </w:r>
      <w:r w:rsidR="00A5762F" w:rsidRPr="001000D7">
        <w:rPr>
          <w:rFonts w:ascii="Segoe UI" w:hAnsi="Segoe UI" w:cs="Segoe UI"/>
          <w:sz w:val="22"/>
          <w:szCs w:val="22"/>
        </w:rPr>
        <w:t xml:space="preserve"> </w:t>
      </w:r>
      <w:r w:rsidR="007C6D48" w:rsidRPr="001000D7">
        <w:rPr>
          <w:rFonts w:ascii="Segoe UI" w:hAnsi="Segoe UI" w:cs="Segoe UI"/>
          <w:sz w:val="22"/>
          <w:szCs w:val="22"/>
        </w:rPr>
        <w:t>dále projednáno poptání</w:t>
      </w:r>
      <w:r w:rsidR="00D73CDA" w:rsidRPr="001000D7">
        <w:rPr>
          <w:rFonts w:ascii="Segoe UI" w:hAnsi="Segoe UI" w:cs="Segoe UI"/>
          <w:sz w:val="22"/>
          <w:szCs w:val="22"/>
        </w:rPr>
        <w:t xml:space="preserve"> stavební</w:t>
      </w:r>
      <w:r w:rsidR="007C6D48" w:rsidRPr="001000D7">
        <w:rPr>
          <w:rFonts w:ascii="Segoe UI" w:hAnsi="Segoe UI" w:cs="Segoe UI"/>
          <w:sz w:val="22"/>
          <w:szCs w:val="22"/>
        </w:rPr>
        <w:t>ch</w:t>
      </w:r>
      <w:r w:rsidR="00D73CDA" w:rsidRPr="001000D7">
        <w:rPr>
          <w:rFonts w:ascii="Segoe UI" w:hAnsi="Segoe UI" w:cs="Segoe UI"/>
          <w:sz w:val="22"/>
          <w:szCs w:val="22"/>
        </w:rPr>
        <w:t xml:space="preserve"> pr</w:t>
      </w:r>
      <w:r w:rsidR="0077563F" w:rsidRPr="001000D7">
        <w:rPr>
          <w:rFonts w:ascii="Segoe UI" w:hAnsi="Segoe UI" w:cs="Segoe UI"/>
          <w:sz w:val="22"/>
          <w:szCs w:val="22"/>
        </w:rPr>
        <w:t>ací</w:t>
      </w:r>
      <w:r w:rsidR="00D73CDA" w:rsidRPr="001000D7">
        <w:rPr>
          <w:rFonts w:ascii="Segoe UI" w:hAnsi="Segoe UI" w:cs="Segoe UI"/>
          <w:sz w:val="22"/>
          <w:szCs w:val="22"/>
        </w:rPr>
        <w:t xml:space="preserve">, které odpovídají </w:t>
      </w:r>
      <w:r w:rsidR="00BE2007" w:rsidRPr="001000D7">
        <w:rPr>
          <w:rFonts w:ascii="Segoe UI" w:hAnsi="Segoe UI" w:cs="Segoe UI"/>
          <w:sz w:val="22"/>
          <w:szCs w:val="22"/>
        </w:rPr>
        <w:t>Zhotovitel</w:t>
      </w:r>
      <w:r w:rsidR="00D73CDA" w:rsidRPr="001000D7">
        <w:rPr>
          <w:rFonts w:ascii="Segoe UI" w:hAnsi="Segoe UI" w:cs="Segoe UI"/>
          <w:sz w:val="22"/>
          <w:szCs w:val="22"/>
        </w:rPr>
        <w:t xml:space="preserve">em oznámeným </w:t>
      </w:r>
      <w:r w:rsidR="00EB23D8" w:rsidRPr="001000D7">
        <w:rPr>
          <w:rFonts w:ascii="Segoe UI" w:hAnsi="Segoe UI" w:cs="Segoe UI"/>
          <w:sz w:val="22"/>
          <w:szCs w:val="22"/>
        </w:rPr>
        <w:t xml:space="preserve">dodatečným pracím </w:t>
      </w:r>
      <w:r w:rsidR="008C1079">
        <w:rPr>
          <w:rFonts w:ascii="Segoe UI" w:hAnsi="Segoe UI" w:cs="Segoe UI"/>
          <w:sz w:val="22"/>
          <w:szCs w:val="22"/>
        </w:rPr>
        <w:br/>
      </w:r>
      <w:r w:rsidR="00D73CDA" w:rsidRPr="001000D7">
        <w:rPr>
          <w:rFonts w:ascii="Segoe UI" w:hAnsi="Segoe UI" w:cs="Segoe UI"/>
          <w:sz w:val="22"/>
          <w:szCs w:val="22"/>
        </w:rPr>
        <w:t xml:space="preserve">dle tohoto </w:t>
      </w:r>
      <w:r w:rsidR="003B4645" w:rsidRPr="001000D7">
        <w:rPr>
          <w:rFonts w:ascii="Segoe UI" w:hAnsi="Segoe UI" w:cs="Segoe UI"/>
          <w:sz w:val="22"/>
          <w:szCs w:val="22"/>
        </w:rPr>
        <w:t>odstavce</w:t>
      </w:r>
      <w:r w:rsidR="00D73CDA" w:rsidRPr="001000D7">
        <w:rPr>
          <w:rFonts w:ascii="Segoe UI" w:hAnsi="Segoe UI" w:cs="Segoe UI"/>
          <w:sz w:val="22"/>
          <w:szCs w:val="22"/>
        </w:rPr>
        <w:t>.</w:t>
      </w:r>
      <w:r w:rsidR="00E479A1" w:rsidRPr="001000D7">
        <w:rPr>
          <w:rFonts w:ascii="Segoe UI" w:hAnsi="Segoe UI" w:cs="Segoe UI"/>
          <w:sz w:val="22"/>
          <w:szCs w:val="22"/>
        </w:rPr>
        <w:t xml:space="preserve"> </w:t>
      </w:r>
      <w:r w:rsidR="00EC77D6" w:rsidRPr="001000D7">
        <w:rPr>
          <w:rFonts w:ascii="Segoe UI" w:hAnsi="Segoe UI" w:cs="Segoe UI"/>
          <w:sz w:val="22"/>
          <w:szCs w:val="22"/>
        </w:rPr>
        <w:t>Potřebu provedení dodatečných prací k</w:t>
      </w:r>
      <w:r w:rsidR="00BB127B">
        <w:rPr>
          <w:rFonts w:ascii="Segoe UI" w:hAnsi="Segoe UI" w:cs="Segoe UI"/>
          <w:sz w:val="22"/>
          <w:szCs w:val="22"/>
        </w:rPr>
        <w:t> </w:t>
      </w:r>
      <w:r w:rsidR="00EC77D6" w:rsidRPr="001000D7">
        <w:rPr>
          <w:rFonts w:ascii="Segoe UI" w:hAnsi="Segoe UI" w:cs="Segoe UI"/>
          <w:sz w:val="22"/>
          <w:szCs w:val="22"/>
        </w:rPr>
        <w:t xml:space="preserve">řádnému dokončení Stavby je oprávněn požadovat také Objednatel, přičemž shora uvedený postup se uplatní </w:t>
      </w:r>
      <w:r w:rsidR="000F4C19" w:rsidRPr="001000D7">
        <w:rPr>
          <w:rFonts w:ascii="Segoe UI" w:hAnsi="Segoe UI" w:cs="Segoe UI"/>
          <w:sz w:val="22"/>
          <w:szCs w:val="22"/>
        </w:rPr>
        <w:t>obdobně</w:t>
      </w:r>
      <w:r w:rsidR="00EC77D6" w:rsidRPr="001000D7">
        <w:rPr>
          <w:rFonts w:ascii="Segoe UI" w:hAnsi="Segoe UI" w:cs="Segoe UI"/>
          <w:sz w:val="22"/>
          <w:szCs w:val="22"/>
        </w:rPr>
        <w:t>.</w:t>
      </w:r>
      <w:bookmarkEnd w:id="48"/>
    </w:p>
    <w:p w14:paraId="305F5A9B" w14:textId="59B30CF6" w:rsidR="00C42BAD" w:rsidRPr="001000D7" w:rsidRDefault="00EB23D8"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50" w:name="_Ref135930088"/>
      <w:r w:rsidRPr="001000D7">
        <w:rPr>
          <w:rFonts w:ascii="Segoe UI" w:hAnsi="Segoe UI" w:cs="Segoe UI"/>
          <w:sz w:val="22"/>
          <w:szCs w:val="22"/>
        </w:rPr>
        <w:t>Dodatečné práce</w:t>
      </w:r>
      <w:r w:rsidR="00326701" w:rsidRPr="001000D7">
        <w:rPr>
          <w:rFonts w:ascii="Segoe UI" w:hAnsi="Segoe UI" w:cs="Segoe UI"/>
          <w:sz w:val="22"/>
          <w:szCs w:val="22"/>
        </w:rPr>
        <w:t xml:space="preserve"> odsouhlasené </w:t>
      </w:r>
      <w:r w:rsidR="00BE2007" w:rsidRPr="001000D7">
        <w:rPr>
          <w:rFonts w:ascii="Segoe UI" w:hAnsi="Segoe UI" w:cs="Segoe UI"/>
          <w:sz w:val="22"/>
          <w:szCs w:val="22"/>
        </w:rPr>
        <w:t>Objednatel</w:t>
      </w:r>
      <w:r w:rsidR="00326701" w:rsidRPr="001000D7">
        <w:rPr>
          <w:rFonts w:ascii="Segoe UI" w:hAnsi="Segoe UI" w:cs="Segoe UI"/>
          <w:sz w:val="22"/>
          <w:szCs w:val="22"/>
        </w:rPr>
        <w:t xml:space="preserve">em lze provést pouze na základě nové úpravy smluvních vztahů mezi </w:t>
      </w:r>
      <w:r w:rsidR="00BE2007" w:rsidRPr="001000D7">
        <w:rPr>
          <w:rFonts w:ascii="Segoe UI" w:hAnsi="Segoe UI" w:cs="Segoe UI"/>
          <w:sz w:val="22"/>
          <w:szCs w:val="22"/>
        </w:rPr>
        <w:t>Zhotovitel</w:t>
      </w:r>
      <w:r w:rsidR="00326701" w:rsidRPr="001000D7">
        <w:rPr>
          <w:rFonts w:ascii="Segoe UI" w:hAnsi="Segoe UI" w:cs="Segoe UI"/>
          <w:sz w:val="22"/>
          <w:szCs w:val="22"/>
        </w:rPr>
        <w:t xml:space="preserve">em a </w:t>
      </w:r>
      <w:r w:rsidR="00BE2007" w:rsidRPr="001000D7">
        <w:rPr>
          <w:rFonts w:ascii="Segoe UI" w:hAnsi="Segoe UI" w:cs="Segoe UI"/>
          <w:sz w:val="22"/>
          <w:szCs w:val="22"/>
        </w:rPr>
        <w:t>Objednatel</w:t>
      </w:r>
      <w:r w:rsidR="00326701" w:rsidRPr="001000D7">
        <w:rPr>
          <w:rFonts w:ascii="Segoe UI" w:hAnsi="Segoe UI" w:cs="Segoe UI"/>
          <w:sz w:val="22"/>
          <w:szCs w:val="22"/>
        </w:rPr>
        <w:t xml:space="preserve">em </w:t>
      </w:r>
      <w:r w:rsidR="000F4C19" w:rsidRPr="001000D7">
        <w:rPr>
          <w:rFonts w:ascii="Segoe UI" w:hAnsi="Segoe UI" w:cs="Segoe UI"/>
          <w:sz w:val="22"/>
          <w:szCs w:val="22"/>
        </w:rPr>
        <w:t xml:space="preserve">a </w:t>
      </w:r>
      <w:r w:rsidR="00326701" w:rsidRPr="001000D7">
        <w:rPr>
          <w:rFonts w:ascii="Segoe UI" w:hAnsi="Segoe UI" w:cs="Segoe UI"/>
          <w:sz w:val="22"/>
          <w:szCs w:val="22"/>
        </w:rPr>
        <w:t>v</w:t>
      </w:r>
      <w:r w:rsidR="00BB127B">
        <w:rPr>
          <w:rFonts w:ascii="Segoe UI" w:hAnsi="Segoe UI" w:cs="Segoe UI"/>
          <w:sz w:val="22"/>
          <w:szCs w:val="22"/>
        </w:rPr>
        <w:t> </w:t>
      </w:r>
      <w:r w:rsidR="00326701" w:rsidRPr="001000D7">
        <w:rPr>
          <w:rFonts w:ascii="Segoe UI" w:hAnsi="Segoe UI" w:cs="Segoe UI"/>
          <w:sz w:val="22"/>
          <w:szCs w:val="22"/>
        </w:rPr>
        <w:t>souladu s</w:t>
      </w:r>
      <w:r w:rsidR="00BB127B">
        <w:rPr>
          <w:rFonts w:ascii="Segoe UI" w:hAnsi="Segoe UI" w:cs="Segoe UI"/>
          <w:sz w:val="22"/>
          <w:szCs w:val="22"/>
        </w:rPr>
        <w:t> </w:t>
      </w:r>
      <w:r w:rsidR="00D73CDA" w:rsidRPr="001000D7">
        <w:rPr>
          <w:rFonts w:ascii="Segoe UI" w:hAnsi="Segoe UI" w:cs="Segoe UI"/>
          <w:sz w:val="22"/>
          <w:szCs w:val="22"/>
        </w:rPr>
        <w:t>příslušným ustanovením</w:t>
      </w:r>
      <w:r w:rsidR="00326701" w:rsidRPr="001000D7">
        <w:rPr>
          <w:rFonts w:ascii="Segoe UI" w:hAnsi="Segoe UI" w:cs="Segoe UI"/>
          <w:sz w:val="22"/>
          <w:szCs w:val="22"/>
        </w:rPr>
        <w:t xml:space="preserve"> </w:t>
      </w:r>
      <w:r w:rsidR="00227CE8" w:rsidRPr="001000D7">
        <w:rPr>
          <w:rFonts w:ascii="Segoe UI" w:hAnsi="Segoe UI" w:cs="Segoe UI"/>
          <w:sz w:val="22"/>
          <w:szCs w:val="22"/>
        </w:rPr>
        <w:t>Z</w:t>
      </w:r>
      <w:r w:rsidR="00705E6B" w:rsidRPr="001000D7">
        <w:rPr>
          <w:rFonts w:ascii="Segoe UI" w:hAnsi="Segoe UI" w:cs="Segoe UI"/>
          <w:sz w:val="22"/>
          <w:szCs w:val="22"/>
        </w:rPr>
        <w:t>Z</w:t>
      </w:r>
      <w:r w:rsidR="00227CE8" w:rsidRPr="001000D7">
        <w:rPr>
          <w:rFonts w:ascii="Segoe UI" w:hAnsi="Segoe UI" w:cs="Segoe UI"/>
          <w:sz w:val="22"/>
          <w:szCs w:val="22"/>
        </w:rPr>
        <w:t>VZ</w:t>
      </w:r>
      <w:r w:rsidR="00326701" w:rsidRPr="001000D7">
        <w:rPr>
          <w:rFonts w:ascii="Segoe UI" w:hAnsi="Segoe UI" w:cs="Segoe UI"/>
          <w:sz w:val="22"/>
          <w:szCs w:val="22"/>
        </w:rPr>
        <w:t>.</w:t>
      </w:r>
      <w:bookmarkEnd w:id="50"/>
      <w:r w:rsidR="00B8777D" w:rsidRPr="001000D7">
        <w:rPr>
          <w:rFonts w:ascii="Segoe UI" w:hAnsi="Segoe UI" w:cs="Segoe UI"/>
          <w:sz w:val="22"/>
          <w:szCs w:val="22"/>
        </w:rPr>
        <w:t xml:space="preserve"> </w:t>
      </w:r>
    </w:p>
    <w:p w14:paraId="5523A687" w14:textId="64E847BD" w:rsidR="00C42BAD" w:rsidRPr="00154EB6" w:rsidRDefault="003C67F5"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51" w:name="_Ref135929877"/>
      <w:r w:rsidRPr="001000D7">
        <w:rPr>
          <w:rFonts w:ascii="Segoe UI" w:hAnsi="Segoe UI" w:cs="Segoe UI"/>
          <w:sz w:val="22"/>
          <w:szCs w:val="22"/>
        </w:rPr>
        <w:t xml:space="preserve">Při ocenění </w:t>
      </w:r>
      <w:r w:rsidR="00A868A5" w:rsidRPr="001000D7">
        <w:rPr>
          <w:rFonts w:ascii="Segoe UI" w:hAnsi="Segoe UI" w:cs="Segoe UI"/>
          <w:sz w:val="22"/>
          <w:szCs w:val="22"/>
        </w:rPr>
        <w:t>dodatečných</w:t>
      </w:r>
      <w:r w:rsidR="004C7B39" w:rsidRPr="001000D7">
        <w:rPr>
          <w:rFonts w:ascii="Segoe UI" w:hAnsi="Segoe UI" w:cs="Segoe UI"/>
          <w:sz w:val="22"/>
          <w:szCs w:val="22"/>
        </w:rPr>
        <w:t xml:space="preserve"> prací</w:t>
      </w:r>
      <w:r w:rsidR="00A868A5" w:rsidRPr="001000D7">
        <w:rPr>
          <w:rFonts w:ascii="Segoe UI" w:hAnsi="Segoe UI" w:cs="Segoe UI"/>
          <w:sz w:val="22"/>
          <w:szCs w:val="22"/>
        </w:rPr>
        <w:t xml:space="preserve"> </w:t>
      </w:r>
      <w:r w:rsidR="004C7B39" w:rsidRPr="001000D7">
        <w:rPr>
          <w:rFonts w:ascii="Segoe UI" w:hAnsi="Segoe UI" w:cs="Segoe UI"/>
          <w:sz w:val="22"/>
          <w:szCs w:val="22"/>
        </w:rPr>
        <w:t xml:space="preserve">(tj. </w:t>
      </w:r>
      <w:r w:rsidR="00DC35AA" w:rsidRPr="001000D7">
        <w:rPr>
          <w:rFonts w:ascii="Segoe UI" w:hAnsi="Segoe UI" w:cs="Segoe UI"/>
          <w:sz w:val="22"/>
          <w:szCs w:val="22"/>
        </w:rPr>
        <w:t>více</w:t>
      </w:r>
      <w:r w:rsidR="00A868A5" w:rsidRPr="001000D7">
        <w:rPr>
          <w:rFonts w:ascii="Segoe UI" w:hAnsi="Segoe UI" w:cs="Segoe UI"/>
          <w:sz w:val="22"/>
          <w:szCs w:val="22"/>
        </w:rPr>
        <w:t>prací</w:t>
      </w:r>
      <w:r w:rsidR="004C7B39" w:rsidRPr="001000D7">
        <w:rPr>
          <w:rFonts w:ascii="Segoe UI" w:hAnsi="Segoe UI" w:cs="Segoe UI"/>
          <w:sz w:val="22"/>
          <w:szCs w:val="22"/>
        </w:rPr>
        <w:t>)</w:t>
      </w:r>
      <w:r w:rsidRPr="001000D7">
        <w:rPr>
          <w:rFonts w:ascii="Segoe UI" w:hAnsi="Segoe UI" w:cs="Segoe UI"/>
          <w:sz w:val="22"/>
          <w:szCs w:val="22"/>
        </w:rPr>
        <w:t xml:space="preserve"> bude postupováno takto:</w:t>
      </w:r>
      <w:r w:rsidR="00326701" w:rsidRPr="001000D7">
        <w:rPr>
          <w:rFonts w:ascii="Segoe UI" w:hAnsi="Segoe UI" w:cs="Segoe UI"/>
          <w:sz w:val="22"/>
          <w:szCs w:val="22"/>
        </w:rPr>
        <w:t xml:space="preserve"> na základě písemného soupisu </w:t>
      </w:r>
      <w:r w:rsidR="000F4C19" w:rsidRPr="001000D7">
        <w:rPr>
          <w:rFonts w:ascii="Segoe UI" w:hAnsi="Segoe UI" w:cs="Segoe UI"/>
          <w:sz w:val="22"/>
          <w:szCs w:val="22"/>
        </w:rPr>
        <w:t xml:space="preserve">dodatečných prací </w:t>
      </w:r>
      <w:r w:rsidR="00326701" w:rsidRPr="001000D7">
        <w:rPr>
          <w:rFonts w:ascii="Segoe UI" w:hAnsi="Segoe UI" w:cs="Segoe UI"/>
          <w:sz w:val="22"/>
          <w:szCs w:val="22"/>
        </w:rPr>
        <w:t xml:space="preserve">doplní </w:t>
      </w:r>
      <w:r w:rsidR="00BE2007" w:rsidRPr="001000D7">
        <w:rPr>
          <w:rFonts w:ascii="Segoe UI" w:hAnsi="Segoe UI" w:cs="Segoe UI"/>
          <w:sz w:val="22"/>
          <w:szCs w:val="22"/>
        </w:rPr>
        <w:t>Zhotovitel</w:t>
      </w:r>
      <w:r w:rsidR="00326701" w:rsidRPr="001000D7">
        <w:rPr>
          <w:rFonts w:ascii="Segoe UI" w:hAnsi="Segoe UI" w:cs="Segoe UI"/>
          <w:sz w:val="22"/>
          <w:szCs w:val="22"/>
        </w:rPr>
        <w:t xml:space="preserve"> jednotkové ceny </w:t>
      </w:r>
      <w:r w:rsidRPr="001000D7">
        <w:rPr>
          <w:rFonts w:ascii="Segoe UI" w:hAnsi="Segoe UI" w:cs="Segoe UI"/>
          <w:sz w:val="22"/>
          <w:szCs w:val="22"/>
        </w:rPr>
        <w:t xml:space="preserve">ve výši </w:t>
      </w:r>
      <w:r w:rsidR="00326701" w:rsidRPr="001000D7">
        <w:rPr>
          <w:rFonts w:ascii="Segoe UI" w:hAnsi="Segoe UI" w:cs="Segoe UI"/>
          <w:sz w:val="22"/>
          <w:szCs w:val="22"/>
        </w:rPr>
        <w:t xml:space="preserve">podle oceněného </w:t>
      </w:r>
      <w:r w:rsidR="00856543" w:rsidRPr="001000D7">
        <w:rPr>
          <w:rFonts w:ascii="Segoe UI" w:hAnsi="Segoe UI" w:cs="Segoe UI"/>
          <w:sz w:val="22"/>
          <w:szCs w:val="22"/>
        </w:rPr>
        <w:t>soupisu prací</w:t>
      </w:r>
      <w:r w:rsidRPr="001000D7">
        <w:rPr>
          <w:rFonts w:ascii="Segoe UI" w:hAnsi="Segoe UI" w:cs="Segoe UI"/>
          <w:sz w:val="22"/>
          <w:szCs w:val="22"/>
        </w:rPr>
        <w:t>, který tvoří přílohu č. </w:t>
      </w:r>
      <w:r w:rsidR="00326701" w:rsidRPr="001000D7">
        <w:rPr>
          <w:rFonts w:ascii="Segoe UI" w:hAnsi="Segoe UI" w:cs="Segoe UI"/>
          <w:sz w:val="22"/>
          <w:szCs w:val="22"/>
        </w:rPr>
        <w:t xml:space="preserve">1 této </w:t>
      </w:r>
      <w:r w:rsidR="00627A19" w:rsidRPr="001000D7">
        <w:rPr>
          <w:rFonts w:ascii="Segoe UI" w:hAnsi="Segoe UI" w:cs="Segoe UI"/>
          <w:sz w:val="22"/>
          <w:szCs w:val="22"/>
        </w:rPr>
        <w:t>Smlouvy</w:t>
      </w:r>
      <w:r w:rsidR="00326701" w:rsidRPr="001000D7">
        <w:rPr>
          <w:rFonts w:ascii="Segoe UI" w:hAnsi="Segoe UI" w:cs="Segoe UI"/>
          <w:sz w:val="22"/>
          <w:szCs w:val="22"/>
        </w:rPr>
        <w:t>; v</w:t>
      </w:r>
      <w:r w:rsidR="00BB127B">
        <w:rPr>
          <w:rFonts w:ascii="Segoe UI" w:hAnsi="Segoe UI" w:cs="Segoe UI"/>
          <w:sz w:val="22"/>
          <w:szCs w:val="22"/>
        </w:rPr>
        <w:t> </w:t>
      </w:r>
      <w:r w:rsidR="00326701" w:rsidRPr="001000D7">
        <w:rPr>
          <w:rFonts w:ascii="Segoe UI" w:hAnsi="Segoe UI" w:cs="Segoe UI"/>
          <w:sz w:val="22"/>
          <w:szCs w:val="22"/>
        </w:rPr>
        <w:t>případě, že požadované položky víceprací v</w:t>
      </w:r>
      <w:r w:rsidR="00BB127B">
        <w:rPr>
          <w:rFonts w:ascii="Segoe UI" w:hAnsi="Segoe UI" w:cs="Segoe UI"/>
          <w:sz w:val="22"/>
          <w:szCs w:val="22"/>
        </w:rPr>
        <w:t> </w:t>
      </w:r>
      <w:r w:rsidR="00326701" w:rsidRPr="001000D7">
        <w:rPr>
          <w:rFonts w:ascii="Segoe UI" w:hAnsi="Segoe UI" w:cs="Segoe UI"/>
          <w:sz w:val="22"/>
          <w:szCs w:val="22"/>
        </w:rPr>
        <w:t xml:space="preserve">oceněném </w:t>
      </w:r>
      <w:r w:rsidR="00856543" w:rsidRPr="001000D7">
        <w:rPr>
          <w:rFonts w:ascii="Segoe UI" w:hAnsi="Segoe UI" w:cs="Segoe UI"/>
          <w:sz w:val="22"/>
          <w:szCs w:val="22"/>
        </w:rPr>
        <w:t>soupisu prací</w:t>
      </w:r>
      <w:r w:rsidR="00326701" w:rsidRPr="001000D7">
        <w:rPr>
          <w:rFonts w:ascii="Segoe UI" w:hAnsi="Segoe UI" w:cs="Segoe UI"/>
          <w:sz w:val="22"/>
          <w:szCs w:val="22"/>
        </w:rPr>
        <w:t xml:space="preserve"> uvedeny nebudou, bude jejich cena stanovena dohodou smluvních stran podle</w:t>
      </w:r>
      <w:r w:rsidR="00690D91">
        <w:rPr>
          <w:rFonts w:ascii="Segoe UI" w:hAnsi="Segoe UI" w:cs="Segoe UI"/>
          <w:sz w:val="22"/>
          <w:szCs w:val="22"/>
        </w:rPr>
        <w:t xml:space="preserve"> </w:t>
      </w:r>
      <w:r w:rsidR="00143ECB">
        <w:rPr>
          <w:rFonts w:ascii="Segoe UI" w:hAnsi="Segoe UI" w:cs="Segoe UI"/>
          <w:sz w:val="22"/>
          <w:szCs w:val="22"/>
        </w:rPr>
        <w:t>RTS vydaných</w:t>
      </w:r>
      <w:r w:rsidR="00154EB6" w:rsidRPr="00154EB6">
        <w:rPr>
          <w:rFonts w:ascii="Segoe UI" w:hAnsi="Segoe UI" w:cs="Segoe UI"/>
          <w:sz w:val="22"/>
          <w:szCs w:val="22"/>
        </w:rPr>
        <w:t xml:space="preserve"> pro příslušné období, ve kterém budou vícepráce poptávány.</w:t>
      </w:r>
      <w:r w:rsidR="00154EB6">
        <w:rPr>
          <w:rFonts w:ascii="Segoe UI" w:hAnsi="Segoe UI" w:cs="Segoe UI"/>
          <w:sz w:val="22"/>
          <w:szCs w:val="22"/>
        </w:rPr>
        <w:t xml:space="preserve"> </w:t>
      </w:r>
      <w:r w:rsidR="003066D8" w:rsidRPr="00154EB6">
        <w:rPr>
          <w:rFonts w:ascii="Segoe UI" w:hAnsi="Segoe UI" w:cs="Segoe UI"/>
          <w:sz w:val="22"/>
          <w:szCs w:val="22"/>
        </w:rPr>
        <w:t>V</w:t>
      </w:r>
      <w:r w:rsidR="003066D8" w:rsidRPr="00154EB6">
        <w:rPr>
          <w:rFonts w:ascii="Segoe UI" w:hAnsi="Segoe UI" w:cs="Segoe UI"/>
          <w:sz w:val="22"/>
          <w:szCs w:val="22"/>
          <w:lang w:val="x-none"/>
        </w:rPr>
        <w:t xml:space="preserve"> případě </w:t>
      </w:r>
      <w:r w:rsidR="003066D8" w:rsidRPr="00154EB6">
        <w:rPr>
          <w:rFonts w:ascii="Segoe UI" w:hAnsi="Segoe UI" w:cs="Segoe UI"/>
          <w:sz w:val="22"/>
          <w:szCs w:val="22"/>
        </w:rPr>
        <w:t xml:space="preserve">víceprací </w:t>
      </w:r>
      <w:r w:rsidR="003066D8" w:rsidRPr="00154EB6">
        <w:rPr>
          <w:rFonts w:ascii="Segoe UI" w:hAnsi="Segoe UI" w:cs="Segoe UI"/>
          <w:sz w:val="22"/>
          <w:szCs w:val="22"/>
          <w:lang w:val="x-none"/>
        </w:rPr>
        <w:t xml:space="preserve">nezahrnutých v </w:t>
      </w:r>
      <w:r w:rsidR="00D81C97">
        <w:rPr>
          <w:rFonts w:ascii="Segoe UI" w:hAnsi="Segoe UI" w:cs="Segoe UI"/>
          <w:sz w:val="22"/>
          <w:szCs w:val="22"/>
          <w:lang w:val="x-none"/>
        </w:rPr>
        <w:t>RTS</w:t>
      </w:r>
      <w:r w:rsidR="003066D8" w:rsidRPr="00154EB6">
        <w:rPr>
          <w:rFonts w:ascii="Segoe UI" w:hAnsi="Segoe UI" w:cs="Segoe UI"/>
          <w:sz w:val="22"/>
          <w:szCs w:val="22"/>
          <w:lang w:val="x-none"/>
        </w:rPr>
        <w:t xml:space="preserve"> musí být </w:t>
      </w:r>
      <w:r w:rsidR="003066D8" w:rsidRPr="00154EB6">
        <w:rPr>
          <w:rFonts w:ascii="Segoe UI" w:hAnsi="Segoe UI" w:cs="Segoe UI"/>
          <w:sz w:val="22"/>
          <w:szCs w:val="22"/>
        </w:rPr>
        <w:t>takováto vícepráce</w:t>
      </w:r>
      <w:r w:rsidR="003066D8" w:rsidRPr="00154EB6">
        <w:rPr>
          <w:rFonts w:ascii="Segoe UI" w:hAnsi="Segoe UI" w:cs="Segoe UI"/>
          <w:sz w:val="22"/>
          <w:szCs w:val="22"/>
          <w:lang w:val="x-none"/>
        </w:rPr>
        <w:t xml:space="preserve"> oceněna na základě individuální kalkulace za použití ceny v místě a čase obvyklé. </w:t>
      </w:r>
      <w:r w:rsidR="00154EB6" w:rsidRPr="00154EB6">
        <w:rPr>
          <w:rFonts w:ascii="Segoe UI" w:hAnsi="Segoe UI" w:cs="Segoe UI"/>
          <w:sz w:val="22"/>
          <w:szCs w:val="22"/>
          <w:lang w:val="x-none"/>
        </w:rPr>
        <w:t>Objednatel je oprávněn ověřit cenu v místě a čase obvyklou podle výsledků tržní konzultace s minimálně třemi dodavateli oslovenými Objednatelem.</w:t>
      </w:r>
      <w:r w:rsidR="003066D8" w:rsidRPr="00154EB6">
        <w:rPr>
          <w:rFonts w:ascii="Segoe UI" w:hAnsi="Segoe UI" w:cs="Segoe UI"/>
          <w:sz w:val="22"/>
          <w:szCs w:val="22"/>
          <w:lang w:val="x-none"/>
        </w:rPr>
        <w:t xml:space="preserve"> V takovém případě musí být </w:t>
      </w:r>
      <w:r w:rsidR="003066D8" w:rsidRPr="00154EB6">
        <w:rPr>
          <w:rFonts w:ascii="Segoe UI" w:hAnsi="Segoe UI" w:cs="Segoe UI"/>
          <w:sz w:val="22"/>
          <w:szCs w:val="22"/>
        </w:rPr>
        <w:t>vícepráce</w:t>
      </w:r>
      <w:r w:rsidR="003066D8" w:rsidRPr="00154EB6">
        <w:rPr>
          <w:rFonts w:ascii="Segoe UI" w:hAnsi="Segoe UI" w:cs="Segoe UI"/>
          <w:sz w:val="22"/>
          <w:szCs w:val="22"/>
          <w:lang w:val="x-none"/>
        </w:rPr>
        <w:t xml:space="preserve"> oceněna nejnižší takto získanou cenou.</w:t>
      </w:r>
      <w:r w:rsidR="003066D8" w:rsidRPr="00154EB6">
        <w:rPr>
          <w:rFonts w:ascii="Segoe UI" w:hAnsi="Segoe UI" w:cs="Segoe UI"/>
          <w:sz w:val="22"/>
          <w:szCs w:val="22"/>
        </w:rPr>
        <w:t xml:space="preserve"> N</w:t>
      </w:r>
      <w:r w:rsidR="003066D8" w:rsidRPr="00154EB6">
        <w:rPr>
          <w:rFonts w:ascii="Segoe UI" w:hAnsi="Segoe UI" w:cs="Segoe UI"/>
          <w:sz w:val="22"/>
          <w:szCs w:val="22"/>
          <w:lang w:val="x-none"/>
        </w:rPr>
        <w:t xml:space="preserve">ebude-li možno ocenit </w:t>
      </w:r>
      <w:r w:rsidR="003066D8" w:rsidRPr="00154EB6">
        <w:rPr>
          <w:rFonts w:ascii="Segoe UI" w:hAnsi="Segoe UI" w:cs="Segoe UI"/>
          <w:sz w:val="22"/>
          <w:szCs w:val="22"/>
        </w:rPr>
        <w:t>vícepráce</w:t>
      </w:r>
      <w:r w:rsidR="003066D8" w:rsidRPr="00154EB6">
        <w:rPr>
          <w:rFonts w:ascii="Segoe UI" w:hAnsi="Segoe UI" w:cs="Segoe UI"/>
          <w:sz w:val="22"/>
          <w:szCs w:val="22"/>
          <w:lang w:val="x-none"/>
        </w:rPr>
        <w:t xml:space="preserve"> podle výsledků tržní konzultace, musí být cena určena na základě Zhotovitelova návrhu kalkulace přiměřených přímých nákladů.</w:t>
      </w:r>
      <w:bookmarkEnd w:id="51"/>
    </w:p>
    <w:p w14:paraId="53B8680D" w14:textId="71E98F01" w:rsidR="00310B3E" w:rsidRPr="001000D7" w:rsidRDefault="00310B3E"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52" w:name="_Ref135929926"/>
      <w:r w:rsidRPr="001000D7">
        <w:rPr>
          <w:rFonts w:ascii="Segoe UI" w:hAnsi="Segoe UI" w:cs="Segoe UI"/>
          <w:sz w:val="22"/>
          <w:szCs w:val="22"/>
        </w:rPr>
        <w:t xml:space="preserve">Potřebu provedení záměny jedné nebo více položek oceněného soupisu prací, který tvoří přílohu č. 1 této </w:t>
      </w:r>
      <w:r w:rsidR="00627A19" w:rsidRPr="001000D7">
        <w:rPr>
          <w:rFonts w:ascii="Segoe UI" w:hAnsi="Segoe UI" w:cs="Segoe UI"/>
          <w:sz w:val="22"/>
          <w:szCs w:val="22"/>
        </w:rPr>
        <w:t>Smlouvy</w:t>
      </w:r>
      <w:r w:rsidRPr="001000D7">
        <w:rPr>
          <w:rFonts w:ascii="Segoe UI" w:hAnsi="Segoe UI" w:cs="Segoe UI"/>
          <w:sz w:val="22"/>
          <w:szCs w:val="22"/>
        </w:rPr>
        <w:t>, musí Zhotovitel písemně oznámit bez zbytečného odkladu TDI a Objednateli, nejpozději však do 2 pracovních dnů po tom, co Zhotovitel skutečnosti vedoucí k</w:t>
      </w:r>
      <w:r w:rsidR="00BB127B">
        <w:rPr>
          <w:rFonts w:ascii="Segoe UI" w:hAnsi="Segoe UI" w:cs="Segoe UI"/>
          <w:sz w:val="22"/>
          <w:szCs w:val="22"/>
        </w:rPr>
        <w:t> </w:t>
      </w:r>
      <w:r w:rsidRPr="001000D7">
        <w:rPr>
          <w:rFonts w:ascii="Segoe UI" w:hAnsi="Segoe UI" w:cs="Segoe UI"/>
          <w:sz w:val="22"/>
          <w:szCs w:val="22"/>
        </w:rPr>
        <w:t xml:space="preserve">potřebě záměny jedné nebo více položek oceněného soupisu prací zjistil, </w:t>
      </w:r>
      <w:r w:rsidR="0094530F">
        <w:rPr>
          <w:rFonts w:ascii="Segoe UI" w:hAnsi="Segoe UI" w:cs="Segoe UI"/>
          <w:sz w:val="22"/>
          <w:szCs w:val="22"/>
        </w:rPr>
        <w:br/>
      </w:r>
      <w:r w:rsidRPr="001000D7">
        <w:rPr>
          <w:rFonts w:ascii="Segoe UI" w:hAnsi="Segoe UI" w:cs="Segoe UI"/>
          <w:sz w:val="22"/>
          <w:szCs w:val="22"/>
        </w:rPr>
        <w:t xml:space="preserve">nebo měl zjistit při náležité odborné péči. Oznámení musí popisovat událost </w:t>
      </w:r>
      <w:r w:rsidR="0094530F">
        <w:rPr>
          <w:rFonts w:ascii="Segoe UI" w:hAnsi="Segoe UI" w:cs="Segoe UI"/>
          <w:sz w:val="22"/>
          <w:szCs w:val="22"/>
        </w:rPr>
        <w:br/>
      </w:r>
      <w:r w:rsidRPr="001000D7">
        <w:rPr>
          <w:rFonts w:ascii="Segoe UI" w:hAnsi="Segoe UI" w:cs="Segoe UI"/>
          <w:sz w:val="22"/>
          <w:szCs w:val="22"/>
        </w:rPr>
        <w:t>nebo okolnosti</w:t>
      </w:r>
      <w:r w:rsidR="00AA4B92" w:rsidRPr="001000D7">
        <w:rPr>
          <w:rFonts w:ascii="Segoe UI" w:hAnsi="Segoe UI" w:cs="Segoe UI"/>
          <w:sz w:val="22"/>
          <w:szCs w:val="22"/>
        </w:rPr>
        <w:t>,</w:t>
      </w:r>
      <w:r w:rsidRPr="001000D7">
        <w:rPr>
          <w:rFonts w:ascii="Segoe UI" w:hAnsi="Segoe UI" w:cs="Segoe UI"/>
          <w:sz w:val="22"/>
          <w:szCs w:val="22"/>
        </w:rPr>
        <w:t xml:space="preserve"> ze kterých potřeba provedení záměny položek vyplývá. Objednatel </w:t>
      </w:r>
      <w:r w:rsidR="0094530F">
        <w:rPr>
          <w:rFonts w:ascii="Segoe UI" w:hAnsi="Segoe UI" w:cs="Segoe UI"/>
          <w:sz w:val="22"/>
          <w:szCs w:val="22"/>
        </w:rPr>
        <w:br/>
      </w:r>
      <w:r w:rsidRPr="001000D7">
        <w:rPr>
          <w:rFonts w:ascii="Segoe UI" w:hAnsi="Segoe UI" w:cs="Segoe UI"/>
          <w:sz w:val="22"/>
          <w:szCs w:val="22"/>
        </w:rPr>
        <w:t>se zavazuje, že se k</w:t>
      </w:r>
      <w:r w:rsidR="00BB127B">
        <w:rPr>
          <w:rFonts w:ascii="Segoe UI" w:hAnsi="Segoe UI" w:cs="Segoe UI"/>
          <w:sz w:val="22"/>
          <w:szCs w:val="22"/>
        </w:rPr>
        <w:t> </w:t>
      </w:r>
      <w:r w:rsidRPr="001000D7">
        <w:rPr>
          <w:rFonts w:ascii="Segoe UI" w:hAnsi="Segoe UI" w:cs="Segoe UI"/>
          <w:sz w:val="22"/>
          <w:szCs w:val="22"/>
        </w:rPr>
        <w:t xml:space="preserve">oznámení Zhotovitele o potřebě záměny položek </w:t>
      </w:r>
      <w:r w:rsidR="00B70E13" w:rsidRPr="001000D7">
        <w:rPr>
          <w:rFonts w:ascii="Segoe UI" w:hAnsi="Segoe UI" w:cs="Segoe UI"/>
          <w:sz w:val="22"/>
          <w:szCs w:val="22"/>
        </w:rPr>
        <w:t xml:space="preserve">bez zbytečného odkladu </w:t>
      </w:r>
      <w:r w:rsidRPr="001000D7">
        <w:rPr>
          <w:rFonts w:ascii="Segoe UI" w:hAnsi="Segoe UI" w:cs="Segoe UI"/>
          <w:sz w:val="22"/>
          <w:szCs w:val="22"/>
        </w:rPr>
        <w:t xml:space="preserve">vyjádří. Vyjádření Objednatele </w:t>
      </w:r>
      <w:r w:rsidR="00957A4D" w:rsidRPr="001000D7">
        <w:rPr>
          <w:rFonts w:ascii="Segoe UI" w:hAnsi="Segoe UI" w:cs="Segoe UI"/>
          <w:sz w:val="22"/>
          <w:szCs w:val="22"/>
        </w:rPr>
        <w:t>bude</w:t>
      </w:r>
      <w:r w:rsidRPr="001000D7">
        <w:rPr>
          <w:rFonts w:ascii="Segoe UI" w:hAnsi="Segoe UI" w:cs="Segoe UI"/>
          <w:sz w:val="22"/>
          <w:szCs w:val="22"/>
        </w:rPr>
        <w:t xml:space="preserve"> obsahovat sdělení, zda bud</w:t>
      </w:r>
      <w:r w:rsidR="004465C8" w:rsidRPr="001000D7">
        <w:rPr>
          <w:rFonts w:ascii="Segoe UI" w:hAnsi="Segoe UI" w:cs="Segoe UI"/>
          <w:sz w:val="22"/>
          <w:szCs w:val="22"/>
        </w:rPr>
        <w:t>ou</w:t>
      </w:r>
      <w:r w:rsidRPr="001000D7">
        <w:rPr>
          <w:rFonts w:ascii="Segoe UI" w:hAnsi="Segoe UI" w:cs="Segoe UI"/>
          <w:sz w:val="22"/>
          <w:szCs w:val="22"/>
        </w:rPr>
        <w:t xml:space="preserve"> v</w:t>
      </w:r>
      <w:r w:rsidR="00BB127B">
        <w:rPr>
          <w:rFonts w:ascii="Segoe UI" w:hAnsi="Segoe UI" w:cs="Segoe UI"/>
          <w:sz w:val="22"/>
          <w:szCs w:val="22"/>
        </w:rPr>
        <w:t> </w:t>
      </w:r>
      <w:r w:rsidRPr="001000D7">
        <w:rPr>
          <w:rFonts w:ascii="Segoe UI" w:hAnsi="Segoe UI" w:cs="Segoe UI"/>
          <w:sz w:val="22"/>
          <w:szCs w:val="22"/>
        </w:rPr>
        <w:t>souladu s</w:t>
      </w:r>
      <w:r w:rsidR="00BB127B">
        <w:rPr>
          <w:rFonts w:ascii="Segoe UI" w:hAnsi="Segoe UI" w:cs="Segoe UI"/>
          <w:sz w:val="22"/>
          <w:szCs w:val="22"/>
        </w:rPr>
        <w:t> </w:t>
      </w:r>
      <w:r w:rsidRPr="001000D7">
        <w:rPr>
          <w:rFonts w:ascii="Segoe UI" w:hAnsi="Segoe UI" w:cs="Segoe UI"/>
          <w:sz w:val="22"/>
          <w:szCs w:val="22"/>
        </w:rPr>
        <w:t xml:space="preserve">ustanoveními ZZVZ </w:t>
      </w:r>
      <w:r w:rsidR="00957A4D" w:rsidRPr="001000D7">
        <w:rPr>
          <w:rFonts w:ascii="Segoe UI" w:hAnsi="Segoe UI" w:cs="Segoe UI"/>
          <w:sz w:val="22"/>
          <w:szCs w:val="22"/>
        </w:rPr>
        <w:t xml:space="preserve">dále </w:t>
      </w:r>
      <w:r w:rsidR="004465C8" w:rsidRPr="001000D7">
        <w:rPr>
          <w:rFonts w:ascii="Segoe UI" w:hAnsi="Segoe UI" w:cs="Segoe UI"/>
          <w:sz w:val="22"/>
          <w:szCs w:val="22"/>
        </w:rPr>
        <w:t xml:space="preserve">projednány </w:t>
      </w:r>
      <w:r w:rsidRPr="001000D7">
        <w:rPr>
          <w:rFonts w:ascii="Segoe UI" w:hAnsi="Segoe UI" w:cs="Segoe UI"/>
          <w:sz w:val="22"/>
          <w:szCs w:val="22"/>
        </w:rPr>
        <w:t>z</w:t>
      </w:r>
      <w:r w:rsidR="004465C8" w:rsidRPr="001000D7">
        <w:rPr>
          <w:rFonts w:ascii="Segoe UI" w:hAnsi="Segoe UI" w:cs="Segoe UI"/>
          <w:sz w:val="22"/>
          <w:szCs w:val="22"/>
        </w:rPr>
        <w:t>á</w:t>
      </w:r>
      <w:r w:rsidRPr="001000D7">
        <w:rPr>
          <w:rFonts w:ascii="Segoe UI" w:hAnsi="Segoe UI" w:cs="Segoe UI"/>
          <w:sz w:val="22"/>
          <w:szCs w:val="22"/>
        </w:rPr>
        <w:t>měny polož</w:t>
      </w:r>
      <w:r w:rsidR="004465C8" w:rsidRPr="001000D7">
        <w:rPr>
          <w:rFonts w:ascii="Segoe UI" w:hAnsi="Segoe UI" w:cs="Segoe UI"/>
          <w:sz w:val="22"/>
          <w:szCs w:val="22"/>
        </w:rPr>
        <w:t>e</w:t>
      </w:r>
      <w:r w:rsidRPr="001000D7">
        <w:rPr>
          <w:rFonts w:ascii="Segoe UI" w:hAnsi="Segoe UI" w:cs="Segoe UI"/>
          <w:sz w:val="22"/>
          <w:szCs w:val="22"/>
        </w:rPr>
        <w:t xml:space="preserve">k oceněného soupisu prací, </w:t>
      </w:r>
      <w:r w:rsidR="0094530F">
        <w:rPr>
          <w:rFonts w:ascii="Segoe UI" w:hAnsi="Segoe UI" w:cs="Segoe UI"/>
          <w:sz w:val="22"/>
          <w:szCs w:val="22"/>
        </w:rPr>
        <w:br/>
      </w:r>
      <w:r w:rsidRPr="001000D7">
        <w:rPr>
          <w:rFonts w:ascii="Segoe UI" w:hAnsi="Segoe UI" w:cs="Segoe UI"/>
          <w:sz w:val="22"/>
          <w:szCs w:val="22"/>
        </w:rPr>
        <w:t xml:space="preserve">které odpovídají Zhotovitelem oznámeným záměnám položek dle tohoto odstavce. Potřebu provedení záměny jedné nebo více položek oceněného soupisu prací je oprávněn požadovat také Objednatel, přičemž shora uvedený postup se uplatní obdobně. Výše ceny </w:t>
      </w:r>
      <w:r w:rsidRPr="001000D7">
        <w:rPr>
          <w:rFonts w:ascii="Segoe UI" w:hAnsi="Segoe UI" w:cs="Segoe UI"/>
          <w:sz w:val="22"/>
          <w:szCs w:val="22"/>
        </w:rPr>
        <w:lastRenderedPageBreak/>
        <w:t xml:space="preserve">zaměněných položek, která </w:t>
      </w:r>
      <w:r w:rsidR="00A5762F" w:rsidRPr="001000D7">
        <w:rPr>
          <w:rFonts w:ascii="Segoe UI" w:hAnsi="Segoe UI" w:cs="Segoe UI"/>
          <w:sz w:val="22"/>
          <w:szCs w:val="22"/>
        </w:rPr>
        <w:t>v</w:t>
      </w:r>
      <w:r w:rsidR="00BB127B">
        <w:rPr>
          <w:rFonts w:ascii="Segoe UI" w:hAnsi="Segoe UI" w:cs="Segoe UI"/>
          <w:sz w:val="22"/>
          <w:szCs w:val="22"/>
        </w:rPr>
        <w:t> </w:t>
      </w:r>
      <w:r w:rsidR="00A5762F" w:rsidRPr="001000D7">
        <w:rPr>
          <w:rFonts w:ascii="Segoe UI" w:hAnsi="Segoe UI" w:cs="Segoe UI"/>
          <w:sz w:val="22"/>
          <w:szCs w:val="22"/>
        </w:rPr>
        <w:t>souladu s</w:t>
      </w:r>
      <w:r w:rsidR="00BB127B">
        <w:rPr>
          <w:rFonts w:ascii="Segoe UI" w:hAnsi="Segoe UI" w:cs="Segoe UI"/>
          <w:sz w:val="22"/>
          <w:szCs w:val="22"/>
        </w:rPr>
        <w:t> </w:t>
      </w:r>
      <w:r w:rsidR="00A5762F" w:rsidRPr="001000D7">
        <w:rPr>
          <w:rFonts w:ascii="Segoe UI" w:hAnsi="Segoe UI" w:cs="Segoe UI"/>
          <w:sz w:val="22"/>
          <w:szCs w:val="22"/>
        </w:rPr>
        <w:t xml:space="preserve">ustanoveními ZZVZ </w:t>
      </w:r>
      <w:r w:rsidRPr="001000D7">
        <w:rPr>
          <w:rFonts w:ascii="Segoe UI" w:hAnsi="Segoe UI" w:cs="Segoe UI"/>
          <w:sz w:val="22"/>
          <w:szCs w:val="22"/>
        </w:rPr>
        <w:t xml:space="preserve">musí být stejná nebo nižší </w:t>
      </w:r>
      <w:r w:rsidR="000B2143">
        <w:rPr>
          <w:rFonts w:ascii="Segoe UI" w:hAnsi="Segoe UI" w:cs="Segoe UI"/>
          <w:sz w:val="22"/>
          <w:szCs w:val="22"/>
        </w:rPr>
        <w:br/>
      </w:r>
      <w:r w:rsidRPr="001000D7">
        <w:rPr>
          <w:rFonts w:ascii="Segoe UI" w:hAnsi="Segoe UI" w:cs="Segoe UI"/>
          <w:sz w:val="22"/>
          <w:szCs w:val="22"/>
        </w:rPr>
        <w:t>než cena nahrazovaných položek, bude určena obdobným způsobem jako v</w:t>
      </w:r>
      <w:r w:rsidR="00BB127B">
        <w:rPr>
          <w:rFonts w:ascii="Segoe UI" w:hAnsi="Segoe UI" w:cs="Segoe UI"/>
          <w:sz w:val="22"/>
          <w:szCs w:val="22"/>
        </w:rPr>
        <w:t> </w:t>
      </w:r>
      <w:r w:rsidRPr="001000D7">
        <w:rPr>
          <w:rFonts w:ascii="Segoe UI" w:hAnsi="Segoe UI" w:cs="Segoe UI"/>
          <w:sz w:val="22"/>
          <w:szCs w:val="22"/>
        </w:rPr>
        <w:t>případě ocenění dodatečných prací</w:t>
      </w:r>
      <w:r w:rsidR="004465C8" w:rsidRPr="001000D7">
        <w:rPr>
          <w:rFonts w:ascii="Segoe UI" w:hAnsi="Segoe UI" w:cs="Segoe UI"/>
          <w:sz w:val="22"/>
          <w:szCs w:val="22"/>
        </w:rPr>
        <w:t xml:space="preserve"> podle </w:t>
      </w:r>
      <w:r w:rsidR="00971BF9" w:rsidRPr="00E4216C">
        <w:rPr>
          <w:rFonts w:ascii="Segoe UI" w:hAnsi="Segoe UI" w:cs="Segoe UI"/>
          <w:sz w:val="22"/>
          <w:szCs w:val="22"/>
        </w:rPr>
        <w:t>odst.</w:t>
      </w:r>
      <w:r w:rsidR="00957A4D" w:rsidRPr="00E4216C">
        <w:rPr>
          <w:rFonts w:ascii="Segoe UI" w:hAnsi="Segoe UI" w:cs="Segoe UI"/>
          <w:sz w:val="22"/>
          <w:szCs w:val="22"/>
        </w:rPr>
        <w:t xml:space="preserve"> </w:t>
      </w:r>
      <w:r w:rsidR="00E4216C" w:rsidRPr="00E4216C">
        <w:rPr>
          <w:rFonts w:ascii="Segoe UI" w:hAnsi="Segoe UI" w:cs="Segoe UI"/>
          <w:sz w:val="22"/>
          <w:szCs w:val="22"/>
        </w:rPr>
        <w:fldChar w:fldCharType="begin"/>
      </w:r>
      <w:r w:rsidR="00E4216C" w:rsidRPr="00E4216C">
        <w:rPr>
          <w:rFonts w:ascii="Segoe UI" w:hAnsi="Segoe UI" w:cs="Segoe UI"/>
          <w:sz w:val="22"/>
          <w:szCs w:val="22"/>
        </w:rPr>
        <w:instrText xml:space="preserve"> REF _Ref135929877 \r \h </w:instrText>
      </w:r>
      <w:r w:rsidR="00E4216C">
        <w:rPr>
          <w:rFonts w:ascii="Segoe UI" w:hAnsi="Segoe UI" w:cs="Segoe UI"/>
          <w:sz w:val="22"/>
          <w:szCs w:val="22"/>
        </w:rPr>
        <w:instrText xml:space="preserve"> \* MERGEFORMAT </w:instrText>
      </w:r>
      <w:r w:rsidR="00E4216C" w:rsidRPr="00E4216C">
        <w:rPr>
          <w:rFonts w:ascii="Segoe UI" w:hAnsi="Segoe UI" w:cs="Segoe UI"/>
          <w:sz w:val="22"/>
          <w:szCs w:val="22"/>
        </w:rPr>
      </w:r>
      <w:r w:rsidR="00E4216C" w:rsidRPr="00E4216C">
        <w:rPr>
          <w:rFonts w:ascii="Segoe UI" w:hAnsi="Segoe UI" w:cs="Segoe UI"/>
          <w:sz w:val="22"/>
          <w:szCs w:val="22"/>
        </w:rPr>
        <w:fldChar w:fldCharType="separate"/>
      </w:r>
      <w:r w:rsidR="00F62478">
        <w:rPr>
          <w:rFonts w:ascii="Segoe UI" w:hAnsi="Segoe UI" w:cs="Segoe UI"/>
          <w:sz w:val="22"/>
          <w:szCs w:val="22"/>
        </w:rPr>
        <w:t>6.3</w:t>
      </w:r>
      <w:r w:rsidR="00E4216C" w:rsidRPr="00E4216C">
        <w:rPr>
          <w:rFonts w:ascii="Segoe UI" w:hAnsi="Segoe UI" w:cs="Segoe UI"/>
          <w:sz w:val="22"/>
          <w:szCs w:val="22"/>
        </w:rPr>
        <w:fldChar w:fldCharType="end"/>
      </w:r>
      <w:r w:rsidR="00957A4D" w:rsidRPr="00E4216C">
        <w:rPr>
          <w:rFonts w:ascii="Segoe UI" w:hAnsi="Segoe UI" w:cs="Segoe UI"/>
          <w:sz w:val="22"/>
          <w:szCs w:val="22"/>
        </w:rPr>
        <w:t xml:space="preserve"> této </w:t>
      </w:r>
      <w:r w:rsidR="00627A19" w:rsidRPr="00E4216C">
        <w:rPr>
          <w:rFonts w:ascii="Segoe UI" w:hAnsi="Segoe UI" w:cs="Segoe UI"/>
          <w:sz w:val="22"/>
          <w:szCs w:val="22"/>
        </w:rPr>
        <w:t>Smlouvy</w:t>
      </w:r>
      <w:r w:rsidRPr="001000D7">
        <w:rPr>
          <w:rFonts w:ascii="Segoe UI" w:hAnsi="Segoe UI" w:cs="Segoe UI"/>
          <w:sz w:val="22"/>
          <w:szCs w:val="22"/>
        </w:rPr>
        <w:t>.</w:t>
      </w:r>
      <w:bookmarkEnd w:id="52"/>
    </w:p>
    <w:p w14:paraId="647CA0D9" w14:textId="40F951FD" w:rsidR="00957A4D" w:rsidRPr="001000D7" w:rsidRDefault="00957A4D"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53" w:name="_Ref135930107"/>
      <w:r w:rsidRPr="001000D7">
        <w:rPr>
          <w:rFonts w:ascii="Segoe UI" w:hAnsi="Segoe UI" w:cs="Segoe UI"/>
          <w:sz w:val="22"/>
          <w:szCs w:val="22"/>
        </w:rPr>
        <w:t xml:space="preserve">Záměnu jedné nebo více položek oceněného soupisu prací, který tvoří přílohu č. 1 této </w:t>
      </w:r>
      <w:r w:rsidR="00627A19" w:rsidRPr="001000D7">
        <w:rPr>
          <w:rFonts w:ascii="Segoe UI" w:hAnsi="Segoe UI" w:cs="Segoe UI"/>
          <w:sz w:val="22"/>
          <w:szCs w:val="22"/>
        </w:rPr>
        <w:t>Smlouvy</w:t>
      </w:r>
      <w:r w:rsidRPr="001000D7">
        <w:rPr>
          <w:rFonts w:ascii="Segoe UI" w:hAnsi="Segoe UI" w:cs="Segoe UI"/>
          <w:sz w:val="22"/>
          <w:szCs w:val="22"/>
        </w:rPr>
        <w:t>, odsouhlasenou Objednatelem</w:t>
      </w:r>
      <w:r w:rsidR="00AA4B92" w:rsidRPr="001000D7">
        <w:rPr>
          <w:rFonts w:ascii="Segoe UI" w:hAnsi="Segoe UI" w:cs="Segoe UI"/>
          <w:sz w:val="22"/>
          <w:szCs w:val="22"/>
        </w:rPr>
        <w:t>,</w:t>
      </w:r>
      <w:r w:rsidRPr="001000D7">
        <w:rPr>
          <w:rFonts w:ascii="Segoe UI" w:hAnsi="Segoe UI" w:cs="Segoe UI"/>
          <w:sz w:val="22"/>
          <w:szCs w:val="22"/>
        </w:rPr>
        <w:t xml:space="preserve"> lze provést pouze na základě nové úpravy smluvních vztahů mezi Zhotovitelem a Objednatelem a v</w:t>
      </w:r>
      <w:r w:rsidR="00BB127B">
        <w:rPr>
          <w:rFonts w:ascii="Segoe UI" w:hAnsi="Segoe UI" w:cs="Segoe UI"/>
          <w:sz w:val="22"/>
          <w:szCs w:val="22"/>
        </w:rPr>
        <w:t> </w:t>
      </w:r>
      <w:r w:rsidRPr="001000D7">
        <w:rPr>
          <w:rFonts w:ascii="Segoe UI" w:hAnsi="Segoe UI" w:cs="Segoe UI"/>
          <w:sz w:val="22"/>
          <w:szCs w:val="22"/>
        </w:rPr>
        <w:t>souladu s</w:t>
      </w:r>
      <w:r w:rsidR="00BB127B">
        <w:rPr>
          <w:rFonts w:ascii="Segoe UI" w:hAnsi="Segoe UI" w:cs="Segoe UI"/>
          <w:sz w:val="22"/>
          <w:szCs w:val="22"/>
        </w:rPr>
        <w:t> </w:t>
      </w:r>
      <w:r w:rsidRPr="001000D7">
        <w:rPr>
          <w:rFonts w:ascii="Segoe UI" w:hAnsi="Segoe UI" w:cs="Segoe UI"/>
          <w:sz w:val="22"/>
          <w:szCs w:val="22"/>
        </w:rPr>
        <w:t xml:space="preserve">příslušným ustanovením </w:t>
      </w:r>
      <w:r w:rsidR="00A5762F" w:rsidRPr="001000D7">
        <w:rPr>
          <w:rFonts w:ascii="Segoe UI" w:hAnsi="Segoe UI" w:cs="Segoe UI"/>
          <w:sz w:val="22"/>
          <w:szCs w:val="22"/>
        </w:rPr>
        <w:t>ZZVZ</w:t>
      </w:r>
      <w:r w:rsidRPr="001000D7">
        <w:rPr>
          <w:rFonts w:ascii="Segoe UI" w:hAnsi="Segoe UI" w:cs="Segoe UI"/>
          <w:sz w:val="22"/>
          <w:szCs w:val="22"/>
        </w:rPr>
        <w:t>.</w:t>
      </w:r>
      <w:bookmarkEnd w:id="53"/>
    </w:p>
    <w:p w14:paraId="1C3394C7" w14:textId="41EF3EFB" w:rsidR="00326701" w:rsidRPr="001000D7" w:rsidRDefault="003C67F5"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54" w:name="_Ref135929937"/>
      <w:r w:rsidRPr="001000D7">
        <w:rPr>
          <w:rFonts w:ascii="Segoe UI" w:hAnsi="Segoe UI" w:cs="Segoe UI"/>
          <w:sz w:val="22"/>
          <w:szCs w:val="22"/>
        </w:rPr>
        <w:t>Výskyt</w:t>
      </w:r>
      <w:r w:rsidR="00326701" w:rsidRPr="001000D7">
        <w:rPr>
          <w:rFonts w:ascii="Segoe UI" w:hAnsi="Segoe UI" w:cs="Segoe UI"/>
          <w:sz w:val="22"/>
          <w:szCs w:val="22"/>
        </w:rPr>
        <w:t xml:space="preserve"> prací</w:t>
      </w:r>
      <w:r w:rsidR="00A868A5" w:rsidRPr="001000D7">
        <w:rPr>
          <w:rFonts w:ascii="Segoe UI" w:hAnsi="Segoe UI" w:cs="Segoe UI"/>
          <w:sz w:val="22"/>
          <w:szCs w:val="22"/>
        </w:rPr>
        <w:t>, které nebude třeba provést k</w:t>
      </w:r>
      <w:r w:rsidR="00BB127B">
        <w:rPr>
          <w:rFonts w:ascii="Segoe UI" w:hAnsi="Segoe UI" w:cs="Segoe UI"/>
          <w:sz w:val="22"/>
          <w:szCs w:val="22"/>
        </w:rPr>
        <w:t> </w:t>
      </w:r>
      <w:r w:rsidR="00A868A5" w:rsidRPr="001000D7">
        <w:rPr>
          <w:rFonts w:ascii="Segoe UI" w:hAnsi="Segoe UI" w:cs="Segoe UI"/>
          <w:sz w:val="22"/>
          <w:szCs w:val="22"/>
        </w:rPr>
        <w:t xml:space="preserve">dokončení Stavby oproti oceněnému </w:t>
      </w:r>
      <w:r w:rsidR="00856543" w:rsidRPr="001000D7">
        <w:rPr>
          <w:rFonts w:ascii="Segoe UI" w:hAnsi="Segoe UI" w:cs="Segoe UI"/>
          <w:sz w:val="22"/>
          <w:szCs w:val="22"/>
        </w:rPr>
        <w:t>soupisu prací</w:t>
      </w:r>
      <w:r w:rsidR="00A868A5" w:rsidRPr="001000D7">
        <w:rPr>
          <w:rFonts w:ascii="Segoe UI" w:hAnsi="Segoe UI" w:cs="Segoe UI"/>
          <w:sz w:val="22"/>
          <w:szCs w:val="22"/>
        </w:rPr>
        <w:t xml:space="preserve">, který tvoří přílohu č. 1 této </w:t>
      </w:r>
      <w:r w:rsidR="00627A19" w:rsidRPr="001000D7">
        <w:rPr>
          <w:rFonts w:ascii="Segoe UI" w:hAnsi="Segoe UI" w:cs="Segoe UI"/>
          <w:sz w:val="22"/>
          <w:szCs w:val="22"/>
        </w:rPr>
        <w:t>Smlouvy</w:t>
      </w:r>
      <w:r w:rsidR="00A868A5" w:rsidRPr="001000D7">
        <w:rPr>
          <w:rFonts w:ascii="Segoe UI" w:hAnsi="Segoe UI" w:cs="Segoe UI"/>
          <w:sz w:val="22"/>
          <w:szCs w:val="22"/>
        </w:rPr>
        <w:t xml:space="preserve">, </w:t>
      </w:r>
      <w:r w:rsidR="00326701" w:rsidRPr="001000D7">
        <w:rPr>
          <w:rFonts w:ascii="Segoe UI" w:hAnsi="Segoe UI" w:cs="Segoe UI"/>
          <w:sz w:val="22"/>
          <w:szCs w:val="22"/>
        </w:rPr>
        <w:t xml:space="preserve">je </w:t>
      </w:r>
      <w:r w:rsidR="00BE2007" w:rsidRPr="001000D7">
        <w:rPr>
          <w:rFonts w:ascii="Segoe UI" w:hAnsi="Segoe UI" w:cs="Segoe UI"/>
          <w:sz w:val="22"/>
          <w:szCs w:val="22"/>
        </w:rPr>
        <w:t>Zhotovitel</w:t>
      </w:r>
      <w:r w:rsidR="00326701" w:rsidRPr="001000D7">
        <w:rPr>
          <w:rFonts w:ascii="Segoe UI" w:hAnsi="Segoe UI" w:cs="Segoe UI"/>
          <w:sz w:val="22"/>
          <w:szCs w:val="22"/>
        </w:rPr>
        <w:t xml:space="preserve"> povinen oznámit </w:t>
      </w:r>
      <w:r w:rsidR="00957A4D" w:rsidRPr="001000D7">
        <w:rPr>
          <w:rFonts w:ascii="Segoe UI" w:hAnsi="Segoe UI" w:cs="Segoe UI"/>
          <w:sz w:val="22"/>
          <w:szCs w:val="22"/>
        </w:rPr>
        <w:t xml:space="preserve">bez zbytečného odkladu TDI a </w:t>
      </w:r>
      <w:r w:rsidR="00BE2007" w:rsidRPr="001000D7">
        <w:rPr>
          <w:rFonts w:ascii="Segoe UI" w:hAnsi="Segoe UI" w:cs="Segoe UI"/>
          <w:sz w:val="22"/>
          <w:szCs w:val="22"/>
        </w:rPr>
        <w:t>Objednatel</w:t>
      </w:r>
      <w:r w:rsidR="00326701" w:rsidRPr="001000D7">
        <w:rPr>
          <w:rFonts w:ascii="Segoe UI" w:hAnsi="Segoe UI" w:cs="Segoe UI"/>
          <w:sz w:val="22"/>
          <w:szCs w:val="22"/>
        </w:rPr>
        <w:t>i</w:t>
      </w:r>
      <w:r w:rsidR="00957A4D" w:rsidRPr="001000D7">
        <w:rPr>
          <w:rFonts w:ascii="Segoe UI" w:hAnsi="Segoe UI" w:cs="Segoe UI"/>
          <w:sz w:val="22"/>
          <w:szCs w:val="22"/>
        </w:rPr>
        <w:t>, nejpozději však do 2 pracovních dnů po tom, co Zhotovitel skutečnosti vedoucí k</w:t>
      </w:r>
      <w:r w:rsidR="00BB127B">
        <w:rPr>
          <w:rFonts w:ascii="Segoe UI" w:hAnsi="Segoe UI" w:cs="Segoe UI"/>
          <w:sz w:val="22"/>
          <w:szCs w:val="22"/>
        </w:rPr>
        <w:t> </w:t>
      </w:r>
      <w:r w:rsidR="00957A4D" w:rsidRPr="001000D7">
        <w:rPr>
          <w:rFonts w:ascii="Segoe UI" w:hAnsi="Segoe UI" w:cs="Segoe UI"/>
          <w:sz w:val="22"/>
          <w:szCs w:val="22"/>
        </w:rPr>
        <w:t>neprovedení takovýchto prací zjistil, nebo měl zjistit při náležité odborné péči.</w:t>
      </w:r>
      <w:r w:rsidR="00326701" w:rsidRPr="001000D7">
        <w:rPr>
          <w:rFonts w:ascii="Segoe UI" w:hAnsi="Segoe UI" w:cs="Segoe UI"/>
          <w:sz w:val="22"/>
          <w:szCs w:val="22"/>
        </w:rPr>
        <w:t xml:space="preserve"> </w:t>
      </w:r>
      <w:r w:rsidR="00957A4D" w:rsidRPr="001000D7">
        <w:rPr>
          <w:rFonts w:ascii="Segoe UI" w:hAnsi="Segoe UI" w:cs="Segoe UI"/>
          <w:sz w:val="22"/>
          <w:szCs w:val="22"/>
        </w:rPr>
        <w:t>Oznámení musí popisovat událost nebo okolnosti ze kterých potřeba neprovedení takovýchto prací vyplývá. Objednatel se zavazuje, že se k</w:t>
      </w:r>
      <w:r w:rsidR="00BB127B">
        <w:rPr>
          <w:rFonts w:ascii="Segoe UI" w:hAnsi="Segoe UI" w:cs="Segoe UI"/>
          <w:sz w:val="22"/>
          <w:szCs w:val="22"/>
        </w:rPr>
        <w:t> </w:t>
      </w:r>
      <w:r w:rsidR="00957A4D" w:rsidRPr="001000D7">
        <w:rPr>
          <w:rFonts w:ascii="Segoe UI" w:hAnsi="Segoe UI" w:cs="Segoe UI"/>
          <w:sz w:val="22"/>
          <w:szCs w:val="22"/>
        </w:rPr>
        <w:t xml:space="preserve">oznámení Zhotovitele o neprovedení takovýchto prací </w:t>
      </w:r>
      <w:r w:rsidR="00B70E13" w:rsidRPr="001000D7">
        <w:rPr>
          <w:rFonts w:ascii="Segoe UI" w:hAnsi="Segoe UI" w:cs="Segoe UI"/>
          <w:sz w:val="22"/>
          <w:szCs w:val="22"/>
        </w:rPr>
        <w:t xml:space="preserve">bez zbytečného odkladu </w:t>
      </w:r>
      <w:r w:rsidR="00957A4D" w:rsidRPr="001000D7">
        <w:rPr>
          <w:rFonts w:ascii="Segoe UI" w:hAnsi="Segoe UI" w:cs="Segoe UI"/>
          <w:sz w:val="22"/>
          <w:szCs w:val="22"/>
        </w:rPr>
        <w:t>vyjádří. Vyjádření Objednatele bude obsahovat sdělení, zda bude dále projednáno vypuštění stavebních prací, které nebude třeba provést k</w:t>
      </w:r>
      <w:r w:rsidR="00BB127B">
        <w:rPr>
          <w:rFonts w:ascii="Segoe UI" w:hAnsi="Segoe UI" w:cs="Segoe UI"/>
          <w:sz w:val="22"/>
          <w:szCs w:val="22"/>
        </w:rPr>
        <w:t> </w:t>
      </w:r>
      <w:r w:rsidR="00957A4D" w:rsidRPr="001000D7">
        <w:rPr>
          <w:rFonts w:ascii="Segoe UI" w:hAnsi="Segoe UI" w:cs="Segoe UI"/>
          <w:sz w:val="22"/>
          <w:szCs w:val="22"/>
        </w:rPr>
        <w:t>dokončení Stavby</w:t>
      </w:r>
      <w:r w:rsidR="005965E7" w:rsidRPr="001000D7">
        <w:rPr>
          <w:rFonts w:ascii="Segoe UI" w:hAnsi="Segoe UI" w:cs="Segoe UI"/>
          <w:sz w:val="22"/>
          <w:szCs w:val="22"/>
        </w:rPr>
        <w:t xml:space="preserve"> dle tohoto odstavce</w:t>
      </w:r>
      <w:r w:rsidR="00957A4D" w:rsidRPr="001000D7">
        <w:rPr>
          <w:rFonts w:ascii="Segoe UI" w:hAnsi="Segoe UI" w:cs="Segoe UI"/>
          <w:sz w:val="22"/>
          <w:szCs w:val="22"/>
        </w:rPr>
        <w:t>. Potřebu neprovedení prací, které nebude třeba provést k</w:t>
      </w:r>
      <w:r w:rsidR="00BB127B">
        <w:rPr>
          <w:rFonts w:ascii="Segoe UI" w:hAnsi="Segoe UI" w:cs="Segoe UI"/>
          <w:sz w:val="22"/>
          <w:szCs w:val="22"/>
        </w:rPr>
        <w:t> </w:t>
      </w:r>
      <w:r w:rsidR="00957A4D" w:rsidRPr="001000D7">
        <w:rPr>
          <w:rFonts w:ascii="Segoe UI" w:hAnsi="Segoe UI" w:cs="Segoe UI"/>
          <w:sz w:val="22"/>
          <w:szCs w:val="22"/>
        </w:rPr>
        <w:t xml:space="preserve">dokončení Stavby, je oprávněn požadovat také Objednatel, přičemž shora uvedený postup se uplatní obdobně. </w:t>
      </w:r>
      <w:r w:rsidR="00326701" w:rsidRPr="001000D7">
        <w:rPr>
          <w:rFonts w:ascii="Segoe UI" w:hAnsi="Segoe UI" w:cs="Segoe UI"/>
          <w:sz w:val="22"/>
          <w:szCs w:val="22"/>
        </w:rPr>
        <w:t>V</w:t>
      </w:r>
      <w:r w:rsidR="00BB127B">
        <w:rPr>
          <w:rFonts w:ascii="Segoe UI" w:hAnsi="Segoe UI" w:cs="Segoe UI"/>
          <w:sz w:val="22"/>
          <w:szCs w:val="22"/>
        </w:rPr>
        <w:t> </w:t>
      </w:r>
      <w:r w:rsidR="00326701" w:rsidRPr="001000D7">
        <w:rPr>
          <w:rFonts w:ascii="Segoe UI" w:hAnsi="Segoe UI" w:cs="Segoe UI"/>
          <w:sz w:val="22"/>
          <w:szCs w:val="22"/>
        </w:rPr>
        <w:t xml:space="preserve">důsledku výskytu </w:t>
      </w:r>
      <w:r w:rsidR="00A868A5" w:rsidRPr="001000D7">
        <w:rPr>
          <w:rFonts w:ascii="Segoe UI" w:hAnsi="Segoe UI" w:cs="Segoe UI"/>
          <w:sz w:val="22"/>
          <w:szCs w:val="22"/>
        </w:rPr>
        <w:t>takových skutečností</w:t>
      </w:r>
      <w:r w:rsidR="00326701" w:rsidRPr="001000D7">
        <w:rPr>
          <w:rFonts w:ascii="Segoe UI" w:hAnsi="Segoe UI" w:cs="Segoe UI"/>
          <w:sz w:val="22"/>
          <w:szCs w:val="22"/>
        </w:rPr>
        <w:t xml:space="preserve"> má </w:t>
      </w:r>
      <w:r w:rsidR="00BE2007" w:rsidRPr="001000D7">
        <w:rPr>
          <w:rFonts w:ascii="Segoe UI" w:hAnsi="Segoe UI" w:cs="Segoe UI"/>
          <w:sz w:val="22"/>
          <w:szCs w:val="22"/>
        </w:rPr>
        <w:t>Objednatel</w:t>
      </w:r>
      <w:r w:rsidR="00326701" w:rsidRPr="001000D7">
        <w:rPr>
          <w:rFonts w:ascii="Segoe UI" w:hAnsi="Segoe UI" w:cs="Segoe UI"/>
          <w:sz w:val="22"/>
          <w:szCs w:val="22"/>
        </w:rPr>
        <w:t xml:space="preserve"> vůči </w:t>
      </w:r>
      <w:r w:rsidR="00BE2007" w:rsidRPr="001000D7">
        <w:rPr>
          <w:rFonts w:ascii="Segoe UI" w:hAnsi="Segoe UI" w:cs="Segoe UI"/>
          <w:sz w:val="22"/>
          <w:szCs w:val="22"/>
        </w:rPr>
        <w:t>Zhotovitel</w:t>
      </w:r>
      <w:r w:rsidR="00326701" w:rsidRPr="001000D7">
        <w:rPr>
          <w:rFonts w:ascii="Segoe UI" w:hAnsi="Segoe UI" w:cs="Segoe UI"/>
          <w:sz w:val="22"/>
          <w:szCs w:val="22"/>
        </w:rPr>
        <w:t>i právo n</w:t>
      </w:r>
      <w:r w:rsidRPr="001000D7">
        <w:rPr>
          <w:rFonts w:ascii="Segoe UI" w:hAnsi="Segoe UI" w:cs="Segoe UI"/>
          <w:sz w:val="22"/>
          <w:szCs w:val="22"/>
        </w:rPr>
        <w:t xml:space="preserve">a </w:t>
      </w:r>
      <w:r w:rsidR="00D73CDA" w:rsidRPr="001000D7">
        <w:rPr>
          <w:rFonts w:ascii="Segoe UI" w:hAnsi="Segoe UI" w:cs="Segoe UI"/>
          <w:sz w:val="22"/>
          <w:szCs w:val="22"/>
        </w:rPr>
        <w:t xml:space="preserve">snížení </w:t>
      </w:r>
      <w:r w:rsidR="00326701" w:rsidRPr="001000D7">
        <w:rPr>
          <w:rFonts w:ascii="Segoe UI" w:hAnsi="Segoe UI" w:cs="Segoe UI"/>
          <w:sz w:val="22"/>
          <w:szCs w:val="22"/>
        </w:rPr>
        <w:t xml:space="preserve">sjednané ceny </w:t>
      </w:r>
      <w:r w:rsidR="00FE76A1">
        <w:rPr>
          <w:rFonts w:ascii="Segoe UI" w:hAnsi="Segoe UI" w:cs="Segoe UI"/>
          <w:sz w:val="22"/>
          <w:szCs w:val="22"/>
        </w:rPr>
        <w:br/>
      </w:r>
      <w:r w:rsidR="00326701" w:rsidRPr="001000D7">
        <w:rPr>
          <w:rFonts w:ascii="Segoe UI" w:hAnsi="Segoe UI" w:cs="Segoe UI"/>
          <w:sz w:val="22"/>
          <w:szCs w:val="22"/>
        </w:rPr>
        <w:t xml:space="preserve">za zhotovení </w:t>
      </w:r>
      <w:r w:rsidR="00D51B30" w:rsidRPr="001000D7">
        <w:rPr>
          <w:rFonts w:ascii="Segoe UI" w:hAnsi="Segoe UI" w:cs="Segoe UI"/>
          <w:sz w:val="22"/>
          <w:szCs w:val="22"/>
        </w:rPr>
        <w:t>Stavby</w:t>
      </w:r>
      <w:r w:rsidR="00326701" w:rsidRPr="001000D7">
        <w:rPr>
          <w:rFonts w:ascii="Segoe UI" w:hAnsi="Segoe UI" w:cs="Segoe UI"/>
          <w:sz w:val="22"/>
          <w:szCs w:val="22"/>
        </w:rPr>
        <w:t xml:space="preserve"> dle této </w:t>
      </w:r>
      <w:r w:rsidR="00627A19" w:rsidRPr="001000D7">
        <w:rPr>
          <w:rFonts w:ascii="Segoe UI" w:hAnsi="Segoe UI" w:cs="Segoe UI"/>
          <w:sz w:val="22"/>
          <w:szCs w:val="22"/>
        </w:rPr>
        <w:t>Smlouvy</w:t>
      </w:r>
      <w:r w:rsidR="00326701" w:rsidRPr="001000D7">
        <w:rPr>
          <w:rFonts w:ascii="Segoe UI" w:hAnsi="Segoe UI" w:cs="Segoe UI"/>
          <w:sz w:val="22"/>
          <w:szCs w:val="22"/>
        </w:rPr>
        <w:t xml:space="preserve"> a ceny za splnění předmětu </w:t>
      </w:r>
      <w:r w:rsidR="00627A19" w:rsidRPr="001000D7">
        <w:rPr>
          <w:rFonts w:ascii="Segoe UI" w:hAnsi="Segoe UI" w:cs="Segoe UI"/>
          <w:sz w:val="22"/>
          <w:szCs w:val="22"/>
        </w:rPr>
        <w:t>Smlouvy</w:t>
      </w:r>
      <w:r w:rsidR="00326701" w:rsidRPr="001000D7">
        <w:rPr>
          <w:rFonts w:ascii="Segoe UI" w:hAnsi="Segoe UI" w:cs="Segoe UI"/>
          <w:sz w:val="22"/>
          <w:szCs w:val="22"/>
        </w:rPr>
        <w:t xml:space="preserve">. Výše </w:t>
      </w:r>
      <w:r w:rsidR="00D73CDA" w:rsidRPr="001000D7">
        <w:rPr>
          <w:rFonts w:ascii="Segoe UI" w:hAnsi="Segoe UI" w:cs="Segoe UI"/>
          <w:sz w:val="22"/>
          <w:szCs w:val="22"/>
        </w:rPr>
        <w:t xml:space="preserve">snížené ceny </w:t>
      </w:r>
      <w:r w:rsidR="00326701" w:rsidRPr="001000D7">
        <w:rPr>
          <w:rFonts w:ascii="Segoe UI" w:hAnsi="Segoe UI" w:cs="Segoe UI"/>
          <w:sz w:val="22"/>
          <w:szCs w:val="22"/>
        </w:rPr>
        <w:t>bude určena obdobným způsobem jako v</w:t>
      </w:r>
      <w:r w:rsidR="00BB127B">
        <w:rPr>
          <w:rFonts w:ascii="Segoe UI" w:hAnsi="Segoe UI" w:cs="Segoe UI"/>
          <w:sz w:val="22"/>
          <w:szCs w:val="22"/>
        </w:rPr>
        <w:t> </w:t>
      </w:r>
      <w:r w:rsidR="00326701" w:rsidRPr="001000D7">
        <w:rPr>
          <w:rFonts w:ascii="Segoe UI" w:hAnsi="Segoe UI" w:cs="Segoe UI"/>
          <w:sz w:val="22"/>
          <w:szCs w:val="22"/>
        </w:rPr>
        <w:t xml:space="preserve">případě ocenění </w:t>
      </w:r>
      <w:r w:rsidR="00A868A5" w:rsidRPr="001000D7">
        <w:rPr>
          <w:rFonts w:ascii="Segoe UI" w:hAnsi="Segoe UI" w:cs="Segoe UI"/>
          <w:sz w:val="22"/>
          <w:szCs w:val="22"/>
        </w:rPr>
        <w:t>dodatečných prací</w:t>
      </w:r>
      <w:r w:rsidR="00326701" w:rsidRPr="001000D7">
        <w:rPr>
          <w:rFonts w:ascii="Segoe UI" w:hAnsi="Segoe UI" w:cs="Segoe UI"/>
          <w:sz w:val="22"/>
          <w:szCs w:val="22"/>
        </w:rPr>
        <w:t>.</w:t>
      </w:r>
      <w:bookmarkEnd w:id="54"/>
    </w:p>
    <w:p w14:paraId="01DF5802" w14:textId="6D970125" w:rsidR="00DF3795" w:rsidRPr="001000D7" w:rsidRDefault="005965E7"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55" w:name="_Ref135930129"/>
      <w:r w:rsidRPr="001000D7">
        <w:rPr>
          <w:rFonts w:ascii="Segoe UI" w:hAnsi="Segoe UI" w:cs="Segoe UI"/>
          <w:sz w:val="22"/>
          <w:szCs w:val="22"/>
        </w:rPr>
        <w:t xml:space="preserve">Zhotovitel </w:t>
      </w:r>
      <w:r w:rsidR="00B70E13" w:rsidRPr="001000D7">
        <w:rPr>
          <w:rFonts w:ascii="Segoe UI" w:hAnsi="Segoe UI" w:cs="Segoe UI"/>
          <w:sz w:val="22"/>
          <w:szCs w:val="22"/>
        </w:rPr>
        <w:t>je povinen</w:t>
      </w:r>
      <w:r w:rsidRPr="001000D7">
        <w:rPr>
          <w:rFonts w:ascii="Segoe UI" w:hAnsi="Segoe UI" w:cs="Segoe UI"/>
          <w:sz w:val="22"/>
          <w:szCs w:val="22"/>
        </w:rPr>
        <w:t xml:space="preserve"> do 5 pracovních dnů od </w:t>
      </w:r>
      <w:r w:rsidR="00AA4B92" w:rsidRPr="001000D7">
        <w:rPr>
          <w:rFonts w:ascii="Segoe UI" w:hAnsi="Segoe UI" w:cs="Segoe UI"/>
          <w:sz w:val="22"/>
          <w:szCs w:val="22"/>
        </w:rPr>
        <w:t xml:space="preserve">obdržení </w:t>
      </w:r>
      <w:r w:rsidRPr="001000D7">
        <w:rPr>
          <w:rFonts w:ascii="Segoe UI" w:hAnsi="Segoe UI" w:cs="Segoe UI"/>
          <w:sz w:val="22"/>
          <w:szCs w:val="22"/>
        </w:rPr>
        <w:t>vyjádření Objednatele k</w:t>
      </w:r>
      <w:r w:rsidR="00BB127B">
        <w:rPr>
          <w:rFonts w:ascii="Segoe UI" w:hAnsi="Segoe UI" w:cs="Segoe UI"/>
          <w:sz w:val="22"/>
          <w:szCs w:val="22"/>
        </w:rPr>
        <w:t> </w:t>
      </w:r>
      <w:r w:rsidRPr="001000D7">
        <w:rPr>
          <w:rFonts w:ascii="Segoe UI" w:hAnsi="Segoe UI" w:cs="Segoe UI"/>
          <w:sz w:val="22"/>
          <w:szCs w:val="22"/>
        </w:rPr>
        <w:t xml:space="preserve">provedení dodatečných prací </w:t>
      </w:r>
      <w:r w:rsidRPr="00E4216C">
        <w:rPr>
          <w:rFonts w:ascii="Segoe UI" w:hAnsi="Segoe UI" w:cs="Segoe UI"/>
          <w:sz w:val="22"/>
          <w:szCs w:val="22"/>
        </w:rPr>
        <w:t xml:space="preserve">dle odst. </w:t>
      </w:r>
      <w:r w:rsidR="00E4216C" w:rsidRPr="00E4216C">
        <w:rPr>
          <w:rFonts w:ascii="Segoe UI" w:hAnsi="Segoe UI" w:cs="Segoe UI"/>
          <w:sz w:val="22"/>
          <w:szCs w:val="22"/>
        </w:rPr>
        <w:fldChar w:fldCharType="begin"/>
      </w:r>
      <w:r w:rsidR="00E4216C" w:rsidRPr="00E4216C">
        <w:rPr>
          <w:rFonts w:ascii="Segoe UI" w:hAnsi="Segoe UI" w:cs="Segoe UI"/>
          <w:sz w:val="22"/>
          <w:szCs w:val="22"/>
        </w:rPr>
        <w:instrText xml:space="preserve"> REF _Ref135929904 \r \h </w:instrText>
      </w:r>
      <w:r w:rsidR="00E4216C">
        <w:rPr>
          <w:rFonts w:ascii="Segoe UI" w:hAnsi="Segoe UI" w:cs="Segoe UI"/>
          <w:sz w:val="22"/>
          <w:szCs w:val="22"/>
        </w:rPr>
        <w:instrText xml:space="preserve"> \* MERGEFORMAT </w:instrText>
      </w:r>
      <w:r w:rsidR="00E4216C" w:rsidRPr="00E4216C">
        <w:rPr>
          <w:rFonts w:ascii="Segoe UI" w:hAnsi="Segoe UI" w:cs="Segoe UI"/>
          <w:sz w:val="22"/>
          <w:szCs w:val="22"/>
        </w:rPr>
      </w:r>
      <w:r w:rsidR="00E4216C" w:rsidRPr="00E4216C">
        <w:rPr>
          <w:rFonts w:ascii="Segoe UI" w:hAnsi="Segoe UI" w:cs="Segoe UI"/>
          <w:sz w:val="22"/>
          <w:szCs w:val="22"/>
        </w:rPr>
        <w:fldChar w:fldCharType="separate"/>
      </w:r>
      <w:r w:rsidR="00F62478">
        <w:rPr>
          <w:rFonts w:ascii="Segoe UI" w:hAnsi="Segoe UI" w:cs="Segoe UI"/>
          <w:sz w:val="22"/>
          <w:szCs w:val="22"/>
        </w:rPr>
        <w:t>6.1</w:t>
      </w:r>
      <w:r w:rsidR="00E4216C" w:rsidRPr="00E4216C">
        <w:rPr>
          <w:rFonts w:ascii="Segoe UI" w:hAnsi="Segoe UI" w:cs="Segoe UI"/>
          <w:sz w:val="22"/>
          <w:szCs w:val="22"/>
        </w:rPr>
        <w:fldChar w:fldCharType="end"/>
      </w:r>
      <w:r w:rsidRPr="00E4216C">
        <w:rPr>
          <w:rFonts w:ascii="Segoe UI" w:hAnsi="Segoe UI" w:cs="Segoe UI"/>
          <w:sz w:val="22"/>
          <w:szCs w:val="22"/>
        </w:rPr>
        <w:t xml:space="preserve"> této </w:t>
      </w:r>
      <w:r w:rsidR="00627A19" w:rsidRPr="00E4216C">
        <w:rPr>
          <w:rFonts w:ascii="Segoe UI" w:hAnsi="Segoe UI" w:cs="Segoe UI"/>
          <w:sz w:val="22"/>
          <w:szCs w:val="22"/>
        </w:rPr>
        <w:t>Smlouvy</w:t>
      </w:r>
      <w:r w:rsidRPr="001000D7">
        <w:rPr>
          <w:rFonts w:ascii="Segoe UI" w:hAnsi="Segoe UI" w:cs="Segoe UI"/>
          <w:sz w:val="22"/>
          <w:szCs w:val="22"/>
        </w:rPr>
        <w:t xml:space="preserve"> a/nebo skutečnosti vedoucí k</w:t>
      </w:r>
      <w:r w:rsidR="00BB127B">
        <w:rPr>
          <w:rFonts w:ascii="Segoe UI" w:hAnsi="Segoe UI" w:cs="Segoe UI"/>
          <w:sz w:val="22"/>
          <w:szCs w:val="22"/>
        </w:rPr>
        <w:t> </w:t>
      </w:r>
      <w:r w:rsidRPr="001000D7">
        <w:rPr>
          <w:rFonts w:ascii="Segoe UI" w:hAnsi="Segoe UI" w:cs="Segoe UI"/>
          <w:sz w:val="22"/>
          <w:szCs w:val="22"/>
        </w:rPr>
        <w:t xml:space="preserve">potřebě záměny jedné nebo více položek oceněného soupisu </w:t>
      </w:r>
      <w:r w:rsidRPr="00E4216C">
        <w:rPr>
          <w:rFonts w:ascii="Segoe UI" w:hAnsi="Segoe UI" w:cs="Segoe UI"/>
          <w:sz w:val="22"/>
          <w:szCs w:val="22"/>
        </w:rPr>
        <w:t xml:space="preserve">prací dle odst. </w:t>
      </w:r>
      <w:r w:rsidR="00E4216C" w:rsidRPr="00E4216C">
        <w:rPr>
          <w:rFonts w:ascii="Segoe UI" w:hAnsi="Segoe UI" w:cs="Segoe UI"/>
          <w:sz w:val="22"/>
          <w:szCs w:val="22"/>
        </w:rPr>
        <w:fldChar w:fldCharType="begin"/>
      </w:r>
      <w:r w:rsidR="00E4216C" w:rsidRPr="00E4216C">
        <w:rPr>
          <w:rFonts w:ascii="Segoe UI" w:hAnsi="Segoe UI" w:cs="Segoe UI"/>
          <w:sz w:val="22"/>
          <w:szCs w:val="22"/>
        </w:rPr>
        <w:instrText xml:space="preserve"> REF _Ref135929926 \r \h </w:instrText>
      </w:r>
      <w:r w:rsidR="00E4216C">
        <w:rPr>
          <w:rFonts w:ascii="Segoe UI" w:hAnsi="Segoe UI" w:cs="Segoe UI"/>
          <w:sz w:val="22"/>
          <w:szCs w:val="22"/>
        </w:rPr>
        <w:instrText xml:space="preserve"> \* MERGEFORMAT </w:instrText>
      </w:r>
      <w:r w:rsidR="00E4216C" w:rsidRPr="00E4216C">
        <w:rPr>
          <w:rFonts w:ascii="Segoe UI" w:hAnsi="Segoe UI" w:cs="Segoe UI"/>
          <w:sz w:val="22"/>
          <w:szCs w:val="22"/>
        </w:rPr>
      </w:r>
      <w:r w:rsidR="00E4216C" w:rsidRPr="00E4216C">
        <w:rPr>
          <w:rFonts w:ascii="Segoe UI" w:hAnsi="Segoe UI" w:cs="Segoe UI"/>
          <w:sz w:val="22"/>
          <w:szCs w:val="22"/>
        </w:rPr>
        <w:fldChar w:fldCharType="separate"/>
      </w:r>
      <w:r w:rsidR="00FE76A1">
        <w:rPr>
          <w:rFonts w:ascii="Segoe UI" w:hAnsi="Segoe UI" w:cs="Segoe UI"/>
          <w:sz w:val="22"/>
          <w:szCs w:val="22"/>
        </w:rPr>
        <w:t>6.4</w:t>
      </w:r>
      <w:r w:rsidR="00E4216C" w:rsidRPr="00E4216C">
        <w:rPr>
          <w:rFonts w:ascii="Segoe UI" w:hAnsi="Segoe UI" w:cs="Segoe UI"/>
          <w:sz w:val="22"/>
          <w:szCs w:val="22"/>
        </w:rPr>
        <w:fldChar w:fldCharType="end"/>
      </w:r>
      <w:r w:rsidRPr="00E4216C">
        <w:rPr>
          <w:rFonts w:ascii="Segoe UI" w:hAnsi="Segoe UI" w:cs="Segoe UI"/>
          <w:sz w:val="22"/>
          <w:szCs w:val="22"/>
        </w:rPr>
        <w:t xml:space="preserve"> této</w:t>
      </w:r>
      <w:r w:rsidRPr="001000D7">
        <w:rPr>
          <w:rFonts w:ascii="Segoe UI" w:hAnsi="Segoe UI" w:cs="Segoe UI"/>
          <w:sz w:val="22"/>
          <w:szCs w:val="22"/>
        </w:rPr>
        <w:t xml:space="preserve"> </w:t>
      </w:r>
      <w:r w:rsidR="00627A19" w:rsidRPr="001000D7">
        <w:rPr>
          <w:rFonts w:ascii="Segoe UI" w:hAnsi="Segoe UI" w:cs="Segoe UI"/>
          <w:sz w:val="22"/>
          <w:szCs w:val="22"/>
        </w:rPr>
        <w:t>Smlouvy</w:t>
      </w:r>
      <w:r w:rsidRPr="001000D7">
        <w:rPr>
          <w:rFonts w:ascii="Segoe UI" w:hAnsi="Segoe UI" w:cs="Segoe UI"/>
          <w:sz w:val="22"/>
          <w:szCs w:val="22"/>
        </w:rPr>
        <w:t xml:space="preserve"> a/nebo skutečnosti vedoucí k</w:t>
      </w:r>
      <w:r w:rsidR="00BB127B">
        <w:rPr>
          <w:rFonts w:ascii="Segoe UI" w:hAnsi="Segoe UI" w:cs="Segoe UI"/>
          <w:sz w:val="22"/>
          <w:szCs w:val="22"/>
        </w:rPr>
        <w:t> </w:t>
      </w:r>
      <w:r w:rsidRPr="00E4216C">
        <w:rPr>
          <w:rFonts w:ascii="Segoe UI" w:hAnsi="Segoe UI" w:cs="Segoe UI"/>
          <w:sz w:val="22"/>
          <w:szCs w:val="22"/>
        </w:rPr>
        <w:t>neprovedení prací</w:t>
      </w:r>
      <w:r w:rsidR="00523253">
        <w:rPr>
          <w:rFonts w:ascii="Segoe UI" w:hAnsi="Segoe UI" w:cs="Segoe UI"/>
          <w:sz w:val="22"/>
          <w:szCs w:val="22"/>
        </w:rPr>
        <w:t xml:space="preserve"> dle odst.</w:t>
      </w:r>
      <w:r w:rsidRPr="00E4216C">
        <w:rPr>
          <w:rFonts w:ascii="Segoe UI" w:hAnsi="Segoe UI" w:cs="Segoe UI"/>
          <w:sz w:val="22"/>
          <w:szCs w:val="22"/>
        </w:rPr>
        <w:t xml:space="preserve"> </w:t>
      </w:r>
      <w:r w:rsidR="00E4216C" w:rsidRPr="00E4216C">
        <w:rPr>
          <w:rFonts w:ascii="Segoe UI" w:hAnsi="Segoe UI" w:cs="Segoe UI"/>
          <w:sz w:val="22"/>
          <w:szCs w:val="22"/>
        </w:rPr>
        <w:fldChar w:fldCharType="begin"/>
      </w:r>
      <w:r w:rsidR="00E4216C" w:rsidRPr="00E4216C">
        <w:rPr>
          <w:rFonts w:ascii="Segoe UI" w:hAnsi="Segoe UI" w:cs="Segoe UI"/>
          <w:sz w:val="22"/>
          <w:szCs w:val="22"/>
        </w:rPr>
        <w:instrText xml:space="preserve"> REF _Ref135929937 \r \h </w:instrText>
      </w:r>
      <w:r w:rsidR="00E4216C">
        <w:rPr>
          <w:rFonts w:ascii="Segoe UI" w:hAnsi="Segoe UI" w:cs="Segoe UI"/>
          <w:sz w:val="22"/>
          <w:szCs w:val="22"/>
        </w:rPr>
        <w:instrText xml:space="preserve"> \* MERGEFORMAT </w:instrText>
      </w:r>
      <w:r w:rsidR="00E4216C" w:rsidRPr="00E4216C">
        <w:rPr>
          <w:rFonts w:ascii="Segoe UI" w:hAnsi="Segoe UI" w:cs="Segoe UI"/>
          <w:sz w:val="22"/>
          <w:szCs w:val="22"/>
        </w:rPr>
      </w:r>
      <w:r w:rsidR="00E4216C" w:rsidRPr="00E4216C">
        <w:rPr>
          <w:rFonts w:ascii="Segoe UI" w:hAnsi="Segoe UI" w:cs="Segoe UI"/>
          <w:sz w:val="22"/>
          <w:szCs w:val="22"/>
        </w:rPr>
        <w:fldChar w:fldCharType="separate"/>
      </w:r>
      <w:r w:rsidR="00F62478">
        <w:rPr>
          <w:rFonts w:ascii="Segoe UI" w:hAnsi="Segoe UI" w:cs="Segoe UI"/>
          <w:sz w:val="22"/>
          <w:szCs w:val="22"/>
        </w:rPr>
        <w:t>6.6</w:t>
      </w:r>
      <w:r w:rsidR="00E4216C" w:rsidRPr="00E4216C">
        <w:rPr>
          <w:rFonts w:ascii="Segoe UI" w:hAnsi="Segoe UI" w:cs="Segoe UI"/>
          <w:sz w:val="22"/>
          <w:szCs w:val="22"/>
        </w:rPr>
        <w:fldChar w:fldCharType="end"/>
      </w:r>
      <w:r w:rsidRPr="00E4216C">
        <w:rPr>
          <w:rFonts w:ascii="Segoe UI" w:hAnsi="Segoe UI" w:cs="Segoe UI"/>
          <w:sz w:val="22"/>
          <w:szCs w:val="22"/>
        </w:rPr>
        <w:t xml:space="preserve"> této </w:t>
      </w:r>
      <w:r w:rsidR="00627A19" w:rsidRPr="00E4216C">
        <w:rPr>
          <w:rFonts w:ascii="Segoe UI" w:hAnsi="Segoe UI" w:cs="Segoe UI"/>
          <w:sz w:val="22"/>
          <w:szCs w:val="22"/>
        </w:rPr>
        <w:t>Smlouvy</w:t>
      </w:r>
      <w:r w:rsidRPr="001000D7">
        <w:rPr>
          <w:rFonts w:ascii="Segoe UI" w:hAnsi="Segoe UI" w:cs="Segoe UI"/>
          <w:sz w:val="22"/>
          <w:szCs w:val="22"/>
        </w:rPr>
        <w:t>, nebo ve lhůtě, která může být navržena zhotovitelem a písemně schválena TDI, předložit Objednateli změnový list odsouhlasený TDI a s</w:t>
      </w:r>
      <w:r w:rsidR="00BB127B">
        <w:rPr>
          <w:rFonts w:ascii="Segoe UI" w:hAnsi="Segoe UI" w:cs="Segoe UI"/>
          <w:sz w:val="22"/>
          <w:szCs w:val="22"/>
        </w:rPr>
        <w:t> </w:t>
      </w:r>
      <w:r w:rsidRPr="001000D7">
        <w:rPr>
          <w:rFonts w:ascii="Segoe UI" w:hAnsi="Segoe UI" w:cs="Segoe UI"/>
          <w:sz w:val="22"/>
          <w:szCs w:val="22"/>
        </w:rPr>
        <w:t>vyjádřením AD, který bude podkladem k</w:t>
      </w:r>
      <w:r w:rsidR="00BB127B">
        <w:rPr>
          <w:rFonts w:ascii="Segoe UI" w:hAnsi="Segoe UI" w:cs="Segoe UI"/>
          <w:sz w:val="22"/>
          <w:szCs w:val="22"/>
        </w:rPr>
        <w:t> </w:t>
      </w:r>
      <w:r w:rsidRPr="001000D7">
        <w:rPr>
          <w:rFonts w:ascii="Segoe UI" w:hAnsi="Segoe UI" w:cs="Segoe UI"/>
          <w:sz w:val="22"/>
          <w:szCs w:val="22"/>
        </w:rPr>
        <w:t xml:space="preserve">úpravě smluvních vztahů. </w:t>
      </w:r>
      <w:bookmarkStart w:id="56" w:name="_Hlk507953203"/>
      <w:r w:rsidR="006D6642" w:rsidRPr="001000D7">
        <w:rPr>
          <w:rFonts w:ascii="Segoe UI" w:hAnsi="Segoe UI" w:cs="Segoe UI"/>
          <w:sz w:val="22"/>
          <w:szCs w:val="22"/>
        </w:rPr>
        <w:t>Součástí předloženého změnové</w:t>
      </w:r>
      <w:r w:rsidR="00D1107E" w:rsidRPr="001000D7">
        <w:rPr>
          <w:rFonts w:ascii="Segoe UI" w:hAnsi="Segoe UI" w:cs="Segoe UI"/>
          <w:sz w:val="22"/>
          <w:szCs w:val="22"/>
        </w:rPr>
        <w:t>ho</w:t>
      </w:r>
      <w:r w:rsidR="006D6642" w:rsidRPr="001000D7">
        <w:rPr>
          <w:rFonts w:ascii="Segoe UI" w:hAnsi="Segoe UI" w:cs="Segoe UI"/>
          <w:sz w:val="22"/>
          <w:szCs w:val="22"/>
        </w:rPr>
        <w:t xml:space="preserve"> listu </w:t>
      </w:r>
      <w:r w:rsidR="00D1107E" w:rsidRPr="001000D7">
        <w:rPr>
          <w:rFonts w:ascii="Segoe UI" w:hAnsi="Segoe UI" w:cs="Segoe UI"/>
          <w:sz w:val="22"/>
          <w:szCs w:val="22"/>
        </w:rPr>
        <w:t xml:space="preserve">musí </w:t>
      </w:r>
      <w:r w:rsidR="008B6892" w:rsidRPr="001000D7">
        <w:rPr>
          <w:rFonts w:ascii="Segoe UI" w:hAnsi="Segoe UI" w:cs="Segoe UI"/>
          <w:sz w:val="22"/>
          <w:szCs w:val="22"/>
        </w:rPr>
        <w:t xml:space="preserve">být </w:t>
      </w:r>
      <w:r w:rsidR="00D1107E" w:rsidRPr="001000D7">
        <w:rPr>
          <w:rFonts w:ascii="Segoe UI" w:hAnsi="Segoe UI" w:cs="Segoe UI"/>
          <w:sz w:val="22"/>
          <w:szCs w:val="22"/>
        </w:rPr>
        <w:t>v</w:t>
      </w:r>
      <w:r w:rsidR="00BB127B">
        <w:rPr>
          <w:rFonts w:ascii="Segoe UI" w:hAnsi="Segoe UI" w:cs="Segoe UI"/>
          <w:sz w:val="22"/>
          <w:szCs w:val="22"/>
        </w:rPr>
        <w:t> </w:t>
      </w:r>
      <w:r w:rsidR="00D1107E" w:rsidRPr="001000D7">
        <w:rPr>
          <w:rFonts w:ascii="Segoe UI" w:hAnsi="Segoe UI" w:cs="Segoe UI"/>
          <w:sz w:val="22"/>
          <w:szCs w:val="22"/>
        </w:rPr>
        <w:t xml:space="preserve">případě změny </w:t>
      </w:r>
      <w:r w:rsidR="00DF3795" w:rsidRPr="001000D7">
        <w:rPr>
          <w:rFonts w:ascii="Segoe UI" w:hAnsi="Segoe UI" w:cs="Segoe UI"/>
          <w:sz w:val="22"/>
          <w:szCs w:val="22"/>
        </w:rPr>
        <w:t xml:space="preserve">podrobný položkový rozpočet změny vypracovaný </w:t>
      </w:r>
      <w:r w:rsidR="00D1107E" w:rsidRPr="001000D7">
        <w:rPr>
          <w:rFonts w:ascii="Segoe UI" w:hAnsi="Segoe UI" w:cs="Segoe UI"/>
          <w:sz w:val="22"/>
          <w:szCs w:val="22"/>
        </w:rPr>
        <w:t xml:space="preserve">Zhotovitelem </w:t>
      </w:r>
      <w:r w:rsidR="00DF3795" w:rsidRPr="001000D7">
        <w:rPr>
          <w:rFonts w:ascii="Segoe UI" w:hAnsi="Segoe UI" w:cs="Segoe UI"/>
          <w:sz w:val="22"/>
          <w:szCs w:val="22"/>
        </w:rPr>
        <w:t xml:space="preserve">ve shodné struktuře </w:t>
      </w:r>
      <w:r w:rsidR="00FE76A1">
        <w:rPr>
          <w:rFonts w:ascii="Segoe UI" w:hAnsi="Segoe UI" w:cs="Segoe UI"/>
          <w:sz w:val="22"/>
          <w:szCs w:val="22"/>
        </w:rPr>
        <w:br/>
      </w:r>
      <w:r w:rsidR="00DF3795" w:rsidRPr="001000D7">
        <w:rPr>
          <w:rFonts w:ascii="Segoe UI" w:hAnsi="Segoe UI" w:cs="Segoe UI"/>
          <w:sz w:val="22"/>
          <w:szCs w:val="22"/>
        </w:rPr>
        <w:t xml:space="preserve">a formátu jako je </w:t>
      </w:r>
      <w:r w:rsidR="00D1107E" w:rsidRPr="001000D7">
        <w:rPr>
          <w:rFonts w:ascii="Segoe UI" w:hAnsi="Segoe UI" w:cs="Segoe UI"/>
          <w:sz w:val="22"/>
          <w:szCs w:val="22"/>
        </w:rPr>
        <w:t xml:space="preserve">oceněný soupis prací, který tvoří přílohu č. 1 této </w:t>
      </w:r>
      <w:r w:rsidR="00627A19" w:rsidRPr="001000D7">
        <w:rPr>
          <w:rFonts w:ascii="Segoe UI" w:hAnsi="Segoe UI" w:cs="Segoe UI"/>
          <w:sz w:val="22"/>
          <w:szCs w:val="22"/>
        </w:rPr>
        <w:t>Smlouvy</w:t>
      </w:r>
      <w:r w:rsidR="00D5125F" w:rsidRPr="001000D7">
        <w:rPr>
          <w:rFonts w:ascii="Segoe UI" w:hAnsi="Segoe UI" w:cs="Segoe UI"/>
          <w:sz w:val="22"/>
          <w:szCs w:val="22"/>
        </w:rPr>
        <w:t>.</w:t>
      </w:r>
      <w:bookmarkEnd w:id="55"/>
      <w:r w:rsidR="00DF3795" w:rsidRPr="001000D7">
        <w:rPr>
          <w:rFonts w:ascii="Segoe UI" w:hAnsi="Segoe UI" w:cs="Segoe UI"/>
          <w:sz w:val="22"/>
          <w:szCs w:val="22"/>
        </w:rPr>
        <w:t xml:space="preserve"> </w:t>
      </w:r>
      <w:bookmarkEnd w:id="56"/>
    </w:p>
    <w:p w14:paraId="704003AA" w14:textId="6CCBA050" w:rsidR="005965E7" w:rsidRPr="001000D7" w:rsidRDefault="005965E7"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1000D7">
        <w:rPr>
          <w:rFonts w:ascii="Segoe UI" w:hAnsi="Segoe UI" w:cs="Segoe UI"/>
          <w:sz w:val="22"/>
          <w:szCs w:val="22"/>
        </w:rPr>
        <w:t>TDI se ke každému změnovému listu</w:t>
      </w:r>
      <w:r w:rsidR="007C6D48" w:rsidRPr="001000D7">
        <w:rPr>
          <w:rFonts w:ascii="Segoe UI" w:hAnsi="Segoe UI" w:cs="Segoe UI"/>
          <w:sz w:val="22"/>
          <w:szCs w:val="22"/>
        </w:rPr>
        <w:t xml:space="preserve"> vyjádří</w:t>
      </w:r>
      <w:r w:rsidRPr="001000D7">
        <w:rPr>
          <w:rFonts w:ascii="Segoe UI" w:hAnsi="Segoe UI" w:cs="Segoe UI"/>
          <w:sz w:val="22"/>
          <w:szCs w:val="22"/>
        </w:rPr>
        <w:t xml:space="preserve"> nejpozději do 3 pracovních dnů ode dne, </w:t>
      </w:r>
      <w:r w:rsidR="00FE76A1">
        <w:rPr>
          <w:rFonts w:ascii="Segoe UI" w:hAnsi="Segoe UI" w:cs="Segoe UI"/>
          <w:sz w:val="22"/>
          <w:szCs w:val="22"/>
        </w:rPr>
        <w:br/>
      </w:r>
      <w:r w:rsidRPr="001000D7">
        <w:rPr>
          <w:rFonts w:ascii="Segoe UI" w:hAnsi="Segoe UI" w:cs="Segoe UI"/>
          <w:sz w:val="22"/>
          <w:szCs w:val="22"/>
        </w:rPr>
        <w:t>kdy jej obdrží od Zhotovitele. TDI může za Objednatele uplatnit případné námitky k</w:t>
      </w:r>
      <w:r w:rsidR="00BB127B">
        <w:rPr>
          <w:rFonts w:ascii="Segoe UI" w:hAnsi="Segoe UI" w:cs="Segoe UI"/>
          <w:sz w:val="22"/>
          <w:szCs w:val="22"/>
        </w:rPr>
        <w:t> </w:t>
      </w:r>
      <w:r w:rsidRPr="001000D7">
        <w:rPr>
          <w:rFonts w:ascii="Segoe UI" w:hAnsi="Segoe UI" w:cs="Segoe UI"/>
          <w:sz w:val="22"/>
          <w:szCs w:val="22"/>
        </w:rPr>
        <w:t>obsahu a k</w:t>
      </w:r>
      <w:r w:rsidR="00BB127B">
        <w:rPr>
          <w:rFonts w:ascii="Segoe UI" w:hAnsi="Segoe UI" w:cs="Segoe UI"/>
          <w:sz w:val="22"/>
          <w:szCs w:val="22"/>
        </w:rPr>
        <w:t> </w:t>
      </w:r>
      <w:r w:rsidRPr="001000D7">
        <w:rPr>
          <w:rFonts w:ascii="Segoe UI" w:hAnsi="Segoe UI" w:cs="Segoe UI"/>
          <w:sz w:val="22"/>
          <w:szCs w:val="22"/>
        </w:rPr>
        <w:t>formálním náležitostem změnového listu. Po odsouhlasení změnového listu TDI a získání vyjádření AD Zhotovitel předá příslušný změnový list Objednateli.</w:t>
      </w:r>
      <w:r w:rsidR="00DF3795" w:rsidRPr="001000D7">
        <w:rPr>
          <w:rFonts w:ascii="Segoe UI" w:hAnsi="Segoe UI" w:cs="Segoe UI"/>
          <w:sz w:val="22"/>
          <w:szCs w:val="22"/>
        </w:rPr>
        <w:t xml:space="preserve"> Současně s</w:t>
      </w:r>
      <w:r w:rsidR="00BB127B">
        <w:rPr>
          <w:rFonts w:ascii="Segoe UI" w:hAnsi="Segoe UI" w:cs="Segoe UI"/>
          <w:sz w:val="22"/>
          <w:szCs w:val="22"/>
        </w:rPr>
        <w:t> </w:t>
      </w:r>
      <w:r w:rsidR="00DF3795" w:rsidRPr="001000D7">
        <w:rPr>
          <w:rFonts w:ascii="Segoe UI" w:hAnsi="Segoe UI" w:cs="Segoe UI"/>
          <w:sz w:val="22"/>
          <w:szCs w:val="22"/>
        </w:rPr>
        <w:t>předáním změnové</w:t>
      </w:r>
      <w:r w:rsidR="00677860" w:rsidRPr="001000D7">
        <w:rPr>
          <w:rFonts w:ascii="Segoe UI" w:hAnsi="Segoe UI" w:cs="Segoe UI"/>
          <w:sz w:val="22"/>
          <w:szCs w:val="22"/>
        </w:rPr>
        <w:t>ho</w:t>
      </w:r>
      <w:r w:rsidR="00DF3795" w:rsidRPr="001000D7">
        <w:rPr>
          <w:rFonts w:ascii="Segoe UI" w:hAnsi="Segoe UI" w:cs="Segoe UI"/>
          <w:sz w:val="22"/>
          <w:szCs w:val="22"/>
        </w:rPr>
        <w:t xml:space="preserve"> listu předá Zhotovitel Objednateli podrobný položkový rozpočet změny vypracovaný ve shodné struktuře a formátu</w:t>
      </w:r>
      <w:r w:rsidR="008B6892" w:rsidRPr="001000D7">
        <w:rPr>
          <w:rFonts w:ascii="Segoe UI" w:hAnsi="Segoe UI" w:cs="Segoe UI"/>
          <w:sz w:val="22"/>
          <w:szCs w:val="22"/>
        </w:rPr>
        <w:t>,</w:t>
      </w:r>
      <w:r w:rsidR="00DF3795" w:rsidRPr="001000D7">
        <w:rPr>
          <w:rFonts w:ascii="Segoe UI" w:hAnsi="Segoe UI" w:cs="Segoe UI"/>
          <w:sz w:val="22"/>
          <w:szCs w:val="22"/>
        </w:rPr>
        <w:t xml:space="preserve"> jako je oceněný soupis prací, který tvoří přílohu č. 1 této </w:t>
      </w:r>
      <w:r w:rsidR="00627A19" w:rsidRPr="001000D7">
        <w:rPr>
          <w:rFonts w:ascii="Segoe UI" w:hAnsi="Segoe UI" w:cs="Segoe UI"/>
          <w:sz w:val="22"/>
          <w:szCs w:val="22"/>
        </w:rPr>
        <w:t>Smlouvy</w:t>
      </w:r>
      <w:r w:rsidR="00DF3795" w:rsidRPr="001000D7">
        <w:rPr>
          <w:rFonts w:ascii="Segoe UI" w:hAnsi="Segoe UI" w:cs="Segoe UI"/>
          <w:sz w:val="22"/>
          <w:szCs w:val="22"/>
        </w:rPr>
        <w:t>, ve formátech *.</w:t>
      </w:r>
      <w:proofErr w:type="spellStart"/>
      <w:r w:rsidR="00DF3795" w:rsidRPr="001000D7">
        <w:rPr>
          <w:rFonts w:ascii="Segoe UI" w:hAnsi="Segoe UI" w:cs="Segoe UI"/>
          <w:sz w:val="22"/>
          <w:szCs w:val="22"/>
        </w:rPr>
        <w:t>xls</w:t>
      </w:r>
      <w:proofErr w:type="spellEnd"/>
      <w:r w:rsidR="00DF3795" w:rsidRPr="001000D7">
        <w:rPr>
          <w:rFonts w:ascii="Segoe UI" w:hAnsi="Segoe UI" w:cs="Segoe UI"/>
          <w:sz w:val="22"/>
          <w:szCs w:val="22"/>
        </w:rPr>
        <w:t xml:space="preserve"> nebo *.</w:t>
      </w:r>
      <w:proofErr w:type="spellStart"/>
      <w:r w:rsidR="00DF3795" w:rsidRPr="001000D7">
        <w:rPr>
          <w:rFonts w:ascii="Segoe UI" w:hAnsi="Segoe UI" w:cs="Segoe UI"/>
          <w:sz w:val="22"/>
          <w:szCs w:val="22"/>
        </w:rPr>
        <w:t>xlsx</w:t>
      </w:r>
      <w:proofErr w:type="spellEnd"/>
      <w:r w:rsidR="00DF3795" w:rsidRPr="001000D7">
        <w:rPr>
          <w:rFonts w:ascii="Segoe UI" w:hAnsi="Segoe UI" w:cs="Segoe UI"/>
          <w:sz w:val="22"/>
          <w:szCs w:val="22"/>
        </w:rPr>
        <w:t xml:space="preserve"> pro MS Excel, *.</w:t>
      </w:r>
      <w:proofErr w:type="spellStart"/>
      <w:r w:rsidR="00DF3795" w:rsidRPr="001000D7">
        <w:rPr>
          <w:rFonts w:ascii="Segoe UI" w:hAnsi="Segoe UI" w:cs="Segoe UI"/>
          <w:sz w:val="22"/>
          <w:szCs w:val="22"/>
        </w:rPr>
        <w:t>pdf</w:t>
      </w:r>
      <w:proofErr w:type="spellEnd"/>
      <w:r w:rsidR="00DF3795" w:rsidRPr="001000D7">
        <w:rPr>
          <w:rFonts w:ascii="Segoe UI" w:hAnsi="Segoe UI" w:cs="Segoe UI"/>
          <w:sz w:val="22"/>
          <w:szCs w:val="22"/>
        </w:rPr>
        <w:t xml:space="preserve"> </w:t>
      </w:r>
      <w:r w:rsidR="00C03410" w:rsidRPr="001000D7">
        <w:rPr>
          <w:rFonts w:ascii="Segoe UI" w:hAnsi="Segoe UI" w:cs="Segoe UI"/>
          <w:sz w:val="22"/>
          <w:szCs w:val="22"/>
        </w:rPr>
        <w:t>a *.</w:t>
      </w:r>
      <w:proofErr w:type="spellStart"/>
      <w:r w:rsidR="00C03410" w:rsidRPr="001000D7">
        <w:rPr>
          <w:rFonts w:ascii="Segoe UI" w:hAnsi="Segoe UI" w:cs="Segoe UI"/>
          <w:sz w:val="22"/>
          <w:szCs w:val="22"/>
        </w:rPr>
        <w:t>xml</w:t>
      </w:r>
      <w:proofErr w:type="spellEnd"/>
      <w:r w:rsidR="00C03410" w:rsidRPr="001000D7">
        <w:rPr>
          <w:rFonts w:ascii="Segoe UI" w:hAnsi="Segoe UI" w:cs="Segoe UI"/>
          <w:sz w:val="22"/>
          <w:szCs w:val="22"/>
        </w:rPr>
        <w:t xml:space="preserve"> </w:t>
      </w:r>
      <w:r w:rsidR="00FE76A1">
        <w:rPr>
          <w:rFonts w:ascii="Segoe UI" w:hAnsi="Segoe UI" w:cs="Segoe UI"/>
          <w:sz w:val="22"/>
          <w:szCs w:val="22"/>
        </w:rPr>
        <w:br/>
      </w:r>
      <w:r w:rsidR="00C03410" w:rsidRPr="001000D7">
        <w:rPr>
          <w:rFonts w:ascii="Segoe UI" w:hAnsi="Segoe UI" w:cs="Segoe UI"/>
          <w:sz w:val="22"/>
          <w:szCs w:val="22"/>
        </w:rPr>
        <w:t xml:space="preserve">(ve struktuře </w:t>
      </w:r>
      <w:proofErr w:type="spellStart"/>
      <w:r w:rsidR="00C03410" w:rsidRPr="001000D7">
        <w:rPr>
          <w:rFonts w:ascii="Segoe UI" w:hAnsi="Segoe UI" w:cs="Segoe UI"/>
          <w:sz w:val="22"/>
          <w:szCs w:val="22"/>
        </w:rPr>
        <w:t>eSoupis</w:t>
      </w:r>
      <w:proofErr w:type="spellEnd"/>
      <w:r w:rsidR="00C03410" w:rsidRPr="001000D7">
        <w:rPr>
          <w:rFonts w:ascii="Segoe UI" w:hAnsi="Segoe UI" w:cs="Segoe UI"/>
          <w:sz w:val="22"/>
          <w:szCs w:val="22"/>
        </w:rPr>
        <w:t xml:space="preserve">, nebo </w:t>
      </w:r>
      <w:proofErr w:type="spellStart"/>
      <w:r w:rsidR="00C03410" w:rsidRPr="001000D7">
        <w:rPr>
          <w:rFonts w:ascii="Segoe UI" w:hAnsi="Segoe UI" w:cs="Segoe UI"/>
          <w:sz w:val="22"/>
          <w:szCs w:val="22"/>
        </w:rPr>
        <w:t>uniXML</w:t>
      </w:r>
      <w:proofErr w:type="spellEnd"/>
      <w:r w:rsidR="00C03410" w:rsidRPr="001000D7">
        <w:rPr>
          <w:rFonts w:ascii="Segoe UI" w:hAnsi="Segoe UI" w:cs="Segoe UI"/>
          <w:sz w:val="22"/>
          <w:szCs w:val="22"/>
        </w:rPr>
        <w:t>, nebo xc4), nebo obdobný výstup z</w:t>
      </w:r>
      <w:r w:rsidR="00BB127B">
        <w:rPr>
          <w:rFonts w:ascii="Segoe UI" w:hAnsi="Segoe UI" w:cs="Segoe UI"/>
          <w:sz w:val="22"/>
          <w:szCs w:val="22"/>
        </w:rPr>
        <w:t> </w:t>
      </w:r>
      <w:r w:rsidR="00C03410" w:rsidRPr="001000D7">
        <w:rPr>
          <w:rFonts w:ascii="Segoe UI" w:hAnsi="Segoe UI" w:cs="Segoe UI"/>
          <w:sz w:val="22"/>
          <w:szCs w:val="22"/>
        </w:rPr>
        <w:t>rozpočtového softwaru</w:t>
      </w:r>
      <w:r w:rsidR="00DF3795" w:rsidRPr="001000D7">
        <w:rPr>
          <w:rFonts w:ascii="Segoe UI" w:hAnsi="Segoe UI" w:cs="Segoe UI"/>
          <w:sz w:val="22"/>
          <w:szCs w:val="22"/>
        </w:rPr>
        <w:t xml:space="preserve"> </w:t>
      </w:r>
      <w:r w:rsidR="00DF3795" w:rsidRPr="001000D7">
        <w:rPr>
          <w:rFonts w:ascii="Segoe UI" w:hAnsi="Segoe UI" w:cs="Segoe UI"/>
          <w:bCs/>
          <w:sz w:val="22"/>
          <w:szCs w:val="22"/>
        </w:rPr>
        <w:t>vše na technickém nosiči dat (CD</w:t>
      </w:r>
      <w:r w:rsidR="00FE76A1">
        <w:rPr>
          <w:rFonts w:ascii="Segoe UI" w:hAnsi="Segoe UI" w:cs="Segoe UI"/>
          <w:bCs/>
          <w:sz w:val="22"/>
          <w:szCs w:val="22"/>
        </w:rPr>
        <w:t>/</w:t>
      </w:r>
      <w:r w:rsidR="00DF3795" w:rsidRPr="001000D7">
        <w:rPr>
          <w:rFonts w:ascii="Segoe UI" w:hAnsi="Segoe UI" w:cs="Segoe UI"/>
          <w:bCs/>
          <w:sz w:val="22"/>
          <w:szCs w:val="22"/>
        </w:rPr>
        <w:t>DVD</w:t>
      </w:r>
      <w:r w:rsidR="00FE76A1">
        <w:rPr>
          <w:rFonts w:ascii="Segoe UI" w:hAnsi="Segoe UI" w:cs="Segoe UI"/>
          <w:bCs/>
          <w:sz w:val="22"/>
          <w:szCs w:val="22"/>
        </w:rPr>
        <w:t>/</w:t>
      </w:r>
      <w:proofErr w:type="spellStart"/>
      <w:r w:rsidR="00FE76A1">
        <w:rPr>
          <w:rFonts w:ascii="Segoe UI" w:hAnsi="Segoe UI" w:cs="Segoe UI"/>
          <w:bCs/>
          <w:sz w:val="22"/>
          <w:szCs w:val="22"/>
        </w:rPr>
        <w:t>flash</w:t>
      </w:r>
      <w:proofErr w:type="spellEnd"/>
      <w:r w:rsidR="00FE76A1">
        <w:rPr>
          <w:rFonts w:ascii="Segoe UI" w:hAnsi="Segoe UI" w:cs="Segoe UI"/>
          <w:bCs/>
          <w:sz w:val="22"/>
          <w:szCs w:val="22"/>
        </w:rPr>
        <w:t xml:space="preserve"> disk</w:t>
      </w:r>
      <w:r w:rsidR="00DF3795" w:rsidRPr="001000D7">
        <w:rPr>
          <w:rFonts w:ascii="Segoe UI" w:hAnsi="Segoe UI" w:cs="Segoe UI"/>
          <w:bCs/>
          <w:sz w:val="22"/>
          <w:szCs w:val="22"/>
        </w:rPr>
        <w:t>)</w:t>
      </w:r>
      <w:r w:rsidR="00DF3795" w:rsidRPr="001000D7">
        <w:rPr>
          <w:rFonts w:ascii="Segoe UI" w:hAnsi="Segoe UI" w:cs="Segoe UI"/>
          <w:sz w:val="22"/>
          <w:szCs w:val="22"/>
        </w:rPr>
        <w:t>.</w:t>
      </w:r>
    </w:p>
    <w:p w14:paraId="62D980C7" w14:textId="6917F962" w:rsidR="007575D2" w:rsidRPr="00634D29" w:rsidRDefault="00326701"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1000D7">
        <w:rPr>
          <w:rFonts w:ascii="Segoe UI" w:hAnsi="Segoe UI" w:cs="Segoe UI"/>
          <w:sz w:val="22"/>
          <w:szCs w:val="22"/>
        </w:rPr>
        <w:t xml:space="preserve">O změně rozsahu </w:t>
      </w:r>
      <w:r w:rsidR="00D51B30" w:rsidRPr="001000D7">
        <w:rPr>
          <w:rFonts w:ascii="Segoe UI" w:hAnsi="Segoe UI" w:cs="Segoe UI"/>
          <w:sz w:val="22"/>
          <w:szCs w:val="22"/>
        </w:rPr>
        <w:t>Stavby</w:t>
      </w:r>
      <w:r w:rsidRPr="001000D7">
        <w:rPr>
          <w:rFonts w:ascii="Segoe UI" w:hAnsi="Segoe UI" w:cs="Segoe UI"/>
          <w:sz w:val="22"/>
          <w:szCs w:val="22"/>
        </w:rPr>
        <w:t xml:space="preserve"> a změně sjednané ceny za zhotovení </w:t>
      </w:r>
      <w:r w:rsidR="00D51B30" w:rsidRPr="001000D7">
        <w:rPr>
          <w:rFonts w:ascii="Segoe UI" w:hAnsi="Segoe UI" w:cs="Segoe UI"/>
          <w:sz w:val="22"/>
          <w:szCs w:val="22"/>
        </w:rPr>
        <w:t>Stavby</w:t>
      </w:r>
      <w:r w:rsidRPr="001000D7">
        <w:rPr>
          <w:rFonts w:ascii="Segoe UI" w:hAnsi="Segoe UI" w:cs="Segoe UI"/>
          <w:sz w:val="22"/>
          <w:szCs w:val="22"/>
        </w:rPr>
        <w:t xml:space="preserve"> dle této </w:t>
      </w:r>
      <w:r w:rsidR="00627A19" w:rsidRPr="001000D7">
        <w:rPr>
          <w:rFonts w:ascii="Segoe UI" w:hAnsi="Segoe UI" w:cs="Segoe UI"/>
          <w:sz w:val="22"/>
          <w:szCs w:val="22"/>
        </w:rPr>
        <w:t>Smlouvy</w:t>
      </w:r>
      <w:r w:rsidRPr="001000D7">
        <w:rPr>
          <w:rFonts w:ascii="Segoe UI" w:hAnsi="Segoe UI" w:cs="Segoe UI"/>
          <w:sz w:val="22"/>
          <w:szCs w:val="22"/>
        </w:rPr>
        <w:t xml:space="preserve"> </w:t>
      </w:r>
      <w:r w:rsidR="00FE76A1">
        <w:rPr>
          <w:rFonts w:ascii="Segoe UI" w:hAnsi="Segoe UI" w:cs="Segoe UI"/>
          <w:sz w:val="22"/>
          <w:szCs w:val="22"/>
        </w:rPr>
        <w:br/>
      </w:r>
      <w:r w:rsidRPr="001000D7">
        <w:rPr>
          <w:rFonts w:ascii="Segoe UI" w:hAnsi="Segoe UI" w:cs="Segoe UI"/>
          <w:sz w:val="22"/>
          <w:szCs w:val="22"/>
        </w:rPr>
        <w:t xml:space="preserve">a ceny za splnění předmětu </w:t>
      </w:r>
      <w:r w:rsidR="00627A19" w:rsidRPr="001000D7">
        <w:rPr>
          <w:rFonts w:ascii="Segoe UI" w:hAnsi="Segoe UI" w:cs="Segoe UI"/>
          <w:sz w:val="22"/>
          <w:szCs w:val="22"/>
        </w:rPr>
        <w:t>Smlouvy</w:t>
      </w:r>
      <w:r w:rsidRPr="001000D7">
        <w:rPr>
          <w:rFonts w:ascii="Segoe UI" w:hAnsi="Segoe UI" w:cs="Segoe UI"/>
          <w:sz w:val="22"/>
          <w:szCs w:val="22"/>
        </w:rPr>
        <w:t xml:space="preserve"> se obě strany zavazují</w:t>
      </w:r>
      <w:r w:rsidR="00E84A28" w:rsidRPr="001000D7">
        <w:rPr>
          <w:rFonts w:ascii="Segoe UI" w:hAnsi="Segoe UI" w:cs="Segoe UI"/>
          <w:sz w:val="22"/>
          <w:szCs w:val="22"/>
        </w:rPr>
        <w:t xml:space="preserve">, za předpokladu dodržení </w:t>
      </w:r>
      <w:r w:rsidR="00E84A28" w:rsidRPr="001000D7">
        <w:rPr>
          <w:rFonts w:ascii="Segoe UI" w:hAnsi="Segoe UI" w:cs="Segoe UI"/>
          <w:sz w:val="22"/>
          <w:szCs w:val="22"/>
        </w:rPr>
        <w:lastRenderedPageBreak/>
        <w:t xml:space="preserve">postupu a podmínek upravených touto </w:t>
      </w:r>
      <w:r w:rsidR="001000D7" w:rsidRPr="001000D7">
        <w:rPr>
          <w:rFonts w:ascii="Segoe UI" w:hAnsi="Segoe UI" w:cs="Segoe UI"/>
          <w:sz w:val="22"/>
          <w:szCs w:val="22"/>
        </w:rPr>
        <w:t>Smlouvou</w:t>
      </w:r>
      <w:r w:rsidR="00E84A28" w:rsidRPr="001000D7">
        <w:rPr>
          <w:rFonts w:ascii="Segoe UI" w:hAnsi="Segoe UI" w:cs="Segoe UI"/>
          <w:sz w:val="22"/>
          <w:szCs w:val="22"/>
        </w:rPr>
        <w:t xml:space="preserve">, </w:t>
      </w:r>
      <w:r w:rsidRPr="001000D7">
        <w:rPr>
          <w:rFonts w:ascii="Segoe UI" w:hAnsi="Segoe UI" w:cs="Segoe UI"/>
          <w:sz w:val="22"/>
          <w:szCs w:val="22"/>
        </w:rPr>
        <w:t xml:space="preserve">uzavřít </w:t>
      </w:r>
      <w:r w:rsidR="00792D2A" w:rsidRPr="001000D7">
        <w:rPr>
          <w:rFonts w:ascii="Segoe UI" w:hAnsi="Segoe UI" w:cs="Segoe UI"/>
          <w:sz w:val="22"/>
          <w:szCs w:val="22"/>
        </w:rPr>
        <w:t>d</w:t>
      </w:r>
      <w:r w:rsidRPr="001000D7">
        <w:rPr>
          <w:rFonts w:ascii="Segoe UI" w:hAnsi="Segoe UI" w:cs="Segoe UI"/>
          <w:sz w:val="22"/>
          <w:szCs w:val="22"/>
        </w:rPr>
        <w:t>odatek k</w:t>
      </w:r>
      <w:r w:rsidR="00BB127B">
        <w:rPr>
          <w:rFonts w:ascii="Segoe UI" w:hAnsi="Segoe UI" w:cs="Segoe UI"/>
          <w:sz w:val="22"/>
          <w:szCs w:val="22"/>
        </w:rPr>
        <w:t> </w:t>
      </w:r>
      <w:r w:rsidRPr="001000D7">
        <w:rPr>
          <w:rFonts w:ascii="Segoe UI" w:hAnsi="Segoe UI" w:cs="Segoe UI"/>
          <w:sz w:val="22"/>
          <w:szCs w:val="22"/>
        </w:rPr>
        <w:t xml:space="preserve">této </w:t>
      </w:r>
      <w:r w:rsidR="00F52191" w:rsidRPr="001000D7">
        <w:rPr>
          <w:rFonts w:ascii="Segoe UI" w:hAnsi="Segoe UI" w:cs="Segoe UI"/>
          <w:sz w:val="22"/>
          <w:szCs w:val="22"/>
        </w:rPr>
        <w:t>Smlouvě</w:t>
      </w:r>
      <w:r w:rsidRPr="001000D7">
        <w:rPr>
          <w:rFonts w:ascii="Segoe UI" w:hAnsi="Segoe UI" w:cs="Segoe UI"/>
          <w:sz w:val="22"/>
          <w:szCs w:val="22"/>
        </w:rPr>
        <w:t>. K</w:t>
      </w:r>
      <w:r w:rsidR="00BB127B">
        <w:rPr>
          <w:rFonts w:ascii="Segoe UI" w:hAnsi="Segoe UI" w:cs="Segoe UI"/>
          <w:sz w:val="22"/>
          <w:szCs w:val="22"/>
        </w:rPr>
        <w:t> </w:t>
      </w:r>
      <w:r w:rsidRPr="001000D7">
        <w:rPr>
          <w:rFonts w:ascii="Segoe UI" w:hAnsi="Segoe UI" w:cs="Segoe UI"/>
          <w:sz w:val="22"/>
          <w:szCs w:val="22"/>
        </w:rPr>
        <w:t>jiným změnám rozsahu díla a sjednané ceny díla nelze přihlížet</w:t>
      </w:r>
      <w:bookmarkEnd w:id="49"/>
      <w:r w:rsidR="00634D29">
        <w:rPr>
          <w:rFonts w:ascii="Segoe UI" w:hAnsi="Segoe UI" w:cs="Segoe UI"/>
          <w:sz w:val="22"/>
          <w:szCs w:val="22"/>
        </w:rPr>
        <w:t>.</w:t>
      </w:r>
    </w:p>
    <w:p w14:paraId="4D2E31FA" w14:textId="77777777" w:rsidR="007575D2" w:rsidRPr="005D41FB" w:rsidRDefault="007575D2"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bookmarkStart w:id="57" w:name="_Ref135929704"/>
      <w:r w:rsidRPr="005D41FB">
        <w:rPr>
          <w:rFonts w:ascii="Segoe UI" w:eastAsia="Times New Roman" w:hAnsi="Segoe UI" w:cs="Segoe UI"/>
          <w:bCs/>
          <w:caps/>
          <w:sz w:val="22"/>
          <w:szCs w:val="22"/>
          <w:lang w:eastAsia="x-none"/>
        </w:rPr>
        <w:t>Platební podmínky</w:t>
      </w:r>
      <w:bookmarkEnd w:id="57"/>
    </w:p>
    <w:p w14:paraId="00401BF1" w14:textId="3449B5DD" w:rsidR="004B322A" w:rsidRPr="00A25B43" w:rsidRDefault="006A51AB"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A25B43">
        <w:rPr>
          <w:rFonts w:ascii="Segoe UI" w:hAnsi="Segoe UI" w:cs="Segoe UI"/>
          <w:sz w:val="22"/>
          <w:szCs w:val="22"/>
          <w:u w:val="single"/>
        </w:rPr>
        <w:t>Ce</w:t>
      </w:r>
      <w:r w:rsidR="00A25B43" w:rsidRPr="00A25B43">
        <w:rPr>
          <w:rFonts w:ascii="Segoe UI" w:hAnsi="Segoe UI" w:cs="Segoe UI"/>
          <w:sz w:val="22"/>
          <w:szCs w:val="22"/>
          <w:u w:val="single"/>
        </w:rPr>
        <w:t>na za zhotovení Stavby</w:t>
      </w:r>
      <w:r w:rsidR="00A25B43">
        <w:rPr>
          <w:rFonts w:ascii="Segoe UI" w:hAnsi="Segoe UI" w:cs="Segoe UI"/>
          <w:sz w:val="22"/>
          <w:szCs w:val="22"/>
        </w:rPr>
        <w:t xml:space="preserve"> </w:t>
      </w:r>
      <w:r w:rsidR="00110062" w:rsidRPr="00A25B43">
        <w:rPr>
          <w:rFonts w:ascii="Segoe UI" w:hAnsi="Segoe UI" w:cs="Segoe UI"/>
          <w:sz w:val="22"/>
          <w:szCs w:val="22"/>
        </w:rPr>
        <w:t xml:space="preserve">bude hrazena vždy za předchozí </w:t>
      </w:r>
      <w:r w:rsidR="003C2B01" w:rsidRPr="00A25B43">
        <w:rPr>
          <w:rFonts w:ascii="Segoe UI" w:hAnsi="Segoe UI" w:cs="Segoe UI"/>
          <w:sz w:val="22"/>
          <w:szCs w:val="22"/>
        </w:rPr>
        <w:t>fakturační období</w:t>
      </w:r>
      <w:r w:rsidR="00110062" w:rsidRPr="00A25B43">
        <w:rPr>
          <w:rFonts w:ascii="Segoe UI" w:hAnsi="Segoe UI" w:cs="Segoe UI"/>
          <w:sz w:val="22"/>
          <w:szCs w:val="22"/>
        </w:rPr>
        <w:t xml:space="preserve"> v</w:t>
      </w:r>
      <w:r w:rsidR="00BB127B" w:rsidRPr="00A25B43">
        <w:rPr>
          <w:rFonts w:ascii="Segoe UI" w:hAnsi="Segoe UI" w:cs="Segoe UI"/>
          <w:sz w:val="22"/>
          <w:szCs w:val="22"/>
        </w:rPr>
        <w:t> </w:t>
      </w:r>
      <w:r w:rsidR="00110062" w:rsidRPr="00A25B43">
        <w:rPr>
          <w:rFonts w:ascii="Segoe UI" w:hAnsi="Segoe UI" w:cs="Segoe UI"/>
          <w:sz w:val="22"/>
          <w:szCs w:val="22"/>
        </w:rPr>
        <w:t>průběhu celé doby plnění díla na základě faktur – daňových dokladů</w:t>
      </w:r>
      <w:r w:rsidR="00035F9A" w:rsidRPr="00A25B43">
        <w:rPr>
          <w:rFonts w:ascii="Segoe UI" w:hAnsi="Segoe UI" w:cs="Segoe UI"/>
          <w:sz w:val="22"/>
          <w:szCs w:val="22"/>
        </w:rPr>
        <w:t xml:space="preserve"> (dále jen „</w:t>
      </w:r>
      <w:r w:rsidR="00E479A1" w:rsidRPr="00A25B43">
        <w:rPr>
          <w:rFonts w:ascii="Segoe UI" w:hAnsi="Segoe UI" w:cs="Segoe UI"/>
          <w:b/>
          <w:i/>
          <w:sz w:val="22"/>
          <w:szCs w:val="22"/>
        </w:rPr>
        <w:t>Průběžná</w:t>
      </w:r>
      <w:r w:rsidR="00035F9A" w:rsidRPr="00A25B43">
        <w:rPr>
          <w:rFonts w:ascii="Segoe UI" w:hAnsi="Segoe UI" w:cs="Segoe UI"/>
          <w:b/>
          <w:i/>
          <w:sz w:val="22"/>
          <w:szCs w:val="22"/>
        </w:rPr>
        <w:t xml:space="preserve"> faktura</w:t>
      </w:r>
      <w:r w:rsidR="00035F9A" w:rsidRPr="00A25B43">
        <w:rPr>
          <w:rFonts w:ascii="Segoe UI" w:hAnsi="Segoe UI" w:cs="Segoe UI"/>
          <w:sz w:val="22"/>
          <w:szCs w:val="22"/>
        </w:rPr>
        <w:t>“)</w:t>
      </w:r>
      <w:r w:rsidR="00110062" w:rsidRPr="00A25B43">
        <w:rPr>
          <w:rFonts w:ascii="Segoe UI" w:hAnsi="Segoe UI" w:cs="Segoe UI"/>
          <w:sz w:val="22"/>
          <w:szCs w:val="22"/>
        </w:rPr>
        <w:t xml:space="preserve">. </w:t>
      </w:r>
      <w:r w:rsidR="00E479A1" w:rsidRPr="00A25B43">
        <w:rPr>
          <w:rFonts w:ascii="Segoe UI" w:hAnsi="Segoe UI" w:cs="Segoe UI"/>
          <w:sz w:val="22"/>
          <w:szCs w:val="22"/>
        </w:rPr>
        <w:t xml:space="preserve">Průběžnou </w:t>
      </w:r>
      <w:r w:rsidR="00110062" w:rsidRPr="00A25B43">
        <w:rPr>
          <w:rFonts w:ascii="Segoe UI" w:hAnsi="Segoe UI" w:cs="Segoe UI"/>
          <w:sz w:val="22"/>
          <w:szCs w:val="22"/>
        </w:rPr>
        <w:t>fakturou lze vyúčtovat pouze část plnění skutečně realizovanou v</w:t>
      </w:r>
      <w:r w:rsidR="00BB127B" w:rsidRPr="00A25B43">
        <w:rPr>
          <w:rFonts w:ascii="Segoe UI" w:hAnsi="Segoe UI" w:cs="Segoe UI"/>
          <w:sz w:val="22"/>
          <w:szCs w:val="22"/>
        </w:rPr>
        <w:t> </w:t>
      </w:r>
      <w:r w:rsidR="00110062" w:rsidRPr="00A25B43">
        <w:rPr>
          <w:rFonts w:ascii="Segoe UI" w:hAnsi="Segoe UI" w:cs="Segoe UI"/>
          <w:sz w:val="22"/>
          <w:szCs w:val="22"/>
        </w:rPr>
        <w:t xml:space="preserve">příslušném </w:t>
      </w:r>
      <w:r w:rsidR="000F0A92" w:rsidRPr="00A25B43">
        <w:rPr>
          <w:rFonts w:ascii="Segoe UI" w:hAnsi="Segoe UI" w:cs="Segoe UI"/>
          <w:sz w:val="22"/>
          <w:szCs w:val="22"/>
        </w:rPr>
        <w:t>fakturačním období. Fakturační období běží vždy od patnáctého dne v</w:t>
      </w:r>
      <w:r w:rsidR="00BB127B" w:rsidRPr="00A25B43">
        <w:rPr>
          <w:rFonts w:ascii="Segoe UI" w:hAnsi="Segoe UI" w:cs="Segoe UI"/>
          <w:sz w:val="22"/>
          <w:szCs w:val="22"/>
        </w:rPr>
        <w:t> </w:t>
      </w:r>
      <w:r w:rsidR="000F0A92" w:rsidRPr="00A25B43">
        <w:rPr>
          <w:rFonts w:ascii="Segoe UI" w:hAnsi="Segoe UI" w:cs="Segoe UI"/>
          <w:sz w:val="22"/>
          <w:szCs w:val="22"/>
        </w:rPr>
        <w:t xml:space="preserve">měsíci </w:t>
      </w:r>
      <w:r w:rsidR="00FE76A1">
        <w:rPr>
          <w:rFonts w:ascii="Segoe UI" w:hAnsi="Segoe UI" w:cs="Segoe UI"/>
          <w:sz w:val="22"/>
          <w:szCs w:val="22"/>
        </w:rPr>
        <w:br/>
      </w:r>
      <w:r w:rsidR="000F0A92" w:rsidRPr="00A25B43">
        <w:rPr>
          <w:rFonts w:ascii="Segoe UI" w:hAnsi="Segoe UI" w:cs="Segoe UI"/>
          <w:sz w:val="22"/>
          <w:szCs w:val="22"/>
        </w:rPr>
        <w:t>do čtrnáctého dne měsíce následujícího</w:t>
      </w:r>
      <w:r w:rsidR="00110062" w:rsidRPr="00A25B43">
        <w:rPr>
          <w:rFonts w:ascii="Segoe UI" w:hAnsi="Segoe UI" w:cs="Segoe UI"/>
          <w:sz w:val="22"/>
          <w:szCs w:val="22"/>
        </w:rPr>
        <w:t>. Nedílnou součástí faktury – daňového dokladu bude soupis provedených prací a dodávek v</w:t>
      </w:r>
      <w:r w:rsidR="00BB127B" w:rsidRPr="00A25B43">
        <w:rPr>
          <w:rFonts w:ascii="Segoe UI" w:hAnsi="Segoe UI" w:cs="Segoe UI"/>
          <w:sz w:val="22"/>
          <w:szCs w:val="22"/>
        </w:rPr>
        <w:t> </w:t>
      </w:r>
      <w:r w:rsidR="00110062" w:rsidRPr="00A25B43">
        <w:rPr>
          <w:rFonts w:ascii="Segoe UI" w:hAnsi="Segoe UI" w:cs="Segoe UI"/>
          <w:sz w:val="22"/>
          <w:szCs w:val="22"/>
        </w:rPr>
        <w:t xml:space="preserve">příslušném </w:t>
      </w:r>
      <w:r w:rsidR="00DF6696" w:rsidRPr="00A25B43">
        <w:rPr>
          <w:rFonts w:ascii="Segoe UI" w:hAnsi="Segoe UI" w:cs="Segoe UI"/>
          <w:sz w:val="22"/>
          <w:szCs w:val="22"/>
        </w:rPr>
        <w:t>fakturačním období</w:t>
      </w:r>
      <w:r w:rsidR="00110062" w:rsidRPr="00A25B43">
        <w:rPr>
          <w:rFonts w:ascii="Segoe UI" w:hAnsi="Segoe UI" w:cs="Segoe UI"/>
          <w:sz w:val="22"/>
          <w:szCs w:val="22"/>
        </w:rPr>
        <w:t>. Tento soupis musí být oceněný podle jednotkových cen vyplývajících z</w:t>
      </w:r>
      <w:r w:rsidR="00BB127B" w:rsidRPr="00A25B43">
        <w:rPr>
          <w:rFonts w:ascii="Segoe UI" w:hAnsi="Segoe UI" w:cs="Segoe UI"/>
          <w:sz w:val="22"/>
          <w:szCs w:val="22"/>
        </w:rPr>
        <w:t> </w:t>
      </w:r>
      <w:r w:rsidR="00110062" w:rsidRPr="00A25B43">
        <w:rPr>
          <w:rFonts w:ascii="Segoe UI" w:hAnsi="Segoe UI" w:cs="Segoe UI"/>
          <w:sz w:val="22"/>
          <w:szCs w:val="22"/>
        </w:rPr>
        <w:t xml:space="preserve">oceněného </w:t>
      </w:r>
      <w:r w:rsidR="00856543" w:rsidRPr="00A25B43">
        <w:rPr>
          <w:rFonts w:ascii="Segoe UI" w:hAnsi="Segoe UI" w:cs="Segoe UI"/>
          <w:sz w:val="22"/>
          <w:szCs w:val="22"/>
        </w:rPr>
        <w:t>soupisu prací</w:t>
      </w:r>
      <w:r w:rsidR="00110062" w:rsidRPr="00A25B43">
        <w:rPr>
          <w:rFonts w:ascii="Segoe UI" w:hAnsi="Segoe UI" w:cs="Segoe UI"/>
          <w:sz w:val="22"/>
          <w:szCs w:val="22"/>
        </w:rPr>
        <w:t xml:space="preserve">, </w:t>
      </w:r>
      <w:r w:rsidR="00FE76A1">
        <w:rPr>
          <w:rFonts w:ascii="Segoe UI" w:hAnsi="Segoe UI" w:cs="Segoe UI"/>
          <w:sz w:val="22"/>
          <w:szCs w:val="22"/>
        </w:rPr>
        <w:br/>
      </w:r>
      <w:r w:rsidR="00110062" w:rsidRPr="00A25B43">
        <w:rPr>
          <w:rFonts w:ascii="Segoe UI" w:hAnsi="Segoe UI" w:cs="Segoe UI"/>
          <w:sz w:val="22"/>
          <w:szCs w:val="22"/>
        </w:rPr>
        <w:t xml:space="preserve">který je přílohou č. 1 této </w:t>
      </w:r>
      <w:r w:rsidR="00627A19" w:rsidRPr="00A25B43">
        <w:rPr>
          <w:rFonts w:ascii="Segoe UI" w:hAnsi="Segoe UI" w:cs="Segoe UI"/>
          <w:sz w:val="22"/>
          <w:szCs w:val="22"/>
        </w:rPr>
        <w:t>Smlouvy</w:t>
      </w:r>
      <w:r w:rsidR="00110062" w:rsidRPr="00A25B43">
        <w:rPr>
          <w:rFonts w:ascii="Segoe UI" w:hAnsi="Segoe UI" w:cs="Segoe UI"/>
          <w:sz w:val="22"/>
          <w:szCs w:val="22"/>
        </w:rPr>
        <w:t xml:space="preserve"> (dále jen „</w:t>
      </w:r>
      <w:r w:rsidR="00E479A1" w:rsidRPr="00A25B43">
        <w:rPr>
          <w:rFonts w:ascii="Segoe UI" w:hAnsi="Segoe UI" w:cs="Segoe UI"/>
          <w:b/>
          <w:i/>
          <w:sz w:val="22"/>
          <w:szCs w:val="22"/>
        </w:rPr>
        <w:t>S</w:t>
      </w:r>
      <w:r w:rsidR="00110062" w:rsidRPr="00A25B43">
        <w:rPr>
          <w:rFonts w:ascii="Segoe UI" w:hAnsi="Segoe UI" w:cs="Segoe UI"/>
          <w:b/>
          <w:i/>
          <w:sz w:val="22"/>
          <w:szCs w:val="22"/>
        </w:rPr>
        <w:t>oupis</w:t>
      </w:r>
      <w:r w:rsidR="00110062" w:rsidRPr="00A25B43">
        <w:rPr>
          <w:rFonts w:ascii="Segoe UI" w:hAnsi="Segoe UI" w:cs="Segoe UI"/>
          <w:sz w:val="22"/>
          <w:szCs w:val="22"/>
        </w:rPr>
        <w:t>“).</w:t>
      </w:r>
    </w:p>
    <w:p w14:paraId="367C910B" w14:textId="2BBE7587" w:rsidR="00BB323B" w:rsidRPr="00226CDA" w:rsidRDefault="00BC3C34"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226CDA">
        <w:rPr>
          <w:rFonts w:ascii="Segoe UI" w:hAnsi="Segoe UI" w:cs="Segoe UI"/>
          <w:sz w:val="22"/>
          <w:szCs w:val="22"/>
        </w:rPr>
        <w:t>Zhotovitel předkládá Průběžnou fakturu</w:t>
      </w:r>
      <w:r w:rsidR="00EB6030" w:rsidRPr="00226CDA">
        <w:rPr>
          <w:rFonts w:ascii="Segoe UI" w:hAnsi="Segoe UI" w:cs="Segoe UI"/>
          <w:sz w:val="22"/>
          <w:szCs w:val="22"/>
        </w:rPr>
        <w:t xml:space="preserve"> (jakož i Finální </w:t>
      </w:r>
      <w:r w:rsidR="00EB6030" w:rsidRPr="00A502E0">
        <w:rPr>
          <w:rFonts w:ascii="Segoe UI" w:hAnsi="Segoe UI" w:cs="Segoe UI"/>
          <w:sz w:val="22"/>
          <w:szCs w:val="22"/>
        </w:rPr>
        <w:t>faktur</w:t>
      </w:r>
      <w:r w:rsidR="006478E8" w:rsidRPr="00A502E0">
        <w:rPr>
          <w:rFonts w:ascii="Segoe UI" w:hAnsi="Segoe UI" w:cs="Segoe UI"/>
          <w:sz w:val="22"/>
          <w:szCs w:val="22"/>
        </w:rPr>
        <w:t>u</w:t>
      </w:r>
      <w:r w:rsidR="0000584F" w:rsidRPr="00A502E0">
        <w:rPr>
          <w:rFonts w:ascii="Segoe UI" w:hAnsi="Segoe UI" w:cs="Segoe UI"/>
          <w:sz w:val="22"/>
          <w:szCs w:val="22"/>
        </w:rPr>
        <w:t xml:space="preserve"> dle odst. </w:t>
      </w:r>
      <w:r w:rsidR="00C279FE" w:rsidRPr="00A502E0">
        <w:rPr>
          <w:rFonts w:ascii="Segoe UI" w:hAnsi="Segoe UI" w:cs="Segoe UI"/>
          <w:sz w:val="22"/>
          <w:szCs w:val="22"/>
        </w:rPr>
        <w:fldChar w:fldCharType="begin"/>
      </w:r>
      <w:r w:rsidR="00C279FE" w:rsidRPr="00A502E0">
        <w:rPr>
          <w:rFonts w:ascii="Segoe UI" w:hAnsi="Segoe UI" w:cs="Segoe UI"/>
          <w:sz w:val="22"/>
          <w:szCs w:val="22"/>
        </w:rPr>
        <w:instrText xml:space="preserve"> REF _Ref135981435 \r \h </w:instrText>
      </w:r>
      <w:r w:rsidR="00A25B43" w:rsidRPr="00A502E0">
        <w:rPr>
          <w:rFonts w:ascii="Segoe UI" w:hAnsi="Segoe UI" w:cs="Segoe UI"/>
          <w:sz w:val="22"/>
          <w:szCs w:val="22"/>
        </w:rPr>
        <w:instrText xml:space="preserve"> \* MERGEFORMAT </w:instrText>
      </w:r>
      <w:r w:rsidR="00C279FE" w:rsidRPr="00A502E0">
        <w:rPr>
          <w:rFonts w:ascii="Segoe UI" w:hAnsi="Segoe UI" w:cs="Segoe UI"/>
          <w:sz w:val="22"/>
          <w:szCs w:val="22"/>
        </w:rPr>
      </w:r>
      <w:r w:rsidR="00C279FE" w:rsidRPr="00A502E0">
        <w:rPr>
          <w:rFonts w:ascii="Segoe UI" w:hAnsi="Segoe UI" w:cs="Segoe UI"/>
          <w:sz w:val="22"/>
          <w:szCs w:val="22"/>
        </w:rPr>
        <w:fldChar w:fldCharType="separate"/>
      </w:r>
      <w:r w:rsidR="00C53646">
        <w:rPr>
          <w:rFonts w:ascii="Segoe UI" w:hAnsi="Segoe UI" w:cs="Segoe UI"/>
          <w:sz w:val="22"/>
          <w:szCs w:val="22"/>
        </w:rPr>
        <w:t>7.10</w:t>
      </w:r>
      <w:r w:rsidR="00C279FE" w:rsidRPr="00A502E0">
        <w:rPr>
          <w:rFonts w:ascii="Segoe UI" w:hAnsi="Segoe UI" w:cs="Segoe UI"/>
          <w:sz w:val="22"/>
          <w:szCs w:val="22"/>
        </w:rPr>
        <w:fldChar w:fldCharType="end"/>
      </w:r>
      <w:r w:rsidR="0000584F" w:rsidRPr="00A502E0">
        <w:rPr>
          <w:rFonts w:ascii="Segoe UI" w:hAnsi="Segoe UI" w:cs="Segoe UI"/>
          <w:sz w:val="22"/>
          <w:szCs w:val="22"/>
        </w:rPr>
        <w:t xml:space="preserve"> této</w:t>
      </w:r>
      <w:r w:rsidR="0000584F" w:rsidRPr="00226CDA">
        <w:rPr>
          <w:rFonts w:ascii="Segoe UI" w:hAnsi="Segoe UI" w:cs="Segoe UI"/>
          <w:sz w:val="22"/>
          <w:szCs w:val="22"/>
        </w:rPr>
        <w:t xml:space="preserve"> </w:t>
      </w:r>
      <w:r w:rsidR="00627A19" w:rsidRPr="00226CDA">
        <w:rPr>
          <w:rFonts w:ascii="Segoe UI" w:hAnsi="Segoe UI" w:cs="Segoe UI"/>
          <w:sz w:val="22"/>
          <w:szCs w:val="22"/>
        </w:rPr>
        <w:t>Smlouvy</w:t>
      </w:r>
      <w:r w:rsidR="0000584F" w:rsidRPr="00226CDA">
        <w:rPr>
          <w:rFonts w:ascii="Segoe UI" w:hAnsi="Segoe UI" w:cs="Segoe UI"/>
          <w:sz w:val="22"/>
          <w:szCs w:val="22"/>
        </w:rPr>
        <w:t>)</w:t>
      </w:r>
      <w:r w:rsidRPr="00226CDA">
        <w:rPr>
          <w:rFonts w:ascii="Segoe UI" w:hAnsi="Segoe UI" w:cs="Segoe UI"/>
          <w:sz w:val="22"/>
          <w:szCs w:val="22"/>
        </w:rPr>
        <w:t>, vč. Soupisu k</w:t>
      </w:r>
      <w:r w:rsidR="00BB127B">
        <w:rPr>
          <w:rFonts w:ascii="Segoe UI" w:hAnsi="Segoe UI" w:cs="Segoe UI"/>
          <w:sz w:val="22"/>
          <w:szCs w:val="22"/>
        </w:rPr>
        <w:t> </w:t>
      </w:r>
      <w:r w:rsidRPr="00226CDA">
        <w:rPr>
          <w:rFonts w:ascii="Segoe UI" w:hAnsi="Segoe UI" w:cs="Segoe UI"/>
          <w:sz w:val="22"/>
          <w:szCs w:val="22"/>
        </w:rPr>
        <w:t>odsouhlasení TDI</w:t>
      </w:r>
      <w:r w:rsidR="000F0A92" w:rsidRPr="00226CDA">
        <w:rPr>
          <w:rFonts w:ascii="Segoe UI" w:hAnsi="Segoe UI" w:cs="Segoe UI"/>
          <w:sz w:val="22"/>
          <w:szCs w:val="22"/>
        </w:rPr>
        <w:t xml:space="preserve"> ve </w:t>
      </w:r>
      <w:r w:rsidR="000F0A92" w:rsidRPr="002318B5">
        <w:rPr>
          <w:rFonts w:ascii="Segoe UI" w:hAnsi="Segoe UI" w:cs="Segoe UI"/>
          <w:sz w:val="22"/>
          <w:szCs w:val="22"/>
        </w:rPr>
        <w:t xml:space="preserve">třech </w:t>
      </w:r>
      <w:r w:rsidR="00D6774E" w:rsidRPr="002318B5">
        <w:rPr>
          <w:rFonts w:ascii="Segoe UI" w:hAnsi="Segoe UI" w:cs="Segoe UI"/>
          <w:sz w:val="22"/>
          <w:szCs w:val="22"/>
        </w:rPr>
        <w:t xml:space="preserve">písemných </w:t>
      </w:r>
      <w:r w:rsidR="000F0A92" w:rsidRPr="002318B5">
        <w:rPr>
          <w:rFonts w:ascii="Segoe UI" w:hAnsi="Segoe UI" w:cs="Segoe UI"/>
          <w:sz w:val="22"/>
          <w:szCs w:val="22"/>
        </w:rPr>
        <w:t>vyhotoveních</w:t>
      </w:r>
      <w:r w:rsidR="00D6774E" w:rsidRPr="00226CDA">
        <w:rPr>
          <w:rFonts w:ascii="Segoe UI" w:hAnsi="Segoe UI" w:cs="Segoe UI"/>
          <w:sz w:val="22"/>
          <w:szCs w:val="22"/>
        </w:rPr>
        <w:t xml:space="preserve"> a elektronicky</w:t>
      </w:r>
      <w:r w:rsidRPr="00226CDA">
        <w:rPr>
          <w:rFonts w:ascii="Segoe UI" w:hAnsi="Segoe UI" w:cs="Segoe UI"/>
          <w:sz w:val="22"/>
          <w:szCs w:val="22"/>
        </w:rPr>
        <w:t xml:space="preserve">, a to vždy nejpozději </w:t>
      </w:r>
      <w:r w:rsidRPr="002318B5">
        <w:rPr>
          <w:rFonts w:ascii="Segoe UI" w:hAnsi="Segoe UI" w:cs="Segoe UI"/>
          <w:sz w:val="22"/>
          <w:szCs w:val="22"/>
        </w:rPr>
        <w:t>do </w:t>
      </w:r>
      <w:r w:rsidR="000F0A92" w:rsidRPr="002318B5">
        <w:rPr>
          <w:rFonts w:ascii="Segoe UI" w:hAnsi="Segoe UI" w:cs="Segoe UI"/>
          <w:sz w:val="22"/>
          <w:szCs w:val="22"/>
        </w:rPr>
        <w:t>5 dnů po uskutečnění prací</w:t>
      </w:r>
      <w:r w:rsidR="000F0A92" w:rsidRPr="00226CDA">
        <w:rPr>
          <w:rFonts w:ascii="Segoe UI" w:hAnsi="Segoe UI" w:cs="Segoe UI"/>
          <w:sz w:val="22"/>
          <w:szCs w:val="22"/>
        </w:rPr>
        <w:t xml:space="preserve"> (zdanitelného plnění). Za den uskutečnění dílčího zdanitelného plnění strany sjednávají poslední den fakturačního období, za které je faktura vystavena.</w:t>
      </w:r>
      <w:r w:rsidR="00BB323B" w:rsidRPr="00226CDA">
        <w:rPr>
          <w:rFonts w:ascii="Segoe UI" w:hAnsi="Segoe UI" w:cs="Segoe UI"/>
          <w:sz w:val="22"/>
          <w:szCs w:val="22"/>
        </w:rPr>
        <w:t xml:space="preserve"> Podkladem k</w:t>
      </w:r>
      <w:r w:rsidR="00BB127B">
        <w:rPr>
          <w:rFonts w:ascii="Segoe UI" w:hAnsi="Segoe UI" w:cs="Segoe UI"/>
          <w:sz w:val="22"/>
          <w:szCs w:val="22"/>
        </w:rPr>
        <w:t> </w:t>
      </w:r>
      <w:r w:rsidR="00BB323B" w:rsidRPr="00226CDA">
        <w:rPr>
          <w:rFonts w:ascii="Segoe UI" w:hAnsi="Segoe UI" w:cs="Segoe UI"/>
          <w:sz w:val="22"/>
          <w:szCs w:val="22"/>
        </w:rPr>
        <w:t xml:space="preserve">vystavení </w:t>
      </w:r>
      <w:r w:rsidR="00D447B9" w:rsidRPr="00226CDA">
        <w:rPr>
          <w:rFonts w:ascii="Segoe UI" w:hAnsi="Segoe UI" w:cs="Segoe UI"/>
          <w:sz w:val="22"/>
          <w:szCs w:val="22"/>
        </w:rPr>
        <w:t>Průběžné</w:t>
      </w:r>
      <w:r w:rsidR="00BB323B" w:rsidRPr="00226CDA">
        <w:rPr>
          <w:rFonts w:ascii="Segoe UI" w:hAnsi="Segoe UI" w:cs="Segoe UI"/>
          <w:sz w:val="22"/>
          <w:szCs w:val="22"/>
        </w:rPr>
        <w:t xml:space="preserve"> faktury je soupis skutečně provedených prací a dodávek v</w:t>
      </w:r>
      <w:r w:rsidR="00BB127B">
        <w:rPr>
          <w:rFonts w:ascii="Segoe UI" w:hAnsi="Segoe UI" w:cs="Segoe UI"/>
          <w:sz w:val="22"/>
          <w:szCs w:val="22"/>
        </w:rPr>
        <w:t> </w:t>
      </w:r>
      <w:r w:rsidR="00BB323B" w:rsidRPr="00226CDA">
        <w:rPr>
          <w:rFonts w:ascii="Segoe UI" w:hAnsi="Segoe UI" w:cs="Segoe UI"/>
          <w:sz w:val="22"/>
          <w:szCs w:val="22"/>
        </w:rPr>
        <w:t xml:space="preserve">uplynulém fakturačním období vystavovaný </w:t>
      </w:r>
      <w:r w:rsidR="00D447B9" w:rsidRPr="00226CDA">
        <w:rPr>
          <w:rFonts w:ascii="Segoe UI" w:hAnsi="Segoe UI" w:cs="Segoe UI"/>
          <w:sz w:val="22"/>
          <w:szCs w:val="22"/>
        </w:rPr>
        <w:t>Z</w:t>
      </w:r>
      <w:r w:rsidR="00BB323B" w:rsidRPr="00226CDA">
        <w:rPr>
          <w:rFonts w:ascii="Segoe UI" w:hAnsi="Segoe UI" w:cs="Segoe UI"/>
          <w:sz w:val="22"/>
          <w:szCs w:val="22"/>
        </w:rPr>
        <w:t>hotovitelem a potvrzený TDI. Plnění poskytnutá podle toho</w:t>
      </w:r>
      <w:r w:rsidR="003C2B01" w:rsidRPr="00226CDA">
        <w:rPr>
          <w:rFonts w:ascii="Segoe UI" w:hAnsi="Segoe UI" w:cs="Segoe UI"/>
          <w:sz w:val="22"/>
          <w:szCs w:val="22"/>
        </w:rPr>
        <w:t>to odstavce budou započtena na Finální</w:t>
      </w:r>
      <w:r w:rsidR="00BB323B" w:rsidRPr="00226CDA">
        <w:rPr>
          <w:rFonts w:ascii="Segoe UI" w:hAnsi="Segoe UI" w:cs="Segoe UI"/>
          <w:sz w:val="22"/>
          <w:szCs w:val="22"/>
        </w:rPr>
        <w:t xml:space="preserve"> fakturu. </w:t>
      </w:r>
    </w:p>
    <w:p w14:paraId="63D51814" w14:textId="1D234C06" w:rsidR="00BB323B" w:rsidRPr="00226CDA" w:rsidRDefault="00E420C4"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226CDA">
        <w:rPr>
          <w:rFonts w:ascii="Segoe UI" w:hAnsi="Segoe UI" w:cs="Segoe UI"/>
          <w:sz w:val="22"/>
          <w:szCs w:val="22"/>
        </w:rPr>
        <w:t>Poskytnuté zdanitelné plnění</w:t>
      </w:r>
      <w:r w:rsidR="0058492C">
        <w:rPr>
          <w:rFonts w:ascii="Segoe UI" w:hAnsi="Segoe UI" w:cs="Segoe UI"/>
          <w:sz w:val="22"/>
          <w:szCs w:val="22"/>
        </w:rPr>
        <w:t>,</w:t>
      </w:r>
      <w:r w:rsidRPr="00226CDA">
        <w:rPr>
          <w:rFonts w:ascii="Segoe UI" w:hAnsi="Segoe UI" w:cs="Segoe UI"/>
          <w:sz w:val="22"/>
          <w:szCs w:val="22"/>
        </w:rPr>
        <w:t xml:space="preserve"> </w:t>
      </w:r>
      <w:r w:rsidR="00822548" w:rsidRPr="00226CDA">
        <w:rPr>
          <w:rFonts w:ascii="Segoe UI" w:hAnsi="Segoe UI" w:cs="Segoe UI"/>
          <w:sz w:val="22"/>
          <w:szCs w:val="22"/>
        </w:rPr>
        <w:t xml:space="preserve">jehož předmětem je zhotovení Stavby dle této </w:t>
      </w:r>
      <w:r w:rsidR="00627A19" w:rsidRPr="00226CDA">
        <w:rPr>
          <w:rFonts w:ascii="Segoe UI" w:hAnsi="Segoe UI" w:cs="Segoe UI"/>
          <w:sz w:val="22"/>
          <w:szCs w:val="22"/>
        </w:rPr>
        <w:t>Smlouvy</w:t>
      </w:r>
      <w:r w:rsidR="00822548" w:rsidRPr="00226CDA">
        <w:rPr>
          <w:rFonts w:ascii="Segoe UI" w:hAnsi="Segoe UI" w:cs="Segoe UI"/>
          <w:sz w:val="22"/>
          <w:szCs w:val="22"/>
        </w:rPr>
        <w:t xml:space="preserve">, </w:t>
      </w:r>
      <w:r w:rsidRPr="00885598">
        <w:rPr>
          <w:rFonts w:ascii="Segoe UI" w:hAnsi="Segoe UI" w:cs="Segoe UI"/>
          <w:sz w:val="22"/>
          <w:szCs w:val="22"/>
        </w:rPr>
        <w:t>odpovídá</w:t>
      </w:r>
      <w:r w:rsidR="00B15197">
        <w:rPr>
          <w:rFonts w:ascii="Segoe UI" w:hAnsi="Segoe UI" w:cs="Segoe UI"/>
          <w:sz w:val="22"/>
          <w:szCs w:val="22"/>
        </w:rPr>
        <w:t xml:space="preserve"> </w:t>
      </w:r>
      <w:r w:rsidRPr="00885598">
        <w:rPr>
          <w:rFonts w:ascii="Segoe UI" w:hAnsi="Segoe UI" w:cs="Segoe UI"/>
          <w:sz w:val="22"/>
          <w:szCs w:val="22"/>
        </w:rPr>
        <w:t>číselnému</w:t>
      </w:r>
      <w:r w:rsidRPr="00226CDA">
        <w:rPr>
          <w:rFonts w:ascii="Segoe UI" w:hAnsi="Segoe UI" w:cs="Segoe UI"/>
          <w:sz w:val="22"/>
          <w:szCs w:val="22"/>
        </w:rPr>
        <w:t xml:space="preserve"> kódu klasifikace produkce CZ-CPA 41-43, tj. patří do kategorie stavebních a montážních prací podle § 92e zákona č. 235/2004 Sb., o dani z</w:t>
      </w:r>
      <w:r w:rsidR="00BB127B">
        <w:rPr>
          <w:rFonts w:ascii="Segoe UI" w:hAnsi="Segoe UI" w:cs="Segoe UI"/>
          <w:sz w:val="22"/>
          <w:szCs w:val="22"/>
        </w:rPr>
        <w:t> </w:t>
      </w:r>
      <w:r w:rsidRPr="00226CDA">
        <w:rPr>
          <w:rFonts w:ascii="Segoe UI" w:hAnsi="Segoe UI" w:cs="Segoe UI"/>
          <w:sz w:val="22"/>
          <w:szCs w:val="22"/>
        </w:rPr>
        <w:t>přidané hodnoty, ve znění pozdějších předpisů (dále jen „</w:t>
      </w:r>
      <w:r w:rsidR="000B1264" w:rsidRPr="00226CDA">
        <w:rPr>
          <w:rFonts w:ascii="Segoe UI" w:hAnsi="Segoe UI" w:cs="Segoe UI"/>
          <w:b/>
          <w:bCs/>
          <w:i/>
          <w:iCs/>
          <w:sz w:val="22"/>
          <w:szCs w:val="22"/>
        </w:rPr>
        <w:t>Z</w:t>
      </w:r>
      <w:r w:rsidRPr="00226CDA">
        <w:rPr>
          <w:rFonts w:ascii="Segoe UI" w:hAnsi="Segoe UI" w:cs="Segoe UI"/>
          <w:b/>
          <w:bCs/>
          <w:i/>
          <w:iCs/>
          <w:sz w:val="22"/>
          <w:szCs w:val="22"/>
        </w:rPr>
        <w:t>ákon o</w:t>
      </w:r>
      <w:r w:rsidR="00772986" w:rsidRPr="00226CDA">
        <w:rPr>
          <w:rFonts w:ascii="Segoe UI" w:hAnsi="Segoe UI" w:cs="Segoe UI"/>
          <w:b/>
          <w:bCs/>
          <w:i/>
          <w:iCs/>
          <w:sz w:val="22"/>
          <w:szCs w:val="22"/>
        </w:rPr>
        <w:t> </w:t>
      </w:r>
      <w:r w:rsidRPr="00226CDA">
        <w:rPr>
          <w:rFonts w:ascii="Segoe UI" w:hAnsi="Segoe UI" w:cs="Segoe UI"/>
          <w:b/>
          <w:bCs/>
          <w:i/>
          <w:iCs/>
          <w:sz w:val="22"/>
          <w:szCs w:val="22"/>
        </w:rPr>
        <w:t>DPH</w:t>
      </w:r>
      <w:r w:rsidRPr="00226CDA">
        <w:rPr>
          <w:rFonts w:ascii="Segoe UI" w:hAnsi="Segoe UI" w:cs="Segoe UI"/>
          <w:sz w:val="22"/>
          <w:szCs w:val="22"/>
        </w:rPr>
        <w:t>“). V</w:t>
      </w:r>
      <w:r w:rsidR="00BB127B">
        <w:rPr>
          <w:rFonts w:ascii="Segoe UI" w:hAnsi="Segoe UI" w:cs="Segoe UI"/>
          <w:sz w:val="22"/>
          <w:szCs w:val="22"/>
        </w:rPr>
        <w:t> </w:t>
      </w:r>
      <w:r w:rsidRPr="00226CDA">
        <w:rPr>
          <w:rFonts w:ascii="Segoe UI" w:hAnsi="Segoe UI" w:cs="Segoe UI"/>
          <w:sz w:val="22"/>
          <w:szCs w:val="22"/>
        </w:rPr>
        <w:t>daném případě souvisí toto plnění výlučně s</w:t>
      </w:r>
      <w:r w:rsidR="00BB127B">
        <w:rPr>
          <w:rFonts w:ascii="Segoe UI" w:hAnsi="Segoe UI" w:cs="Segoe UI"/>
          <w:sz w:val="22"/>
          <w:szCs w:val="22"/>
        </w:rPr>
        <w:t> </w:t>
      </w:r>
      <w:r w:rsidRPr="00226CDA">
        <w:rPr>
          <w:rFonts w:ascii="Segoe UI" w:hAnsi="Segoe UI" w:cs="Segoe UI"/>
          <w:sz w:val="22"/>
          <w:szCs w:val="22"/>
        </w:rPr>
        <w:t>činností Objednatele při výkonu veřejné správy, při níž se Objednatel nepovažuje za osobu povinnou k</w:t>
      </w:r>
      <w:r w:rsidR="00BB127B">
        <w:rPr>
          <w:rFonts w:ascii="Segoe UI" w:hAnsi="Segoe UI" w:cs="Segoe UI"/>
          <w:sz w:val="22"/>
          <w:szCs w:val="22"/>
        </w:rPr>
        <w:t> </w:t>
      </w:r>
      <w:r w:rsidRPr="00226CDA">
        <w:rPr>
          <w:rFonts w:ascii="Segoe UI" w:hAnsi="Segoe UI" w:cs="Segoe UI"/>
          <w:sz w:val="22"/>
          <w:szCs w:val="22"/>
        </w:rPr>
        <w:t>dani, a proto nebude</w:t>
      </w:r>
      <w:r w:rsidR="00C53646">
        <w:rPr>
          <w:rFonts w:ascii="Segoe UI" w:hAnsi="Segoe UI" w:cs="Segoe UI"/>
          <w:sz w:val="22"/>
          <w:szCs w:val="22"/>
        </w:rPr>
        <w:t xml:space="preserve"> </w:t>
      </w:r>
      <w:r w:rsidRPr="00226CDA">
        <w:rPr>
          <w:rFonts w:ascii="Segoe UI" w:hAnsi="Segoe UI" w:cs="Segoe UI"/>
          <w:sz w:val="22"/>
          <w:szCs w:val="22"/>
        </w:rPr>
        <w:t xml:space="preserve">ze strany Zhotovitele uplatněn režim přenesení daňové povinnosti podle § 92a </w:t>
      </w:r>
      <w:r w:rsidR="000B1264" w:rsidRPr="00226CDA">
        <w:rPr>
          <w:rFonts w:ascii="Segoe UI" w:hAnsi="Segoe UI" w:cs="Segoe UI"/>
          <w:sz w:val="22"/>
          <w:szCs w:val="22"/>
        </w:rPr>
        <w:t>Z</w:t>
      </w:r>
      <w:r w:rsidRPr="00226CDA">
        <w:rPr>
          <w:rFonts w:ascii="Segoe UI" w:hAnsi="Segoe UI" w:cs="Segoe UI"/>
          <w:sz w:val="22"/>
          <w:szCs w:val="22"/>
        </w:rPr>
        <w:t>ákona o</w:t>
      </w:r>
      <w:r w:rsidR="000B1264" w:rsidRPr="00226CDA">
        <w:rPr>
          <w:rFonts w:ascii="Segoe UI" w:hAnsi="Segoe UI" w:cs="Segoe UI"/>
          <w:sz w:val="22"/>
          <w:szCs w:val="22"/>
        </w:rPr>
        <w:t> </w:t>
      </w:r>
      <w:r w:rsidRPr="00226CDA">
        <w:rPr>
          <w:rFonts w:ascii="Segoe UI" w:hAnsi="Segoe UI" w:cs="Segoe UI"/>
          <w:sz w:val="22"/>
          <w:szCs w:val="22"/>
        </w:rPr>
        <w:t>DPH. Daň na výstupu ve výši platné sazby daně je povinen přiznat Zhotovitel.</w:t>
      </w:r>
    </w:p>
    <w:p w14:paraId="679C6D12" w14:textId="77777777" w:rsidR="00E04A55" w:rsidRDefault="00BC3C34"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226CDA">
        <w:rPr>
          <w:rFonts w:ascii="Segoe UI" w:hAnsi="Segoe UI" w:cs="Segoe UI"/>
          <w:sz w:val="22"/>
          <w:szCs w:val="22"/>
        </w:rPr>
        <w:t xml:space="preserve">Průběžná </w:t>
      </w:r>
      <w:r w:rsidR="00F059D1" w:rsidRPr="00226CDA">
        <w:rPr>
          <w:rFonts w:ascii="Segoe UI" w:hAnsi="Segoe UI" w:cs="Segoe UI"/>
          <w:sz w:val="22"/>
          <w:szCs w:val="22"/>
        </w:rPr>
        <w:t xml:space="preserve">i </w:t>
      </w:r>
      <w:r w:rsidR="006478E8" w:rsidRPr="00226CDA">
        <w:rPr>
          <w:rFonts w:ascii="Segoe UI" w:hAnsi="Segoe UI" w:cs="Segoe UI"/>
          <w:sz w:val="22"/>
          <w:szCs w:val="22"/>
        </w:rPr>
        <w:t xml:space="preserve">Finální </w:t>
      </w:r>
      <w:r w:rsidRPr="00226CDA">
        <w:rPr>
          <w:rFonts w:ascii="Segoe UI" w:hAnsi="Segoe UI" w:cs="Segoe UI"/>
          <w:sz w:val="22"/>
          <w:szCs w:val="22"/>
        </w:rPr>
        <w:t xml:space="preserve">faktura musí obsahovat náležitosti daňového dokladu dle </w:t>
      </w:r>
      <w:r w:rsidR="000B1264" w:rsidRPr="00226CDA">
        <w:rPr>
          <w:rFonts w:ascii="Segoe UI" w:hAnsi="Segoe UI" w:cs="Segoe UI"/>
          <w:sz w:val="22"/>
          <w:szCs w:val="22"/>
        </w:rPr>
        <w:t>Z</w:t>
      </w:r>
      <w:r w:rsidRPr="00226CDA">
        <w:rPr>
          <w:rFonts w:ascii="Segoe UI" w:hAnsi="Segoe UI" w:cs="Segoe UI"/>
          <w:sz w:val="22"/>
          <w:szCs w:val="22"/>
        </w:rPr>
        <w:t xml:space="preserve">ákona </w:t>
      </w:r>
      <w:r w:rsidR="000B1264" w:rsidRPr="00226CDA">
        <w:rPr>
          <w:rFonts w:ascii="Segoe UI" w:hAnsi="Segoe UI" w:cs="Segoe UI"/>
          <w:sz w:val="22"/>
          <w:szCs w:val="22"/>
        </w:rPr>
        <w:t>o DPH</w:t>
      </w:r>
      <w:r w:rsidR="0055083C" w:rsidRPr="00226CDA">
        <w:rPr>
          <w:rFonts w:ascii="Segoe UI" w:hAnsi="Segoe UI" w:cs="Segoe UI"/>
          <w:sz w:val="22"/>
          <w:szCs w:val="22"/>
        </w:rPr>
        <w:t xml:space="preserve">, náležitosti dle </w:t>
      </w:r>
      <w:proofErr w:type="spellStart"/>
      <w:r w:rsidR="0055083C" w:rsidRPr="00226CDA">
        <w:rPr>
          <w:rFonts w:ascii="Segoe UI" w:hAnsi="Segoe UI" w:cs="Segoe UI"/>
          <w:sz w:val="22"/>
          <w:szCs w:val="22"/>
        </w:rPr>
        <w:t>ust</w:t>
      </w:r>
      <w:proofErr w:type="spellEnd"/>
      <w:r w:rsidR="0055083C" w:rsidRPr="00226CDA">
        <w:rPr>
          <w:rFonts w:ascii="Segoe UI" w:hAnsi="Segoe UI" w:cs="Segoe UI"/>
          <w:sz w:val="22"/>
          <w:szCs w:val="22"/>
        </w:rPr>
        <w:t xml:space="preserve">. § 435 </w:t>
      </w:r>
      <w:r w:rsidR="00415BD2">
        <w:rPr>
          <w:rFonts w:ascii="Segoe UI" w:hAnsi="Segoe UI" w:cs="Segoe UI"/>
          <w:sz w:val="22"/>
          <w:szCs w:val="22"/>
        </w:rPr>
        <w:t>o</w:t>
      </w:r>
      <w:r w:rsidR="0055083C" w:rsidRPr="00226CDA">
        <w:rPr>
          <w:rFonts w:ascii="Segoe UI" w:hAnsi="Segoe UI" w:cs="Segoe UI"/>
          <w:sz w:val="22"/>
          <w:szCs w:val="22"/>
        </w:rPr>
        <w:t xml:space="preserve">bčanského zákoníku </w:t>
      </w:r>
      <w:r w:rsidRPr="00226CDA">
        <w:rPr>
          <w:rFonts w:ascii="Segoe UI" w:hAnsi="Segoe UI" w:cs="Segoe UI"/>
          <w:sz w:val="22"/>
          <w:szCs w:val="22"/>
        </w:rPr>
        <w:t>a dále též tyto údaje:</w:t>
      </w:r>
    </w:p>
    <w:p w14:paraId="071B6781" w14:textId="77777777" w:rsidR="00E04A55" w:rsidRDefault="00182E17" w:rsidP="000B2143">
      <w:pPr>
        <w:pStyle w:val="Odstavecseseznamem"/>
        <w:widowControl w:val="0"/>
        <w:numPr>
          <w:ilvl w:val="0"/>
          <w:numId w:val="25"/>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označení banky a č</w:t>
      </w:r>
      <w:r w:rsidR="00AA372C" w:rsidRPr="00E04A55">
        <w:rPr>
          <w:rFonts w:ascii="Segoe UI" w:hAnsi="Segoe UI" w:cs="Segoe UI"/>
          <w:sz w:val="22"/>
          <w:szCs w:val="22"/>
        </w:rPr>
        <w:t>íslo</w:t>
      </w:r>
      <w:r w:rsidRPr="00E04A55">
        <w:rPr>
          <w:rFonts w:ascii="Segoe UI" w:hAnsi="Segoe UI" w:cs="Segoe UI"/>
          <w:sz w:val="22"/>
          <w:szCs w:val="22"/>
        </w:rPr>
        <w:t xml:space="preserve"> účtu dle </w:t>
      </w:r>
      <w:r w:rsidR="00627A19" w:rsidRPr="00E04A55">
        <w:rPr>
          <w:rFonts w:ascii="Segoe UI" w:hAnsi="Segoe UI" w:cs="Segoe UI"/>
          <w:sz w:val="22"/>
          <w:szCs w:val="22"/>
        </w:rPr>
        <w:t>Smlouvy</w:t>
      </w:r>
      <w:r w:rsidRPr="00E04A55">
        <w:rPr>
          <w:rFonts w:ascii="Segoe UI" w:hAnsi="Segoe UI" w:cs="Segoe UI"/>
          <w:sz w:val="22"/>
          <w:szCs w:val="22"/>
        </w:rPr>
        <w:t xml:space="preserve"> o dílo,</w:t>
      </w:r>
    </w:p>
    <w:p w14:paraId="791841EA" w14:textId="77777777" w:rsidR="00E04A55" w:rsidRDefault="00182E17" w:rsidP="000B2143">
      <w:pPr>
        <w:pStyle w:val="Odstavecseseznamem"/>
        <w:widowControl w:val="0"/>
        <w:numPr>
          <w:ilvl w:val="0"/>
          <w:numId w:val="25"/>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označení díla</w:t>
      </w:r>
      <w:r w:rsidR="003C2B01" w:rsidRPr="00E04A55">
        <w:rPr>
          <w:rFonts w:ascii="Segoe UI" w:hAnsi="Segoe UI" w:cs="Segoe UI"/>
          <w:sz w:val="22"/>
          <w:szCs w:val="22"/>
        </w:rPr>
        <w:t>,</w:t>
      </w:r>
      <w:r w:rsidR="0043089D" w:rsidRPr="00E04A55">
        <w:rPr>
          <w:rFonts w:ascii="Segoe UI" w:hAnsi="Segoe UI" w:cs="Segoe UI"/>
          <w:sz w:val="22"/>
          <w:szCs w:val="22"/>
        </w:rPr>
        <w:t xml:space="preserve"> </w:t>
      </w:r>
    </w:p>
    <w:p w14:paraId="1B4C7A9F" w14:textId="77777777" w:rsidR="00E04A55" w:rsidRDefault="00BB323B" w:rsidP="000B2143">
      <w:pPr>
        <w:pStyle w:val="Odstavecseseznamem"/>
        <w:widowControl w:val="0"/>
        <w:numPr>
          <w:ilvl w:val="0"/>
          <w:numId w:val="25"/>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evidenční číslo </w:t>
      </w:r>
      <w:r w:rsidR="00627A19" w:rsidRPr="00E04A55">
        <w:rPr>
          <w:rFonts w:ascii="Segoe UI" w:hAnsi="Segoe UI" w:cs="Segoe UI"/>
          <w:sz w:val="22"/>
          <w:szCs w:val="22"/>
        </w:rPr>
        <w:t>Smlouvy</w:t>
      </w:r>
      <w:r w:rsidRPr="00E04A55">
        <w:rPr>
          <w:rFonts w:ascii="Segoe UI" w:hAnsi="Segoe UI" w:cs="Segoe UI"/>
          <w:sz w:val="22"/>
          <w:szCs w:val="22"/>
        </w:rPr>
        <w:t xml:space="preserve"> </w:t>
      </w:r>
      <w:r w:rsidR="00D447B9" w:rsidRPr="00E04A55">
        <w:rPr>
          <w:rFonts w:ascii="Segoe UI" w:hAnsi="Segoe UI" w:cs="Segoe UI"/>
          <w:sz w:val="22"/>
          <w:szCs w:val="22"/>
        </w:rPr>
        <w:t>Objednatele a Z</w:t>
      </w:r>
      <w:r w:rsidRPr="00E04A55">
        <w:rPr>
          <w:rFonts w:ascii="Segoe UI" w:hAnsi="Segoe UI" w:cs="Segoe UI"/>
          <w:sz w:val="22"/>
          <w:szCs w:val="22"/>
        </w:rPr>
        <w:t>hotovitele,</w:t>
      </w:r>
    </w:p>
    <w:p w14:paraId="4790ED5A" w14:textId="77777777" w:rsidR="00E04A55" w:rsidRDefault="00182E17" w:rsidP="000B2143">
      <w:pPr>
        <w:pStyle w:val="Odstavecseseznamem"/>
        <w:widowControl w:val="0"/>
        <w:numPr>
          <w:ilvl w:val="0"/>
          <w:numId w:val="25"/>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číselný kód klasifikace produkce (</w:t>
      </w:r>
      <w:proofErr w:type="gramStart"/>
      <w:r w:rsidRPr="00E04A55">
        <w:rPr>
          <w:rFonts w:ascii="Segoe UI" w:hAnsi="Segoe UI" w:cs="Segoe UI"/>
          <w:sz w:val="22"/>
          <w:szCs w:val="22"/>
        </w:rPr>
        <w:t>CZ- CPA</w:t>
      </w:r>
      <w:proofErr w:type="gramEnd"/>
      <w:r w:rsidRPr="00E04A55">
        <w:rPr>
          <w:rFonts w:ascii="Segoe UI" w:hAnsi="Segoe UI" w:cs="Segoe UI"/>
          <w:sz w:val="22"/>
          <w:szCs w:val="22"/>
        </w:rPr>
        <w:t>)</w:t>
      </w:r>
      <w:r w:rsidR="00772986" w:rsidRPr="00E04A55">
        <w:rPr>
          <w:rFonts w:ascii="Segoe UI" w:hAnsi="Segoe UI" w:cs="Segoe UI"/>
          <w:sz w:val="22"/>
          <w:szCs w:val="22"/>
        </w:rPr>
        <w:t xml:space="preserve"> a </w:t>
      </w:r>
      <w:bookmarkStart w:id="58" w:name="_Hlk504554835"/>
      <w:r w:rsidR="00772986" w:rsidRPr="00E04A55">
        <w:rPr>
          <w:rFonts w:ascii="Segoe UI" w:hAnsi="Segoe UI" w:cs="Segoe UI"/>
          <w:sz w:val="22"/>
          <w:szCs w:val="22"/>
        </w:rPr>
        <w:t xml:space="preserve">v případě režimu přenesení daňové povinnosti </w:t>
      </w:r>
      <w:bookmarkEnd w:id="58"/>
      <w:r w:rsidR="00772986" w:rsidRPr="00E04A55">
        <w:rPr>
          <w:rFonts w:ascii="Segoe UI" w:hAnsi="Segoe UI" w:cs="Segoe UI"/>
          <w:sz w:val="22"/>
          <w:szCs w:val="22"/>
        </w:rPr>
        <w:t>text „</w:t>
      </w:r>
      <w:r w:rsidR="00772986" w:rsidRPr="00E04A55">
        <w:rPr>
          <w:rFonts w:ascii="Segoe UI" w:hAnsi="Segoe UI" w:cs="Segoe UI"/>
          <w:i/>
          <w:sz w:val="22"/>
          <w:szCs w:val="22"/>
        </w:rPr>
        <w:t>daň odvede zákazník</w:t>
      </w:r>
      <w:r w:rsidR="00772986" w:rsidRPr="00E04A55">
        <w:rPr>
          <w:rFonts w:ascii="Segoe UI" w:hAnsi="Segoe UI" w:cs="Segoe UI"/>
          <w:sz w:val="22"/>
          <w:szCs w:val="22"/>
        </w:rPr>
        <w:t>“,</w:t>
      </w:r>
    </w:p>
    <w:p w14:paraId="1E9E89C6" w14:textId="77777777" w:rsidR="00E04A55" w:rsidRDefault="00BC3C34" w:rsidP="000B2143">
      <w:pPr>
        <w:pStyle w:val="Odstavecseseznamem"/>
        <w:widowControl w:val="0"/>
        <w:numPr>
          <w:ilvl w:val="0"/>
          <w:numId w:val="25"/>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příloha </w:t>
      </w:r>
      <w:r w:rsidR="00D3645B" w:rsidRPr="00E04A55">
        <w:rPr>
          <w:rFonts w:ascii="Segoe UI" w:hAnsi="Segoe UI" w:cs="Segoe UI"/>
          <w:sz w:val="22"/>
          <w:szCs w:val="22"/>
        </w:rPr>
        <w:t>–</w:t>
      </w:r>
      <w:r w:rsidRPr="00E04A55">
        <w:rPr>
          <w:rFonts w:ascii="Segoe UI" w:hAnsi="Segoe UI" w:cs="Segoe UI"/>
          <w:sz w:val="22"/>
          <w:szCs w:val="22"/>
        </w:rPr>
        <w:t xml:space="preserve"> Soupis podepsaný TDI a Objednatelem, přičemž Soupis musí obsahovat zejména označení </w:t>
      </w:r>
      <w:r w:rsidR="00182E17" w:rsidRPr="00E04A55">
        <w:rPr>
          <w:rFonts w:ascii="Segoe UI" w:hAnsi="Segoe UI" w:cs="Segoe UI"/>
          <w:sz w:val="22"/>
          <w:szCs w:val="22"/>
        </w:rPr>
        <w:t>fakturačního období</w:t>
      </w:r>
      <w:r w:rsidRPr="00E04A55">
        <w:rPr>
          <w:rFonts w:ascii="Segoe UI" w:hAnsi="Segoe UI" w:cs="Segoe UI"/>
          <w:sz w:val="22"/>
          <w:szCs w:val="22"/>
        </w:rPr>
        <w:t xml:space="preserve">, za nějž je soupis vystavován; počet měrných jednotek realizovaných ke zhotovení Stavby dle této </w:t>
      </w:r>
      <w:r w:rsidR="00627A19" w:rsidRPr="00E04A55">
        <w:rPr>
          <w:rFonts w:ascii="Segoe UI" w:hAnsi="Segoe UI" w:cs="Segoe UI"/>
          <w:sz w:val="22"/>
          <w:szCs w:val="22"/>
        </w:rPr>
        <w:t>Smlouvy</w:t>
      </w:r>
      <w:r w:rsidRPr="00E04A55">
        <w:rPr>
          <w:rFonts w:ascii="Segoe UI" w:hAnsi="Segoe UI" w:cs="Segoe UI"/>
          <w:sz w:val="22"/>
          <w:szCs w:val="22"/>
        </w:rPr>
        <w:t xml:space="preserve"> v</w:t>
      </w:r>
      <w:r w:rsidR="00BB127B" w:rsidRPr="00E04A55">
        <w:rPr>
          <w:rFonts w:ascii="Segoe UI" w:hAnsi="Segoe UI" w:cs="Segoe UI"/>
          <w:sz w:val="22"/>
          <w:szCs w:val="22"/>
        </w:rPr>
        <w:t> </w:t>
      </w:r>
      <w:r w:rsidRPr="00E04A55">
        <w:rPr>
          <w:rFonts w:ascii="Segoe UI" w:hAnsi="Segoe UI" w:cs="Segoe UI"/>
          <w:sz w:val="22"/>
          <w:szCs w:val="22"/>
        </w:rPr>
        <w:t>příslušném</w:t>
      </w:r>
      <w:r w:rsidR="008C2C76" w:rsidRPr="00E04A55">
        <w:rPr>
          <w:rFonts w:ascii="Segoe UI" w:hAnsi="Segoe UI" w:cs="Segoe UI"/>
          <w:sz w:val="22"/>
          <w:szCs w:val="22"/>
        </w:rPr>
        <w:t xml:space="preserve"> </w:t>
      </w:r>
      <w:r w:rsidR="008C2C76" w:rsidRPr="00E04A55">
        <w:rPr>
          <w:rFonts w:ascii="Segoe UI" w:hAnsi="Segoe UI" w:cs="Segoe UI"/>
          <w:sz w:val="22"/>
          <w:szCs w:val="22"/>
        </w:rPr>
        <w:lastRenderedPageBreak/>
        <w:t>fakturačním období</w:t>
      </w:r>
      <w:r w:rsidR="009D739F" w:rsidRPr="00E04A55">
        <w:rPr>
          <w:rFonts w:ascii="Segoe UI" w:hAnsi="Segoe UI" w:cs="Segoe UI"/>
          <w:sz w:val="22"/>
          <w:szCs w:val="22"/>
        </w:rPr>
        <w:t>,</w:t>
      </w:r>
    </w:p>
    <w:p w14:paraId="3E964A6F" w14:textId="3738F1BC" w:rsidR="009D739F" w:rsidRPr="00E04A55" w:rsidRDefault="009D739F" w:rsidP="000B2143">
      <w:pPr>
        <w:pStyle w:val="Odstavecseseznamem"/>
        <w:widowControl w:val="0"/>
        <w:numPr>
          <w:ilvl w:val="0"/>
          <w:numId w:val="25"/>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kontaktní údaje osoby, která daňový doklad vystavila.</w:t>
      </w:r>
    </w:p>
    <w:p w14:paraId="09F2780A" w14:textId="31C472DC" w:rsidR="00F95236" w:rsidRPr="00226CDA" w:rsidRDefault="00F95236"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Smluvní strany souhlasí ve smyslu ustanovení § 26 </w:t>
      </w:r>
      <w:r w:rsidR="00772986" w:rsidRPr="00226CDA">
        <w:rPr>
          <w:rFonts w:ascii="Segoe UI" w:hAnsi="Segoe UI" w:cs="Segoe UI"/>
          <w:sz w:val="22"/>
          <w:szCs w:val="22"/>
        </w:rPr>
        <w:t>Z</w:t>
      </w:r>
      <w:r w:rsidRPr="00226CDA">
        <w:rPr>
          <w:rFonts w:ascii="Segoe UI" w:hAnsi="Segoe UI" w:cs="Segoe UI"/>
          <w:sz w:val="22"/>
          <w:szCs w:val="22"/>
        </w:rPr>
        <w:t>ákona o</w:t>
      </w:r>
      <w:r w:rsidR="00F839D7" w:rsidRPr="00226CDA">
        <w:rPr>
          <w:rFonts w:ascii="Segoe UI" w:hAnsi="Segoe UI" w:cs="Segoe UI"/>
          <w:sz w:val="22"/>
          <w:szCs w:val="22"/>
        </w:rPr>
        <w:t> </w:t>
      </w:r>
      <w:r w:rsidR="00772986" w:rsidRPr="00226CDA">
        <w:rPr>
          <w:rFonts w:ascii="Segoe UI" w:hAnsi="Segoe UI" w:cs="Segoe UI"/>
          <w:sz w:val="22"/>
          <w:szCs w:val="22"/>
        </w:rPr>
        <w:t>DPH</w:t>
      </w:r>
      <w:r w:rsidRPr="00226CDA">
        <w:rPr>
          <w:rFonts w:ascii="Segoe UI" w:hAnsi="Segoe UI" w:cs="Segoe UI"/>
          <w:sz w:val="22"/>
          <w:szCs w:val="22"/>
        </w:rPr>
        <w:t>, že faktury mohou být vystavovány i v</w:t>
      </w:r>
      <w:r w:rsidR="00BB127B">
        <w:rPr>
          <w:rFonts w:ascii="Segoe UI" w:hAnsi="Segoe UI" w:cs="Segoe UI"/>
          <w:sz w:val="22"/>
          <w:szCs w:val="22"/>
        </w:rPr>
        <w:t> </w:t>
      </w:r>
      <w:r w:rsidRPr="00226CDA">
        <w:rPr>
          <w:rFonts w:ascii="Segoe UI" w:hAnsi="Segoe UI" w:cs="Segoe UI"/>
          <w:sz w:val="22"/>
          <w:szCs w:val="22"/>
        </w:rPr>
        <w:t>elektronické podobě.</w:t>
      </w:r>
      <w:r w:rsidR="00ED688C" w:rsidRPr="00226CDA">
        <w:rPr>
          <w:rFonts w:ascii="Segoe UI" w:hAnsi="Segoe UI" w:cs="Segoe UI"/>
          <w:sz w:val="22"/>
          <w:szCs w:val="22"/>
        </w:rPr>
        <w:t xml:space="preserve"> Objednatel upřednostňuje elektronickou podobu faktur.</w:t>
      </w:r>
    </w:p>
    <w:p w14:paraId="35F3C7D0" w14:textId="12FA96CC" w:rsidR="00772986" w:rsidRPr="00691010" w:rsidRDefault="00772986"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691010">
        <w:rPr>
          <w:rFonts w:ascii="Segoe UI" w:hAnsi="Segoe UI" w:cs="Segoe UI"/>
          <w:sz w:val="22"/>
          <w:szCs w:val="22"/>
        </w:rPr>
        <w:t>V</w:t>
      </w:r>
      <w:r w:rsidR="00BB127B">
        <w:rPr>
          <w:rFonts w:ascii="Segoe UI" w:hAnsi="Segoe UI" w:cs="Segoe UI"/>
          <w:sz w:val="22"/>
          <w:szCs w:val="22"/>
        </w:rPr>
        <w:t> </w:t>
      </w:r>
      <w:r w:rsidRPr="00691010">
        <w:rPr>
          <w:rFonts w:ascii="Segoe UI" w:hAnsi="Segoe UI" w:cs="Segoe UI"/>
          <w:sz w:val="22"/>
          <w:szCs w:val="22"/>
        </w:rPr>
        <w:t>případě, že ekonomický systém Zhotovitele umožňuje vystavit a zaslat fakturu včetně příloh v</w:t>
      </w:r>
      <w:r w:rsidR="00BB127B">
        <w:rPr>
          <w:rFonts w:ascii="Segoe UI" w:hAnsi="Segoe UI" w:cs="Segoe UI"/>
          <w:sz w:val="22"/>
          <w:szCs w:val="22"/>
        </w:rPr>
        <w:t> </w:t>
      </w:r>
      <w:r w:rsidRPr="00691010">
        <w:rPr>
          <w:rFonts w:ascii="Segoe UI" w:hAnsi="Segoe UI" w:cs="Segoe UI"/>
          <w:sz w:val="22"/>
          <w:szCs w:val="22"/>
        </w:rPr>
        <w:t xml:space="preserve">elektronické podobě, např. ve formátu ISDOC/ISDOCX či ve formátu PDF, </w:t>
      </w:r>
      <w:r w:rsidR="00FE76A1">
        <w:rPr>
          <w:rFonts w:ascii="Segoe UI" w:hAnsi="Segoe UI" w:cs="Segoe UI"/>
          <w:sz w:val="22"/>
          <w:szCs w:val="22"/>
        </w:rPr>
        <w:br/>
      </w:r>
      <w:r w:rsidRPr="00691010">
        <w:rPr>
          <w:rFonts w:ascii="Segoe UI" w:hAnsi="Segoe UI" w:cs="Segoe UI"/>
          <w:sz w:val="22"/>
          <w:szCs w:val="22"/>
        </w:rPr>
        <w:t xml:space="preserve">je ze strany Objednatele požadováno doručení faktury včetně příloh primárně do datové </w:t>
      </w:r>
      <w:r w:rsidRPr="00F76DAC">
        <w:rPr>
          <w:rFonts w:ascii="Segoe UI" w:hAnsi="Segoe UI" w:cs="Segoe UI"/>
          <w:sz w:val="22"/>
          <w:szCs w:val="22"/>
        </w:rPr>
        <w:t xml:space="preserve">schránky </w:t>
      </w:r>
      <w:r w:rsidRPr="002318B5">
        <w:rPr>
          <w:rFonts w:ascii="Segoe UI" w:hAnsi="Segoe UI" w:cs="Segoe UI"/>
          <w:sz w:val="22"/>
          <w:szCs w:val="22"/>
        </w:rPr>
        <w:t>TDI, tj. Brněnských komunikací a.s. (ID: tk7c8xt</w:t>
      </w:r>
      <w:r w:rsidRPr="00F76DAC">
        <w:rPr>
          <w:rFonts w:ascii="Segoe UI" w:hAnsi="Segoe UI" w:cs="Segoe UI"/>
          <w:sz w:val="22"/>
          <w:szCs w:val="22"/>
        </w:rPr>
        <w:t>).</w:t>
      </w:r>
      <w:r w:rsidRPr="00691010">
        <w:rPr>
          <w:rFonts w:ascii="Segoe UI" w:hAnsi="Segoe UI" w:cs="Segoe UI"/>
          <w:sz w:val="22"/>
          <w:szCs w:val="22"/>
        </w:rPr>
        <w:t xml:space="preserve"> Pokud nelze takto postupovat, smluvní strana doručí fakturu včetně příloh TDI na adresu uvedenou v</w:t>
      </w:r>
      <w:r w:rsidR="00BB127B">
        <w:rPr>
          <w:rFonts w:ascii="Segoe UI" w:hAnsi="Segoe UI" w:cs="Segoe UI"/>
          <w:sz w:val="22"/>
          <w:szCs w:val="22"/>
        </w:rPr>
        <w:t> </w:t>
      </w:r>
      <w:r w:rsidRPr="00691010">
        <w:rPr>
          <w:rFonts w:ascii="Segoe UI" w:hAnsi="Segoe UI" w:cs="Segoe UI"/>
          <w:sz w:val="22"/>
          <w:szCs w:val="22"/>
        </w:rPr>
        <w:t xml:space="preserve">záhlaví této </w:t>
      </w:r>
      <w:r w:rsidR="00627A19" w:rsidRPr="00691010">
        <w:rPr>
          <w:rFonts w:ascii="Segoe UI" w:hAnsi="Segoe UI" w:cs="Segoe UI"/>
          <w:sz w:val="22"/>
          <w:szCs w:val="22"/>
        </w:rPr>
        <w:t>Smlouvy</w:t>
      </w:r>
      <w:r w:rsidR="00226CDA" w:rsidRPr="00691010">
        <w:rPr>
          <w:rFonts w:ascii="Segoe UI" w:hAnsi="Segoe UI" w:cs="Segoe UI"/>
          <w:sz w:val="22"/>
          <w:szCs w:val="22"/>
        </w:rPr>
        <w:t>.</w:t>
      </w:r>
    </w:p>
    <w:p w14:paraId="64454888" w14:textId="7C460DC7" w:rsidR="00BC3C34" w:rsidRPr="00226CDA" w:rsidRDefault="00BC3C34"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TDI je povinen se k</w:t>
      </w:r>
      <w:r w:rsidR="00657CB6" w:rsidRPr="00226CDA">
        <w:rPr>
          <w:rFonts w:ascii="Segoe UI" w:hAnsi="Segoe UI" w:cs="Segoe UI"/>
          <w:sz w:val="22"/>
          <w:szCs w:val="22"/>
        </w:rPr>
        <w:t xml:space="preserve">e každé </w:t>
      </w:r>
      <w:r w:rsidRPr="00226CDA">
        <w:rPr>
          <w:rFonts w:ascii="Segoe UI" w:hAnsi="Segoe UI" w:cs="Segoe UI"/>
          <w:sz w:val="22"/>
          <w:szCs w:val="22"/>
        </w:rPr>
        <w:t>faktuře, vč. Soupisu</w:t>
      </w:r>
      <w:r w:rsidR="00AF60A3" w:rsidRPr="00226CDA">
        <w:rPr>
          <w:rFonts w:ascii="Segoe UI" w:hAnsi="Segoe UI" w:cs="Segoe UI"/>
          <w:sz w:val="22"/>
          <w:szCs w:val="22"/>
        </w:rPr>
        <w:t>,</w:t>
      </w:r>
      <w:r w:rsidRPr="00226CDA">
        <w:rPr>
          <w:rFonts w:ascii="Segoe UI" w:hAnsi="Segoe UI" w:cs="Segoe UI"/>
          <w:sz w:val="22"/>
          <w:szCs w:val="22"/>
        </w:rPr>
        <w:t xml:space="preserve"> vyjádřit nejpozději do 5 pracovních dnů ode dne, kdy </w:t>
      </w:r>
      <w:r w:rsidR="00AF60A3" w:rsidRPr="00226CDA">
        <w:rPr>
          <w:rFonts w:ascii="Segoe UI" w:hAnsi="Segoe UI" w:cs="Segoe UI"/>
          <w:sz w:val="22"/>
          <w:szCs w:val="22"/>
        </w:rPr>
        <w:t xml:space="preserve">ji </w:t>
      </w:r>
      <w:r w:rsidRPr="00226CDA">
        <w:rPr>
          <w:rFonts w:ascii="Segoe UI" w:hAnsi="Segoe UI" w:cs="Segoe UI"/>
          <w:sz w:val="22"/>
          <w:szCs w:val="22"/>
        </w:rPr>
        <w:t>obdrží od Zhotovitele. TDI může za Objednatele uplatnit případné námitky k</w:t>
      </w:r>
      <w:r w:rsidR="00BB127B">
        <w:rPr>
          <w:rFonts w:ascii="Segoe UI" w:hAnsi="Segoe UI" w:cs="Segoe UI"/>
          <w:sz w:val="22"/>
          <w:szCs w:val="22"/>
        </w:rPr>
        <w:t> </w:t>
      </w:r>
      <w:r w:rsidRPr="00226CDA">
        <w:rPr>
          <w:rFonts w:ascii="Segoe UI" w:hAnsi="Segoe UI" w:cs="Segoe UI"/>
          <w:sz w:val="22"/>
          <w:szCs w:val="22"/>
        </w:rPr>
        <w:t xml:space="preserve">množství provedených prací, druhu provedených prací, kvalitě provedených prací a formálním náležitostem </w:t>
      </w:r>
      <w:r w:rsidR="001F0C7C" w:rsidRPr="00226CDA">
        <w:rPr>
          <w:rFonts w:ascii="Segoe UI" w:hAnsi="Segoe UI" w:cs="Segoe UI"/>
          <w:sz w:val="22"/>
          <w:szCs w:val="22"/>
        </w:rPr>
        <w:t>S</w:t>
      </w:r>
      <w:r w:rsidRPr="00226CDA">
        <w:rPr>
          <w:rFonts w:ascii="Segoe UI" w:hAnsi="Segoe UI" w:cs="Segoe UI"/>
          <w:sz w:val="22"/>
          <w:szCs w:val="22"/>
        </w:rPr>
        <w:t xml:space="preserve">oupisu. Po odsouhlasení faktury, vč. Soupisu TDI předá </w:t>
      </w:r>
      <w:r w:rsidR="00772986" w:rsidRPr="00226CDA">
        <w:rPr>
          <w:rFonts w:ascii="Segoe UI" w:hAnsi="Segoe UI" w:cs="Segoe UI"/>
          <w:sz w:val="22"/>
          <w:szCs w:val="22"/>
        </w:rPr>
        <w:t xml:space="preserve">TDI </w:t>
      </w:r>
      <w:r w:rsidRPr="00226CDA">
        <w:rPr>
          <w:rFonts w:ascii="Segoe UI" w:hAnsi="Segoe UI" w:cs="Segoe UI"/>
          <w:sz w:val="22"/>
          <w:szCs w:val="22"/>
        </w:rPr>
        <w:t>příslušnou fakturu Objednateli.</w:t>
      </w:r>
    </w:p>
    <w:p w14:paraId="50FC7EAB" w14:textId="319D3D39" w:rsidR="00BC3C34" w:rsidRPr="00226CDA" w:rsidRDefault="00BC3C34"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59" w:name="_Ref135929977"/>
      <w:r w:rsidRPr="00226CDA">
        <w:rPr>
          <w:rFonts w:ascii="Segoe UI" w:hAnsi="Segoe UI" w:cs="Segoe UI"/>
          <w:sz w:val="22"/>
          <w:szCs w:val="22"/>
        </w:rPr>
        <w:t xml:space="preserve">Pokud bude faktura Zhotovitele obsahovat i práce, které nebyly TDI odsouhlaseny </w:t>
      </w:r>
      <w:r w:rsidR="00FE76A1">
        <w:rPr>
          <w:rFonts w:ascii="Segoe UI" w:hAnsi="Segoe UI" w:cs="Segoe UI"/>
          <w:sz w:val="22"/>
          <w:szCs w:val="22"/>
        </w:rPr>
        <w:br/>
      </w:r>
      <w:r w:rsidRPr="00226CDA">
        <w:rPr>
          <w:rFonts w:ascii="Segoe UI" w:hAnsi="Segoe UI" w:cs="Segoe UI"/>
          <w:sz w:val="22"/>
          <w:szCs w:val="22"/>
        </w:rPr>
        <w:t xml:space="preserve">a potvrzeny, je Objednatel </w:t>
      </w:r>
      <w:r w:rsidR="002B5528" w:rsidRPr="00226CDA">
        <w:rPr>
          <w:rFonts w:ascii="Segoe UI" w:hAnsi="Segoe UI" w:cs="Segoe UI"/>
          <w:sz w:val="22"/>
          <w:szCs w:val="22"/>
        </w:rPr>
        <w:t xml:space="preserve">ji </w:t>
      </w:r>
      <w:r w:rsidRPr="00226CDA">
        <w:rPr>
          <w:rFonts w:ascii="Segoe UI" w:hAnsi="Segoe UI" w:cs="Segoe UI"/>
          <w:sz w:val="22"/>
          <w:szCs w:val="22"/>
        </w:rPr>
        <w:t xml:space="preserve">oprávněn </w:t>
      </w:r>
      <w:r w:rsidR="002B5528" w:rsidRPr="00226CDA">
        <w:rPr>
          <w:rFonts w:ascii="Segoe UI" w:hAnsi="Segoe UI" w:cs="Segoe UI"/>
          <w:sz w:val="22"/>
          <w:szCs w:val="22"/>
        </w:rPr>
        <w:t>před uplynutím doby splatnosti vrátit. Oprávněným vrácením faktury přestává běžet původní lhůta splatnosti. Opravená nebo přepracovaná faktura bude opatřena novou dobou splatnosti. V</w:t>
      </w:r>
      <w:r w:rsidR="00BB127B">
        <w:rPr>
          <w:rFonts w:ascii="Segoe UI" w:hAnsi="Segoe UI" w:cs="Segoe UI"/>
          <w:sz w:val="22"/>
          <w:szCs w:val="22"/>
        </w:rPr>
        <w:t> </w:t>
      </w:r>
      <w:r w:rsidR="002B5528" w:rsidRPr="00226CDA">
        <w:rPr>
          <w:rFonts w:ascii="Segoe UI" w:hAnsi="Segoe UI" w:cs="Segoe UI"/>
          <w:sz w:val="22"/>
          <w:szCs w:val="22"/>
        </w:rPr>
        <w:t>případě vrácení faktury v</w:t>
      </w:r>
      <w:r w:rsidR="00BB127B">
        <w:rPr>
          <w:rFonts w:ascii="Segoe UI" w:hAnsi="Segoe UI" w:cs="Segoe UI"/>
          <w:sz w:val="22"/>
          <w:szCs w:val="22"/>
        </w:rPr>
        <w:t> </w:t>
      </w:r>
      <w:r w:rsidR="002B5528" w:rsidRPr="00226CDA">
        <w:rPr>
          <w:rFonts w:ascii="Segoe UI" w:hAnsi="Segoe UI" w:cs="Segoe UI"/>
          <w:sz w:val="22"/>
          <w:szCs w:val="22"/>
        </w:rPr>
        <w:t>souladu s</w:t>
      </w:r>
      <w:r w:rsidR="00BB127B">
        <w:rPr>
          <w:rFonts w:ascii="Segoe UI" w:hAnsi="Segoe UI" w:cs="Segoe UI"/>
          <w:sz w:val="22"/>
          <w:szCs w:val="22"/>
        </w:rPr>
        <w:t> </w:t>
      </w:r>
      <w:r w:rsidR="002B5528" w:rsidRPr="00226CDA">
        <w:rPr>
          <w:rFonts w:ascii="Segoe UI" w:hAnsi="Segoe UI" w:cs="Segoe UI"/>
          <w:sz w:val="22"/>
          <w:szCs w:val="22"/>
        </w:rPr>
        <w:t>oprávněním Objednatele podle tohoto odstavce není Objednatel v</w:t>
      </w:r>
      <w:r w:rsidR="00BB127B">
        <w:rPr>
          <w:rFonts w:ascii="Segoe UI" w:hAnsi="Segoe UI" w:cs="Segoe UI"/>
          <w:sz w:val="22"/>
          <w:szCs w:val="22"/>
        </w:rPr>
        <w:t> </w:t>
      </w:r>
      <w:r w:rsidR="002B5528" w:rsidRPr="00226CDA">
        <w:rPr>
          <w:rFonts w:ascii="Segoe UI" w:hAnsi="Segoe UI" w:cs="Segoe UI"/>
          <w:sz w:val="22"/>
          <w:szCs w:val="22"/>
        </w:rPr>
        <w:t>prodlení.</w:t>
      </w:r>
      <w:bookmarkEnd w:id="59"/>
      <w:r w:rsidR="002B5528" w:rsidRPr="00226CDA">
        <w:rPr>
          <w:rFonts w:ascii="Segoe UI" w:hAnsi="Segoe UI" w:cs="Segoe UI"/>
          <w:sz w:val="22"/>
          <w:szCs w:val="22"/>
        </w:rPr>
        <w:t xml:space="preserve"> </w:t>
      </w:r>
    </w:p>
    <w:p w14:paraId="01944A3B" w14:textId="63AC70A1" w:rsidR="00BC3C34" w:rsidRPr="00226CDA" w:rsidRDefault="00BC3C34"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Práce a dodávky, u kterých nedošlo k</w:t>
      </w:r>
      <w:r w:rsidR="00BB127B">
        <w:rPr>
          <w:rFonts w:ascii="Segoe UI" w:hAnsi="Segoe UI" w:cs="Segoe UI"/>
          <w:sz w:val="22"/>
          <w:szCs w:val="22"/>
        </w:rPr>
        <w:t> </w:t>
      </w:r>
      <w:r w:rsidRPr="00226CDA">
        <w:rPr>
          <w:rFonts w:ascii="Segoe UI" w:hAnsi="Segoe UI" w:cs="Segoe UI"/>
          <w:sz w:val="22"/>
          <w:szCs w:val="22"/>
        </w:rPr>
        <w:t>dohodě o jejich provedení nebo u kterých nedošlo k</w:t>
      </w:r>
      <w:r w:rsidR="00BB127B">
        <w:rPr>
          <w:rFonts w:ascii="Segoe UI" w:hAnsi="Segoe UI" w:cs="Segoe UI"/>
          <w:sz w:val="22"/>
          <w:szCs w:val="22"/>
        </w:rPr>
        <w:t> </w:t>
      </w:r>
      <w:r w:rsidRPr="00226CDA">
        <w:rPr>
          <w:rFonts w:ascii="Segoe UI" w:hAnsi="Segoe UI" w:cs="Segoe UI"/>
          <w:sz w:val="22"/>
          <w:szCs w:val="22"/>
        </w:rPr>
        <w:t xml:space="preserve">dohodě o provedeném </w:t>
      </w:r>
      <w:r w:rsidR="00657CB6" w:rsidRPr="00226CDA">
        <w:rPr>
          <w:rFonts w:ascii="Segoe UI" w:hAnsi="Segoe UI" w:cs="Segoe UI"/>
          <w:sz w:val="22"/>
          <w:szCs w:val="22"/>
        </w:rPr>
        <w:t xml:space="preserve">množství, projednají Zhotovitel </w:t>
      </w:r>
      <w:r w:rsidRPr="00226CDA">
        <w:rPr>
          <w:rFonts w:ascii="Segoe UI" w:hAnsi="Segoe UI" w:cs="Segoe UI"/>
          <w:sz w:val="22"/>
          <w:szCs w:val="22"/>
        </w:rPr>
        <w:t>s</w:t>
      </w:r>
      <w:r w:rsidR="00BB127B">
        <w:rPr>
          <w:rFonts w:ascii="Segoe UI" w:hAnsi="Segoe UI" w:cs="Segoe UI"/>
          <w:sz w:val="22"/>
          <w:szCs w:val="22"/>
        </w:rPr>
        <w:t> </w:t>
      </w:r>
      <w:r w:rsidRPr="00226CDA">
        <w:rPr>
          <w:rFonts w:ascii="Segoe UI" w:hAnsi="Segoe UI" w:cs="Segoe UI"/>
          <w:sz w:val="22"/>
          <w:szCs w:val="22"/>
        </w:rPr>
        <w:t>Objednatelem v</w:t>
      </w:r>
      <w:r w:rsidR="00BB127B">
        <w:rPr>
          <w:rFonts w:ascii="Segoe UI" w:hAnsi="Segoe UI" w:cs="Segoe UI"/>
          <w:sz w:val="22"/>
          <w:szCs w:val="22"/>
        </w:rPr>
        <w:t> </w:t>
      </w:r>
      <w:r w:rsidRPr="00226CDA">
        <w:rPr>
          <w:rFonts w:ascii="Segoe UI" w:hAnsi="Segoe UI" w:cs="Segoe UI"/>
          <w:sz w:val="22"/>
          <w:szCs w:val="22"/>
        </w:rPr>
        <w:t>samostatném řízení, ze kterého pořídí zápis s</w:t>
      </w:r>
      <w:r w:rsidR="00BB127B">
        <w:rPr>
          <w:rFonts w:ascii="Segoe UI" w:hAnsi="Segoe UI" w:cs="Segoe UI"/>
          <w:sz w:val="22"/>
          <w:szCs w:val="22"/>
        </w:rPr>
        <w:t> </w:t>
      </w:r>
      <w:r w:rsidRPr="00226CDA">
        <w:rPr>
          <w:rFonts w:ascii="Segoe UI" w:hAnsi="Segoe UI" w:cs="Segoe UI"/>
          <w:sz w:val="22"/>
          <w:szCs w:val="22"/>
        </w:rPr>
        <w:t xml:space="preserve">uvedením důvodů obou stran. Objednatel požádá o stanovisko nezávislého soudního znalce, které </w:t>
      </w:r>
      <w:r w:rsidR="00657CB6" w:rsidRPr="00226CDA">
        <w:rPr>
          <w:rFonts w:ascii="Segoe UI" w:hAnsi="Segoe UI" w:cs="Segoe UI"/>
          <w:sz w:val="22"/>
          <w:szCs w:val="22"/>
        </w:rPr>
        <w:t>bude</w:t>
      </w:r>
      <w:r w:rsidRPr="00226CDA">
        <w:rPr>
          <w:rFonts w:ascii="Segoe UI" w:hAnsi="Segoe UI" w:cs="Segoe UI"/>
          <w:sz w:val="22"/>
          <w:szCs w:val="22"/>
        </w:rPr>
        <w:t xml:space="preserve"> pro obě strany závazné. Náklady na znalce nese strana, která podle závěrů posudku znalce neoprávněně uplatnila k</w:t>
      </w:r>
      <w:r w:rsidR="00BB127B">
        <w:rPr>
          <w:rFonts w:ascii="Segoe UI" w:hAnsi="Segoe UI" w:cs="Segoe UI"/>
          <w:sz w:val="22"/>
          <w:szCs w:val="22"/>
        </w:rPr>
        <w:t> </w:t>
      </w:r>
      <w:r w:rsidRPr="00226CDA">
        <w:rPr>
          <w:rFonts w:ascii="Segoe UI" w:hAnsi="Segoe UI" w:cs="Segoe UI"/>
          <w:sz w:val="22"/>
          <w:szCs w:val="22"/>
        </w:rPr>
        <w:t>fakturaci nesjednané práce a dodávky, nebo která neoprávněně namítala nesoulad pr</w:t>
      </w:r>
      <w:r w:rsidR="0006498A" w:rsidRPr="00226CDA">
        <w:rPr>
          <w:rFonts w:ascii="Segoe UI" w:hAnsi="Segoe UI" w:cs="Segoe UI"/>
          <w:sz w:val="22"/>
          <w:szCs w:val="22"/>
        </w:rPr>
        <w:t>a</w:t>
      </w:r>
      <w:r w:rsidRPr="00226CDA">
        <w:rPr>
          <w:rFonts w:ascii="Segoe UI" w:hAnsi="Segoe UI" w:cs="Segoe UI"/>
          <w:sz w:val="22"/>
          <w:szCs w:val="22"/>
        </w:rPr>
        <w:t>cí a dodávek skutečně provedených se soupisem prací</w:t>
      </w:r>
      <w:r w:rsidR="005274A5" w:rsidRPr="00226CDA">
        <w:rPr>
          <w:rFonts w:ascii="Segoe UI" w:hAnsi="Segoe UI" w:cs="Segoe UI"/>
          <w:sz w:val="22"/>
          <w:szCs w:val="22"/>
        </w:rPr>
        <w:t>, a to do 10 dnů ode dne, kdy bude seznámena se závěrem znaleckého posudku.</w:t>
      </w:r>
    </w:p>
    <w:p w14:paraId="30F06053" w14:textId="307B4EF3" w:rsidR="0089695B" w:rsidRPr="00644434" w:rsidRDefault="00BC3C34" w:rsidP="000B2143">
      <w:pPr>
        <w:widowControl w:val="0"/>
        <w:numPr>
          <w:ilvl w:val="1"/>
          <w:numId w:val="2"/>
        </w:numPr>
        <w:tabs>
          <w:tab w:val="left" w:pos="426"/>
        </w:tabs>
        <w:spacing w:after="120" w:line="276" w:lineRule="auto"/>
        <w:ind w:left="425" w:hanging="425"/>
        <w:jc w:val="both"/>
        <w:rPr>
          <w:rFonts w:ascii="Segoe UI" w:hAnsi="Segoe UI" w:cs="Segoe UI"/>
          <w:strike/>
          <w:sz w:val="22"/>
          <w:szCs w:val="22"/>
        </w:rPr>
      </w:pPr>
      <w:bookmarkStart w:id="60" w:name="_Ref469403926"/>
      <w:bookmarkStart w:id="61" w:name="_Ref135981435"/>
      <w:r w:rsidRPr="00226CDA">
        <w:rPr>
          <w:rFonts w:ascii="Segoe UI" w:hAnsi="Segoe UI" w:cs="Segoe UI"/>
          <w:sz w:val="22"/>
          <w:szCs w:val="22"/>
        </w:rPr>
        <w:t>Objednatel se zavazuje uhradit jednotlivé Průběžné faktury vystavené Zhotovitelem při plnění díla a podle podmínek v</w:t>
      </w:r>
      <w:r w:rsidR="00BB127B">
        <w:rPr>
          <w:rFonts w:ascii="Segoe UI" w:hAnsi="Segoe UI" w:cs="Segoe UI"/>
          <w:sz w:val="22"/>
          <w:szCs w:val="22"/>
        </w:rPr>
        <w:t> </w:t>
      </w:r>
      <w:r w:rsidRPr="00226CDA">
        <w:rPr>
          <w:rFonts w:ascii="Segoe UI" w:hAnsi="Segoe UI" w:cs="Segoe UI"/>
          <w:sz w:val="22"/>
          <w:szCs w:val="22"/>
        </w:rPr>
        <w:t xml:space="preserve">této </w:t>
      </w:r>
      <w:r w:rsidR="00F52191" w:rsidRPr="00226CDA">
        <w:rPr>
          <w:rFonts w:ascii="Segoe UI" w:hAnsi="Segoe UI" w:cs="Segoe UI"/>
          <w:sz w:val="22"/>
          <w:szCs w:val="22"/>
        </w:rPr>
        <w:t>Smlouvě</w:t>
      </w:r>
      <w:r w:rsidRPr="00226CDA">
        <w:rPr>
          <w:rFonts w:ascii="Segoe UI" w:hAnsi="Segoe UI" w:cs="Segoe UI"/>
          <w:sz w:val="22"/>
          <w:szCs w:val="22"/>
        </w:rPr>
        <w:t xml:space="preserve"> sjednaných nejpozději do 30 dnů ode dne, kdy mu budou příslušné faktury doručeny</w:t>
      </w:r>
      <w:r w:rsidR="00201275" w:rsidRPr="00226CDA">
        <w:rPr>
          <w:rFonts w:ascii="Segoe UI" w:hAnsi="Segoe UI" w:cs="Segoe UI"/>
          <w:sz w:val="22"/>
          <w:szCs w:val="22"/>
        </w:rPr>
        <w:t>.</w:t>
      </w:r>
      <w:bookmarkEnd w:id="60"/>
      <w:r w:rsidR="00144E69" w:rsidRPr="00226CDA">
        <w:rPr>
          <w:rFonts w:ascii="Segoe UI" w:hAnsi="Segoe UI" w:cs="Segoe UI"/>
          <w:sz w:val="22"/>
          <w:szCs w:val="22"/>
        </w:rPr>
        <w:t xml:space="preserve"> Poslední Průběžná faktura</w:t>
      </w:r>
      <w:r w:rsidR="001436A3">
        <w:rPr>
          <w:rFonts w:ascii="Segoe UI" w:hAnsi="Segoe UI" w:cs="Segoe UI"/>
          <w:sz w:val="22"/>
          <w:szCs w:val="22"/>
        </w:rPr>
        <w:t>, obsahující vyúčtování ceny za zbývající poskytnutá plnění – řádné zhotovení Stavby</w:t>
      </w:r>
      <w:r w:rsidR="00FE76A1">
        <w:rPr>
          <w:rFonts w:ascii="Segoe UI" w:hAnsi="Segoe UI" w:cs="Segoe UI"/>
          <w:sz w:val="22"/>
          <w:szCs w:val="22"/>
        </w:rPr>
        <w:t xml:space="preserve"> vč. poskytnutí součinnosti</w:t>
      </w:r>
      <w:r w:rsidR="00144E69" w:rsidRPr="001436A3">
        <w:rPr>
          <w:rFonts w:ascii="Segoe UI" w:hAnsi="Segoe UI" w:cs="Segoe UI"/>
          <w:sz w:val="22"/>
          <w:szCs w:val="22"/>
        </w:rPr>
        <w:t>, doposud neuhrazená na základě Průběžných faktur, se označuje jako „</w:t>
      </w:r>
      <w:r w:rsidR="00144E69" w:rsidRPr="001436A3">
        <w:rPr>
          <w:rFonts w:ascii="Segoe UI" w:hAnsi="Segoe UI" w:cs="Segoe UI"/>
          <w:b/>
          <w:i/>
          <w:sz w:val="22"/>
          <w:szCs w:val="22"/>
        </w:rPr>
        <w:t>Finální faktura</w:t>
      </w:r>
      <w:r w:rsidR="00144E69" w:rsidRPr="001436A3">
        <w:rPr>
          <w:rFonts w:ascii="Segoe UI" w:hAnsi="Segoe UI" w:cs="Segoe UI"/>
          <w:sz w:val="22"/>
          <w:szCs w:val="22"/>
        </w:rPr>
        <w:t>“.</w:t>
      </w:r>
      <w:bookmarkEnd w:id="61"/>
    </w:p>
    <w:p w14:paraId="33A3A2B0" w14:textId="0D2A5C7F" w:rsidR="003D1050" w:rsidRPr="00A502E0" w:rsidRDefault="00E479A1"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62" w:name="_Ref135982091"/>
      <w:r w:rsidRPr="00A502E0">
        <w:rPr>
          <w:rFonts w:ascii="Segoe UI" w:hAnsi="Segoe UI" w:cs="Segoe UI"/>
          <w:sz w:val="22"/>
          <w:szCs w:val="22"/>
        </w:rPr>
        <w:t>Finální</w:t>
      </w:r>
      <w:r w:rsidR="00F036AF" w:rsidRPr="00A502E0">
        <w:rPr>
          <w:rFonts w:ascii="Segoe UI" w:hAnsi="Segoe UI" w:cs="Segoe UI"/>
          <w:color w:val="FF0000"/>
          <w:sz w:val="22"/>
          <w:szCs w:val="22"/>
        </w:rPr>
        <w:t xml:space="preserve"> </w:t>
      </w:r>
      <w:r w:rsidR="001E2158" w:rsidRPr="00A502E0">
        <w:rPr>
          <w:rFonts w:ascii="Segoe UI" w:hAnsi="Segoe UI" w:cs="Segoe UI"/>
          <w:sz w:val="22"/>
          <w:szCs w:val="22"/>
        </w:rPr>
        <w:t>fakturu</w:t>
      </w:r>
      <w:r w:rsidR="0088023A" w:rsidRPr="00A502E0">
        <w:rPr>
          <w:rFonts w:ascii="Segoe UI" w:hAnsi="Segoe UI" w:cs="Segoe UI"/>
          <w:sz w:val="22"/>
          <w:szCs w:val="22"/>
        </w:rPr>
        <w:t xml:space="preserve"> za zhotovení Stavby</w:t>
      </w:r>
      <w:r w:rsidR="001E2158" w:rsidRPr="00A502E0">
        <w:rPr>
          <w:rFonts w:ascii="Segoe UI" w:hAnsi="Segoe UI" w:cs="Segoe UI"/>
          <w:sz w:val="22"/>
          <w:szCs w:val="22"/>
        </w:rPr>
        <w:t xml:space="preserve"> je </w:t>
      </w:r>
      <w:r w:rsidR="00BE2007" w:rsidRPr="00A502E0">
        <w:rPr>
          <w:rFonts w:ascii="Segoe UI" w:hAnsi="Segoe UI" w:cs="Segoe UI"/>
          <w:sz w:val="22"/>
          <w:szCs w:val="22"/>
        </w:rPr>
        <w:t>Zhotovitel</w:t>
      </w:r>
      <w:r w:rsidR="009C15DE" w:rsidRPr="00A502E0">
        <w:rPr>
          <w:rFonts w:ascii="Segoe UI" w:hAnsi="Segoe UI" w:cs="Segoe UI"/>
          <w:sz w:val="22"/>
          <w:szCs w:val="22"/>
        </w:rPr>
        <w:t xml:space="preserve"> povinen </w:t>
      </w:r>
      <w:r w:rsidR="00F839D7" w:rsidRPr="00A502E0">
        <w:rPr>
          <w:rFonts w:ascii="Segoe UI" w:hAnsi="Segoe UI" w:cs="Segoe UI"/>
          <w:sz w:val="22"/>
          <w:szCs w:val="22"/>
        </w:rPr>
        <w:t xml:space="preserve">vystavit </w:t>
      </w:r>
      <w:r w:rsidR="006D7598" w:rsidRPr="00A502E0">
        <w:rPr>
          <w:rFonts w:ascii="Segoe UI" w:hAnsi="Segoe UI" w:cs="Segoe UI"/>
          <w:sz w:val="22"/>
          <w:szCs w:val="22"/>
        </w:rPr>
        <w:t>do 7 dnů od podpisu protokolu o předání a převzetí díla.</w:t>
      </w:r>
      <w:r w:rsidR="00327B8B" w:rsidRPr="00A502E0">
        <w:rPr>
          <w:rFonts w:ascii="Segoe UI" w:hAnsi="Segoe UI" w:cs="Segoe UI"/>
          <w:sz w:val="22"/>
          <w:szCs w:val="22"/>
        </w:rPr>
        <w:t xml:space="preserve"> </w:t>
      </w:r>
      <w:r w:rsidR="003D1050" w:rsidRPr="00A502E0">
        <w:rPr>
          <w:rFonts w:ascii="Segoe UI" w:hAnsi="Segoe UI" w:cs="Segoe UI"/>
          <w:sz w:val="22"/>
          <w:szCs w:val="22"/>
        </w:rPr>
        <w:t>Součástí Finální faktury</w:t>
      </w:r>
      <w:r w:rsidR="0088023A" w:rsidRPr="00A502E0">
        <w:rPr>
          <w:rFonts w:ascii="Segoe UI" w:hAnsi="Segoe UI" w:cs="Segoe UI"/>
          <w:sz w:val="22"/>
          <w:szCs w:val="22"/>
        </w:rPr>
        <w:t xml:space="preserve"> za</w:t>
      </w:r>
      <w:r w:rsidR="00BA41B3" w:rsidRPr="00A502E0">
        <w:rPr>
          <w:rFonts w:ascii="Segoe UI" w:hAnsi="Segoe UI" w:cs="Segoe UI"/>
          <w:sz w:val="22"/>
          <w:szCs w:val="22"/>
        </w:rPr>
        <w:t> </w:t>
      </w:r>
      <w:r w:rsidR="0088023A" w:rsidRPr="00A502E0">
        <w:rPr>
          <w:rFonts w:ascii="Segoe UI" w:hAnsi="Segoe UI" w:cs="Segoe UI"/>
          <w:sz w:val="22"/>
          <w:szCs w:val="22"/>
        </w:rPr>
        <w:t>zhotovení Stavby</w:t>
      </w:r>
      <w:r w:rsidR="003D1050" w:rsidRPr="00A502E0">
        <w:rPr>
          <w:rFonts w:ascii="Segoe UI" w:hAnsi="Segoe UI" w:cs="Segoe UI"/>
          <w:sz w:val="22"/>
          <w:szCs w:val="22"/>
        </w:rPr>
        <w:t xml:space="preserve"> </w:t>
      </w:r>
      <w:r w:rsidR="009C29EB" w:rsidRPr="00A502E0">
        <w:rPr>
          <w:rFonts w:ascii="Segoe UI" w:hAnsi="Segoe UI" w:cs="Segoe UI"/>
          <w:sz w:val="22"/>
          <w:szCs w:val="22"/>
        </w:rPr>
        <w:t>bude</w:t>
      </w:r>
      <w:r w:rsidR="009C29EB" w:rsidRPr="00A502E0">
        <w:rPr>
          <w:rFonts w:ascii="Segoe UI" w:hAnsi="Segoe UI" w:cs="Segoe UI"/>
          <w:color w:val="FF0000"/>
          <w:sz w:val="22"/>
          <w:szCs w:val="22"/>
        </w:rPr>
        <w:t xml:space="preserve"> </w:t>
      </w:r>
      <w:r w:rsidR="003D1050" w:rsidRPr="00A502E0">
        <w:rPr>
          <w:rFonts w:ascii="Segoe UI" w:hAnsi="Segoe UI" w:cs="Segoe UI"/>
          <w:sz w:val="22"/>
          <w:szCs w:val="22"/>
        </w:rPr>
        <w:t>finální rozpočet Stavby, který musí obsahovat položkový rozpočet skutečně vyfakturovaných stavebních prací a dodávek</w:t>
      </w:r>
      <w:r w:rsidR="000F5EEF" w:rsidRPr="00A502E0">
        <w:rPr>
          <w:rFonts w:ascii="Segoe UI" w:hAnsi="Segoe UI" w:cs="Segoe UI"/>
          <w:sz w:val="22"/>
          <w:szCs w:val="22"/>
        </w:rPr>
        <w:t xml:space="preserve"> (tzv. čerpání), a to formou výstupu z</w:t>
      </w:r>
      <w:r w:rsidR="00BB127B" w:rsidRPr="00A502E0">
        <w:rPr>
          <w:rFonts w:ascii="Segoe UI" w:hAnsi="Segoe UI" w:cs="Segoe UI"/>
          <w:sz w:val="22"/>
          <w:szCs w:val="22"/>
        </w:rPr>
        <w:t> </w:t>
      </w:r>
      <w:r w:rsidR="000F5EEF" w:rsidRPr="00A502E0">
        <w:rPr>
          <w:rFonts w:ascii="Segoe UI" w:hAnsi="Segoe UI" w:cs="Segoe UI"/>
          <w:sz w:val="22"/>
          <w:szCs w:val="22"/>
        </w:rPr>
        <w:t xml:space="preserve">rozpočtového softwaru, který </w:t>
      </w:r>
      <w:r w:rsidR="005F4B92" w:rsidRPr="00A502E0">
        <w:rPr>
          <w:rFonts w:ascii="Segoe UI" w:hAnsi="Segoe UI" w:cs="Segoe UI"/>
          <w:sz w:val="22"/>
          <w:szCs w:val="22"/>
        </w:rPr>
        <w:t>bude</w:t>
      </w:r>
      <w:r w:rsidR="000F5EEF" w:rsidRPr="00A502E0">
        <w:rPr>
          <w:rFonts w:ascii="Segoe UI" w:hAnsi="Segoe UI" w:cs="Segoe UI"/>
          <w:sz w:val="22"/>
          <w:szCs w:val="22"/>
        </w:rPr>
        <w:t xml:space="preserve"> ve shodné struktuře a formátu jako byl oceněný </w:t>
      </w:r>
      <w:r w:rsidR="000F5EEF" w:rsidRPr="00A502E0">
        <w:rPr>
          <w:rFonts w:ascii="Segoe UI" w:hAnsi="Segoe UI" w:cs="Segoe UI"/>
          <w:sz w:val="22"/>
          <w:szCs w:val="22"/>
        </w:rPr>
        <w:lastRenderedPageBreak/>
        <w:t xml:space="preserve">soupis prací, případně jiný </w:t>
      </w:r>
      <w:r w:rsidR="005F4B92" w:rsidRPr="00A502E0">
        <w:rPr>
          <w:rFonts w:ascii="Segoe UI" w:hAnsi="Segoe UI" w:cs="Segoe UI"/>
          <w:sz w:val="22"/>
          <w:szCs w:val="22"/>
        </w:rPr>
        <w:t xml:space="preserve">formát </w:t>
      </w:r>
      <w:r w:rsidR="000F5EEF" w:rsidRPr="00A502E0">
        <w:rPr>
          <w:rFonts w:ascii="Segoe UI" w:hAnsi="Segoe UI" w:cs="Segoe UI"/>
          <w:sz w:val="22"/>
          <w:szCs w:val="22"/>
        </w:rPr>
        <w:t>výstup</w:t>
      </w:r>
      <w:r w:rsidR="005F4B92" w:rsidRPr="00A502E0">
        <w:rPr>
          <w:rFonts w:ascii="Segoe UI" w:hAnsi="Segoe UI" w:cs="Segoe UI"/>
          <w:sz w:val="22"/>
          <w:szCs w:val="22"/>
        </w:rPr>
        <w:t>u</w:t>
      </w:r>
      <w:r w:rsidR="000F5EEF" w:rsidRPr="00A502E0">
        <w:rPr>
          <w:rFonts w:ascii="Segoe UI" w:hAnsi="Segoe UI" w:cs="Segoe UI"/>
          <w:sz w:val="22"/>
          <w:szCs w:val="22"/>
        </w:rPr>
        <w:t xml:space="preserve"> odsouhlasený Objednatelem. </w:t>
      </w:r>
      <w:r w:rsidR="005F4B92" w:rsidRPr="00A502E0">
        <w:rPr>
          <w:rFonts w:ascii="Segoe UI" w:hAnsi="Segoe UI" w:cs="Segoe UI"/>
          <w:sz w:val="22"/>
          <w:szCs w:val="22"/>
        </w:rPr>
        <w:t>Finální rozpočet Stavby bude Objednateli předán</w:t>
      </w:r>
      <w:r w:rsidR="003D1050" w:rsidRPr="00A502E0">
        <w:rPr>
          <w:rFonts w:ascii="Segoe UI" w:hAnsi="Segoe UI" w:cs="Segoe UI"/>
          <w:sz w:val="22"/>
          <w:szCs w:val="22"/>
        </w:rPr>
        <w:t xml:space="preserve"> celkem ve 3 vyhotoveních v</w:t>
      </w:r>
      <w:r w:rsidR="00BB127B" w:rsidRPr="00A502E0">
        <w:rPr>
          <w:rFonts w:ascii="Segoe UI" w:hAnsi="Segoe UI" w:cs="Segoe UI"/>
          <w:sz w:val="22"/>
          <w:szCs w:val="22"/>
        </w:rPr>
        <w:t> </w:t>
      </w:r>
      <w:r w:rsidR="003D1050" w:rsidRPr="00A502E0">
        <w:rPr>
          <w:rFonts w:ascii="Segoe UI" w:hAnsi="Segoe UI" w:cs="Segoe UI"/>
          <w:sz w:val="22"/>
          <w:szCs w:val="22"/>
        </w:rPr>
        <w:t>listinné podobě a v</w:t>
      </w:r>
      <w:r w:rsidR="00BB127B" w:rsidRPr="00A502E0">
        <w:rPr>
          <w:rFonts w:ascii="Segoe UI" w:hAnsi="Segoe UI" w:cs="Segoe UI"/>
          <w:sz w:val="22"/>
          <w:szCs w:val="22"/>
        </w:rPr>
        <w:t> </w:t>
      </w:r>
      <w:r w:rsidR="003D1050" w:rsidRPr="00A502E0">
        <w:rPr>
          <w:rFonts w:ascii="Segoe UI" w:hAnsi="Segoe UI" w:cs="Segoe UI"/>
          <w:sz w:val="22"/>
          <w:szCs w:val="22"/>
        </w:rPr>
        <w:t>1 vyhotovení v</w:t>
      </w:r>
      <w:r w:rsidR="00BB127B" w:rsidRPr="00A502E0">
        <w:rPr>
          <w:rFonts w:ascii="Segoe UI" w:hAnsi="Segoe UI" w:cs="Segoe UI"/>
          <w:sz w:val="22"/>
          <w:szCs w:val="22"/>
        </w:rPr>
        <w:t> </w:t>
      </w:r>
      <w:r w:rsidR="003D1050" w:rsidRPr="00A502E0">
        <w:rPr>
          <w:rFonts w:ascii="Segoe UI" w:hAnsi="Segoe UI" w:cs="Segoe UI"/>
          <w:sz w:val="22"/>
          <w:szCs w:val="22"/>
        </w:rPr>
        <w:t>digitální podobě na CD</w:t>
      </w:r>
      <w:r w:rsidR="00FE76A1">
        <w:rPr>
          <w:rFonts w:ascii="Segoe UI" w:hAnsi="Segoe UI" w:cs="Segoe UI"/>
          <w:sz w:val="22"/>
          <w:szCs w:val="22"/>
        </w:rPr>
        <w:t>/DVD/</w:t>
      </w:r>
      <w:proofErr w:type="spellStart"/>
      <w:r w:rsidR="00FE76A1">
        <w:rPr>
          <w:rFonts w:ascii="Segoe UI" w:hAnsi="Segoe UI" w:cs="Segoe UI"/>
          <w:sz w:val="22"/>
          <w:szCs w:val="22"/>
        </w:rPr>
        <w:t>flash</w:t>
      </w:r>
      <w:proofErr w:type="spellEnd"/>
      <w:r w:rsidR="00FE76A1">
        <w:rPr>
          <w:rFonts w:ascii="Segoe UI" w:hAnsi="Segoe UI" w:cs="Segoe UI"/>
          <w:sz w:val="22"/>
          <w:szCs w:val="22"/>
        </w:rPr>
        <w:t xml:space="preserve"> disku</w:t>
      </w:r>
      <w:r w:rsidR="003D1050" w:rsidRPr="00A502E0">
        <w:rPr>
          <w:rFonts w:ascii="Segoe UI" w:hAnsi="Segoe UI" w:cs="Segoe UI"/>
          <w:sz w:val="22"/>
          <w:szCs w:val="22"/>
        </w:rPr>
        <w:t>.</w:t>
      </w:r>
      <w:bookmarkEnd w:id="62"/>
      <w:r w:rsidR="003D1050" w:rsidRPr="00A502E0">
        <w:rPr>
          <w:rFonts w:ascii="Segoe UI" w:hAnsi="Segoe UI" w:cs="Segoe UI"/>
          <w:sz w:val="22"/>
          <w:szCs w:val="22"/>
        </w:rPr>
        <w:t xml:space="preserve"> </w:t>
      </w:r>
    </w:p>
    <w:p w14:paraId="27A4FE3D" w14:textId="336A9262" w:rsidR="00BD584C" w:rsidRPr="00226CDA" w:rsidRDefault="009C15DE"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Na základě </w:t>
      </w:r>
      <w:r w:rsidR="00A53BC5" w:rsidRPr="00226CDA">
        <w:rPr>
          <w:rFonts w:ascii="Segoe UI" w:hAnsi="Segoe UI" w:cs="Segoe UI"/>
          <w:sz w:val="22"/>
          <w:szCs w:val="22"/>
        </w:rPr>
        <w:t>F</w:t>
      </w:r>
      <w:r w:rsidR="00AC0192" w:rsidRPr="00226CDA">
        <w:rPr>
          <w:rFonts w:ascii="Segoe UI" w:hAnsi="Segoe UI" w:cs="Segoe UI"/>
          <w:sz w:val="22"/>
          <w:szCs w:val="22"/>
        </w:rPr>
        <w:t xml:space="preserve">inální </w:t>
      </w:r>
      <w:r w:rsidRPr="00226CDA">
        <w:rPr>
          <w:rFonts w:ascii="Segoe UI" w:hAnsi="Segoe UI" w:cs="Segoe UI"/>
          <w:sz w:val="22"/>
          <w:szCs w:val="22"/>
        </w:rPr>
        <w:t>faktury</w:t>
      </w:r>
      <w:r w:rsidR="0088023A" w:rsidRPr="00226CDA">
        <w:rPr>
          <w:rFonts w:ascii="Segoe UI" w:hAnsi="Segoe UI" w:cs="Segoe UI"/>
          <w:sz w:val="22"/>
          <w:szCs w:val="22"/>
        </w:rPr>
        <w:t xml:space="preserve"> za zhotovení Stavby</w:t>
      </w:r>
      <w:r w:rsidRPr="00226CDA">
        <w:rPr>
          <w:rFonts w:ascii="Segoe UI" w:hAnsi="Segoe UI" w:cs="Segoe UI"/>
          <w:sz w:val="22"/>
          <w:szCs w:val="22"/>
        </w:rPr>
        <w:t xml:space="preserve"> bude </w:t>
      </w:r>
      <w:r w:rsidR="00BE2007" w:rsidRPr="00226CDA">
        <w:rPr>
          <w:rFonts w:ascii="Segoe UI" w:hAnsi="Segoe UI" w:cs="Segoe UI"/>
          <w:sz w:val="22"/>
          <w:szCs w:val="22"/>
        </w:rPr>
        <w:t>Zhotovitel</w:t>
      </w:r>
      <w:r w:rsidRPr="00226CDA">
        <w:rPr>
          <w:rFonts w:ascii="Segoe UI" w:hAnsi="Segoe UI" w:cs="Segoe UI"/>
          <w:sz w:val="22"/>
          <w:szCs w:val="22"/>
        </w:rPr>
        <w:t>i uhrazen</w:t>
      </w:r>
      <w:r w:rsidR="00880DB1" w:rsidRPr="00226CDA">
        <w:rPr>
          <w:rFonts w:ascii="Segoe UI" w:hAnsi="Segoe UI" w:cs="Segoe UI"/>
          <w:sz w:val="22"/>
          <w:szCs w:val="22"/>
        </w:rPr>
        <w:t>a cena za</w:t>
      </w:r>
      <w:r w:rsidRPr="00226CDA">
        <w:rPr>
          <w:rFonts w:ascii="Segoe UI" w:hAnsi="Segoe UI" w:cs="Segoe UI"/>
          <w:sz w:val="22"/>
          <w:szCs w:val="22"/>
        </w:rPr>
        <w:t xml:space="preserve"> </w:t>
      </w:r>
      <w:r w:rsidR="00AC0192" w:rsidRPr="00226CDA">
        <w:rPr>
          <w:rFonts w:ascii="Segoe UI" w:hAnsi="Segoe UI" w:cs="Segoe UI"/>
          <w:sz w:val="22"/>
          <w:szCs w:val="22"/>
        </w:rPr>
        <w:t>zbývající</w:t>
      </w:r>
      <w:r w:rsidR="00C7350B" w:rsidRPr="00226CDA">
        <w:rPr>
          <w:rFonts w:ascii="Segoe UI" w:hAnsi="Segoe UI" w:cs="Segoe UI"/>
          <w:sz w:val="22"/>
          <w:szCs w:val="22"/>
        </w:rPr>
        <w:t xml:space="preserve"> </w:t>
      </w:r>
      <w:r w:rsidR="00F84D49" w:rsidRPr="00226CDA">
        <w:rPr>
          <w:rFonts w:ascii="Segoe UI" w:hAnsi="Segoe UI" w:cs="Segoe UI"/>
          <w:sz w:val="22"/>
          <w:szCs w:val="22"/>
        </w:rPr>
        <w:t>provedené odsouhlasené plnění</w:t>
      </w:r>
      <w:r w:rsidR="00880DB1" w:rsidRPr="00226CDA">
        <w:rPr>
          <w:rFonts w:ascii="Segoe UI" w:hAnsi="Segoe UI" w:cs="Segoe UI"/>
          <w:sz w:val="22"/>
          <w:szCs w:val="22"/>
        </w:rPr>
        <w:t xml:space="preserve">, </w:t>
      </w:r>
      <w:r w:rsidR="00F84D49" w:rsidRPr="00226CDA">
        <w:rPr>
          <w:rFonts w:ascii="Segoe UI" w:hAnsi="Segoe UI" w:cs="Segoe UI"/>
          <w:sz w:val="22"/>
          <w:szCs w:val="22"/>
        </w:rPr>
        <w:t>která ne</w:t>
      </w:r>
      <w:r w:rsidR="00D55FF0" w:rsidRPr="00226CDA">
        <w:rPr>
          <w:rFonts w:ascii="Segoe UI" w:hAnsi="Segoe UI" w:cs="Segoe UI"/>
          <w:sz w:val="22"/>
          <w:szCs w:val="22"/>
        </w:rPr>
        <w:t>byla</w:t>
      </w:r>
      <w:r w:rsidR="00F84D49" w:rsidRPr="00226CDA">
        <w:rPr>
          <w:rFonts w:ascii="Segoe UI" w:hAnsi="Segoe UI" w:cs="Segoe UI"/>
          <w:sz w:val="22"/>
          <w:szCs w:val="22"/>
        </w:rPr>
        <w:t xml:space="preserve"> uhrazena na základě Průběžných faktur</w:t>
      </w:r>
      <w:r w:rsidR="0042789D" w:rsidRPr="00226CDA">
        <w:rPr>
          <w:rFonts w:ascii="Segoe UI" w:hAnsi="Segoe UI" w:cs="Segoe UI"/>
          <w:sz w:val="22"/>
          <w:szCs w:val="22"/>
        </w:rPr>
        <w:t>.</w:t>
      </w:r>
    </w:p>
    <w:p w14:paraId="7FBA2024" w14:textId="77777777" w:rsidR="001E2158" w:rsidRPr="00226CDA"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Objednatel</w:t>
      </w:r>
      <w:r w:rsidR="001E2158" w:rsidRPr="00226CDA">
        <w:rPr>
          <w:rFonts w:ascii="Segoe UI" w:hAnsi="Segoe UI" w:cs="Segoe UI"/>
          <w:sz w:val="22"/>
          <w:szCs w:val="22"/>
        </w:rPr>
        <w:t>i bude</w:t>
      </w:r>
      <w:r w:rsidR="007B1377" w:rsidRPr="00226CDA">
        <w:rPr>
          <w:rFonts w:ascii="Segoe UI" w:hAnsi="Segoe UI" w:cs="Segoe UI"/>
          <w:sz w:val="22"/>
          <w:szCs w:val="22"/>
        </w:rPr>
        <w:t xml:space="preserve"> </w:t>
      </w:r>
      <w:r w:rsidR="0088023A" w:rsidRPr="00226CDA">
        <w:rPr>
          <w:rFonts w:ascii="Segoe UI" w:hAnsi="Segoe UI" w:cs="Segoe UI"/>
          <w:sz w:val="22"/>
          <w:szCs w:val="22"/>
        </w:rPr>
        <w:t>F</w:t>
      </w:r>
      <w:r w:rsidR="0042789D" w:rsidRPr="00226CDA">
        <w:rPr>
          <w:rFonts w:ascii="Segoe UI" w:hAnsi="Segoe UI" w:cs="Segoe UI"/>
          <w:sz w:val="22"/>
          <w:szCs w:val="22"/>
        </w:rPr>
        <w:t>inální</w:t>
      </w:r>
      <w:r w:rsidR="001E2158" w:rsidRPr="00226CDA">
        <w:rPr>
          <w:rFonts w:ascii="Segoe UI" w:hAnsi="Segoe UI" w:cs="Segoe UI"/>
          <w:sz w:val="22"/>
          <w:szCs w:val="22"/>
        </w:rPr>
        <w:t xml:space="preserve"> faktura</w:t>
      </w:r>
      <w:r w:rsidR="0088023A" w:rsidRPr="00226CDA">
        <w:rPr>
          <w:rFonts w:ascii="Segoe UI" w:hAnsi="Segoe UI" w:cs="Segoe UI"/>
          <w:sz w:val="22"/>
          <w:szCs w:val="22"/>
        </w:rPr>
        <w:t xml:space="preserve"> za zhotovení Stavby</w:t>
      </w:r>
      <w:r w:rsidR="001E2158" w:rsidRPr="00226CDA">
        <w:rPr>
          <w:rFonts w:ascii="Segoe UI" w:hAnsi="Segoe UI" w:cs="Segoe UI"/>
          <w:sz w:val="22"/>
          <w:szCs w:val="22"/>
        </w:rPr>
        <w:t xml:space="preserve"> </w:t>
      </w:r>
      <w:r w:rsidR="00E74E3A" w:rsidRPr="00226CDA">
        <w:rPr>
          <w:rFonts w:ascii="Segoe UI" w:hAnsi="Segoe UI" w:cs="Segoe UI"/>
          <w:sz w:val="22"/>
          <w:szCs w:val="22"/>
        </w:rPr>
        <w:t xml:space="preserve">vč. Soupisu </w:t>
      </w:r>
      <w:r w:rsidR="001E2158" w:rsidRPr="00226CDA">
        <w:rPr>
          <w:rFonts w:ascii="Segoe UI" w:hAnsi="Segoe UI" w:cs="Segoe UI"/>
          <w:sz w:val="22"/>
          <w:szCs w:val="22"/>
        </w:rPr>
        <w:t>předána po </w:t>
      </w:r>
      <w:r w:rsidR="0088023A" w:rsidRPr="00226CDA">
        <w:rPr>
          <w:rFonts w:ascii="Segoe UI" w:hAnsi="Segoe UI" w:cs="Segoe UI"/>
          <w:sz w:val="22"/>
          <w:szCs w:val="22"/>
        </w:rPr>
        <w:t xml:space="preserve">jejím </w:t>
      </w:r>
      <w:r w:rsidR="001E2158" w:rsidRPr="00226CDA">
        <w:rPr>
          <w:rFonts w:ascii="Segoe UI" w:hAnsi="Segoe UI" w:cs="Segoe UI"/>
          <w:sz w:val="22"/>
          <w:szCs w:val="22"/>
        </w:rPr>
        <w:t>odsouhlasení TDI.</w:t>
      </w:r>
    </w:p>
    <w:p w14:paraId="2270138E" w14:textId="671ACA6A" w:rsidR="001E2158" w:rsidRPr="00226CDA" w:rsidRDefault="00AC0192"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Finální </w:t>
      </w:r>
      <w:r w:rsidR="00035F9A" w:rsidRPr="00226CDA">
        <w:rPr>
          <w:rFonts w:ascii="Segoe UI" w:hAnsi="Segoe UI" w:cs="Segoe UI"/>
          <w:sz w:val="22"/>
          <w:szCs w:val="22"/>
        </w:rPr>
        <w:t xml:space="preserve">fakturu </w:t>
      </w:r>
      <w:r w:rsidR="0088023A" w:rsidRPr="00226CDA">
        <w:rPr>
          <w:rFonts w:ascii="Segoe UI" w:hAnsi="Segoe UI" w:cs="Segoe UI"/>
          <w:sz w:val="22"/>
          <w:szCs w:val="22"/>
        </w:rPr>
        <w:t xml:space="preserve">za zhotovení </w:t>
      </w:r>
      <w:r w:rsidR="0088023A" w:rsidRPr="00885598">
        <w:rPr>
          <w:rFonts w:ascii="Segoe UI" w:hAnsi="Segoe UI" w:cs="Segoe UI"/>
          <w:sz w:val="22"/>
          <w:szCs w:val="22"/>
        </w:rPr>
        <w:t xml:space="preserve">Stavby </w:t>
      </w:r>
      <w:r w:rsidR="00035F9A" w:rsidRPr="00885598">
        <w:rPr>
          <w:rFonts w:ascii="Segoe UI" w:hAnsi="Segoe UI" w:cs="Segoe UI"/>
          <w:sz w:val="22"/>
          <w:szCs w:val="22"/>
        </w:rPr>
        <w:t>se</w:t>
      </w:r>
      <w:r w:rsidR="00035F9A" w:rsidRPr="00226CDA">
        <w:rPr>
          <w:rFonts w:ascii="Segoe UI" w:hAnsi="Segoe UI" w:cs="Segoe UI"/>
          <w:sz w:val="22"/>
          <w:szCs w:val="22"/>
        </w:rPr>
        <w:t xml:space="preserve"> </w:t>
      </w:r>
      <w:r w:rsidR="00BE2007" w:rsidRPr="00226CDA">
        <w:rPr>
          <w:rFonts w:ascii="Segoe UI" w:hAnsi="Segoe UI" w:cs="Segoe UI"/>
          <w:sz w:val="22"/>
          <w:szCs w:val="22"/>
        </w:rPr>
        <w:t>Objednatel</w:t>
      </w:r>
      <w:r w:rsidR="00035F9A" w:rsidRPr="00226CDA">
        <w:rPr>
          <w:rFonts w:ascii="Segoe UI" w:hAnsi="Segoe UI" w:cs="Segoe UI"/>
          <w:sz w:val="22"/>
          <w:szCs w:val="22"/>
        </w:rPr>
        <w:t xml:space="preserve"> zavazuje uhradit, pokud budou splněny závazky </w:t>
      </w:r>
      <w:r w:rsidR="00BE2007" w:rsidRPr="00226CDA">
        <w:rPr>
          <w:rFonts w:ascii="Segoe UI" w:hAnsi="Segoe UI" w:cs="Segoe UI"/>
          <w:sz w:val="22"/>
          <w:szCs w:val="22"/>
        </w:rPr>
        <w:t>Zhotovitel</w:t>
      </w:r>
      <w:r w:rsidR="00035F9A" w:rsidRPr="00226CDA">
        <w:rPr>
          <w:rFonts w:ascii="Segoe UI" w:hAnsi="Segoe UI" w:cs="Segoe UI"/>
          <w:sz w:val="22"/>
          <w:szCs w:val="22"/>
        </w:rPr>
        <w:t xml:space="preserve">e dle této </w:t>
      </w:r>
      <w:r w:rsidR="00627A19" w:rsidRPr="00226CDA">
        <w:rPr>
          <w:rFonts w:ascii="Segoe UI" w:hAnsi="Segoe UI" w:cs="Segoe UI"/>
          <w:sz w:val="22"/>
          <w:szCs w:val="22"/>
        </w:rPr>
        <w:t>Smlouvy</w:t>
      </w:r>
      <w:r w:rsidR="00035F9A" w:rsidRPr="00226CDA">
        <w:rPr>
          <w:rFonts w:ascii="Segoe UI" w:hAnsi="Segoe UI" w:cs="Segoe UI"/>
          <w:sz w:val="22"/>
          <w:szCs w:val="22"/>
        </w:rPr>
        <w:t>, nejpozději do </w:t>
      </w:r>
      <w:r w:rsidR="00327B8B" w:rsidRPr="00226CDA">
        <w:rPr>
          <w:rFonts w:ascii="Segoe UI" w:hAnsi="Segoe UI" w:cs="Segoe UI"/>
          <w:sz w:val="22"/>
          <w:szCs w:val="22"/>
        </w:rPr>
        <w:t>30</w:t>
      </w:r>
      <w:r w:rsidR="00B95373" w:rsidRPr="00226CDA">
        <w:rPr>
          <w:rFonts w:ascii="Segoe UI" w:hAnsi="Segoe UI" w:cs="Segoe UI"/>
          <w:sz w:val="22"/>
          <w:szCs w:val="22"/>
        </w:rPr>
        <w:t xml:space="preserve"> </w:t>
      </w:r>
      <w:r w:rsidR="00035F9A" w:rsidRPr="00226CDA">
        <w:rPr>
          <w:rFonts w:ascii="Segoe UI" w:hAnsi="Segoe UI" w:cs="Segoe UI"/>
          <w:sz w:val="22"/>
          <w:szCs w:val="22"/>
        </w:rPr>
        <w:t xml:space="preserve">dnů ode </w:t>
      </w:r>
      <w:r w:rsidR="00035F9A" w:rsidRPr="004A70F9">
        <w:rPr>
          <w:rFonts w:ascii="Segoe UI" w:hAnsi="Segoe UI" w:cs="Segoe UI"/>
          <w:sz w:val="22"/>
          <w:szCs w:val="22"/>
        </w:rPr>
        <w:t xml:space="preserve">dne, kdy mu bude </w:t>
      </w:r>
      <w:r w:rsidR="0088023A" w:rsidRPr="004A70F9">
        <w:rPr>
          <w:rFonts w:ascii="Segoe UI" w:hAnsi="Segoe UI" w:cs="Segoe UI"/>
          <w:sz w:val="22"/>
          <w:szCs w:val="22"/>
        </w:rPr>
        <w:t>příslušná faktura</w:t>
      </w:r>
      <w:r w:rsidR="000818DE" w:rsidRPr="004A70F9">
        <w:rPr>
          <w:rFonts w:ascii="Segoe UI" w:hAnsi="Segoe UI" w:cs="Segoe UI"/>
          <w:sz w:val="22"/>
          <w:szCs w:val="22"/>
        </w:rPr>
        <w:t xml:space="preserve"> doručena, </w:t>
      </w:r>
      <w:bookmarkStart w:id="63" w:name="_Hlk532135505"/>
      <w:r w:rsidR="000818DE" w:rsidRPr="004A70F9">
        <w:rPr>
          <w:rFonts w:ascii="Segoe UI" w:hAnsi="Segoe UI" w:cs="Segoe UI"/>
          <w:sz w:val="22"/>
          <w:szCs w:val="22"/>
        </w:rPr>
        <w:t xml:space="preserve">jinak do 30 dnů ode dne splnění závazků Zhotovitele dle této </w:t>
      </w:r>
      <w:r w:rsidR="00627A19" w:rsidRPr="004A70F9">
        <w:rPr>
          <w:rFonts w:ascii="Segoe UI" w:hAnsi="Segoe UI" w:cs="Segoe UI"/>
          <w:sz w:val="22"/>
          <w:szCs w:val="22"/>
        </w:rPr>
        <w:t>Smlouvy</w:t>
      </w:r>
      <w:r w:rsidR="000818DE" w:rsidRPr="004A70F9">
        <w:rPr>
          <w:rFonts w:ascii="Segoe UI" w:hAnsi="Segoe UI" w:cs="Segoe UI"/>
          <w:sz w:val="22"/>
          <w:szCs w:val="22"/>
        </w:rPr>
        <w:t xml:space="preserve"> (</w:t>
      </w:r>
      <w:r w:rsidR="00FE41EA" w:rsidRPr="004A70F9">
        <w:rPr>
          <w:rFonts w:ascii="Segoe UI" w:hAnsi="Segoe UI" w:cs="Segoe UI"/>
          <w:sz w:val="22"/>
          <w:szCs w:val="22"/>
        </w:rPr>
        <w:t>zejména odstranění Drobných vad,</w:t>
      </w:r>
      <w:r w:rsidR="000818DE" w:rsidRPr="004A70F9">
        <w:rPr>
          <w:rFonts w:ascii="Segoe UI" w:hAnsi="Segoe UI" w:cs="Segoe UI"/>
          <w:sz w:val="22"/>
          <w:szCs w:val="22"/>
        </w:rPr>
        <w:t xml:space="preserve"> vyklizení Staveniště</w:t>
      </w:r>
      <w:r w:rsidR="00FE41EA" w:rsidRPr="004A70F9">
        <w:rPr>
          <w:rFonts w:ascii="Segoe UI" w:hAnsi="Segoe UI" w:cs="Segoe UI"/>
          <w:sz w:val="22"/>
          <w:szCs w:val="22"/>
        </w:rPr>
        <w:t xml:space="preserve"> </w:t>
      </w:r>
      <w:bookmarkStart w:id="64" w:name="_Hlk20731411"/>
      <w:r w:rsidR="00FE41EA" w:rsidRPr="004A70F9">
        <w:rPr>
          <w:rFonts w:ascii="Segoe UI" w:hAnsi="Segoe UI" w:cs="Segoe UI"/>
          <w:sz w:val="22"/>
          <w:szCs w:val="22"/>
        </w:rPr>
        <w:t>a po předání Bankovní záruky za řádné plnění záručních podmínek</w:t>
      </w:r>
      <w:bookmarkEnd w:id="64"/>
      <w:r w:rsidR="000818DE" w:rsidRPr="004A70F9">
        <w:rPr>
          <w:rFonts w:ascii="Segoe UI" w:hAnsi="Segoe UI" w:cs="Segoe UI"/>
          <w:sz w:val="22"/>
          <w:szCs w:val="22"/>
        </w:rPr>
        <w:t>)</w:t>
      </w:r>
      <w:r w:rsidR="002D0611">
        <w:rPr>
          <w:rFonts w:ascii="Segoe UI" w:hAnsi="Segoe UI" w:cs="Segoe UI"/>
          <w:sz w:val="22"/>
          <w:szCs w:val="22"/>
        </w:rPr>
        <w:t xml:space="preserve"> s výjimkou odstranění Drobných vad zeleně</w:t>
      </w:r>
      <w:r w:rsidR="000818DE" w:rsidRPr="0035708B">
        <w:rPr>
          <w:rFonts w:ascii="Segoe UI" w:hAnsi="Segoe UI" w:cs="Segoe UI"/>
          <w:sz w:val="22"/>
          <w:szCs w:val="22"/>
        </w:rPr>
        <w:t>.</w:t>
      </w:r>
      <w:bookmarkEnd w:id="63"/>
    </w:p>
    <w:p w14:paraId="40AB043B" w14:textId="34CB0228" w:rsidR="00110062" w:rsidRPr="00226CDA"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Objednatel</w:t>
      </w:r>
      <w:r w:rsidR="00110062" w:rsidRPr="00226CDA">
        <w:rPr>
          <w:rFonts w:ascii="Segoe UI" w:hAnsi="Segoe UI" w:cs="Segoe UI"/>
          <w:sz w:val="22"/>
          <w:szCs w:val="22"/>
        </w:rPr>
        <w:t xml:space="preserve"> je oprávněn před uplynutím </w:t>
      </w:r>
      <w:r w:rsidR="00FD40B2" w:rsidRPr="00226CDA">
        <w:rPr>
          <w:rFonts w:ascii="Segoe UI" w:hAnsi="Segoe UI" w:cs="Segoe UI"/>
          <w:sz w:val="22"/>
          <w:szCs w:val="22"/>
        </w:rPr>
        <w:t>doby</w:t>
      </w:r>
      <w:r w:rsidR="00110062" w:rsidRPr="00226CDA">
        <w:rPr>
          <w:rFonts w:ascii="Segoe UI" w:hAnsi="Segoe UI" w:cs="Segoe UI"/>
          <w:sz w:val="22"/>
          <w:szCs w:val="22"/>
        </w:rPr>
        <w:t xml:space="preserve"> splatnosti vrátit</w:t>
      </w:r>
      <w:r w:rsidR="0000584F" w:rsidRPr="00226CDA">
        <w:rPr>
          <w:rFonts w:ascii="Segoe UI" w:hAnsi="Segoe UI" w:cs="Segoe UI"/>
          <w:sz w:val="22"/>
          <w:szCs w:val="22"/>
        </w:rPr>
        <w:t xml:space="preserve"> </w:t>
      </w:r>
      <w:r w:rsidR="00327B8B" w:rsidRPr="00226CDA">
        <w:rPr>
          <w:rFonts w:ascii="Segoe UI" w:hAnsi="Segoe UI" w:cs="Segoe UI"/>
          <w:sz w:val="22"/>
          <w:szCs w:val="22"/>
        </w:rPr>
        <w:t>kteroukoliv fakturu</w:t>
      </w:r>
      <w:r w:rsidR="00110062" w:rsidRPr="00226CDA">
        <w:rPr>
          <w:rFonts w:ascii="Segoe UI" w:hAnsi="Segoe UI" w:cs="Segoe UI"/>
          <w:sz w:val="22"/>
          <w:szCs w:val="22"/>
        </w:rPr>
        <w:t>, pokud neobsahuje požadované náležitosti nebo obsahuje nesprávné cenové údaje. Uvedené se vztahuje i na nesprávné cenové, množstevní nebo kvalitativní údaje v</w:t>
      </w:r>
      <w:r w:rsidR="00BB127B">
        <w:rPr>
          <w:rFonts w:ascii="Segoe UI" w:hAnsi="Segoe UI" w:cs="Segoe UI"/>
          <w:sz w:val="22"/>
          <w:szCs w:val="22"/>
        </w:rPr>
        <w:t> </w:t>
      </w:r>
      <w:r w:rsidR="003D1050" w:rsidRPr="00226CDA">
        <w:rPr>
          <w:rFonts w:ascii="Segoe UI" w:hAnsi="Segoe UI" w:cs="Segoe UI"/>
          <w:sz w:val="22"/>
          <w:szCs w:val="22"/>
        </w:rPr>
        <w:t>S</w:t>
      </w:r>
      <w:r w:rsidR="00110062" w:rsidRPr="00226CDA">
        <w:rPr>
          <w:rFonts w:ascii="Segoe UI" w:hAnsi="Segoe UI" w:cs="Segoe UI"/>
          <w:sz w:val="22"/>
          <w:szCs w:val="22"/>
        </w:rPr>
        <w:t xml:space="preserve">oupisu odsouhlaseném TDI. Oprávněným vrácením daňového dokladu – faktury, přestává běžet původní lhůta splatnosti. Opravená nebo přepracovaná faktura bude opatřena novou </w:t>
      </w:r>
      <w:r w:rsidR="00FD40B2" w:rsidRPr="00226CDA">
        <w:rPr>
          <w:rFonts w:ascii="Segoe UI" w:hAnsi="Segoe UI" w:cs="Segoe UI"/>
          <w:sz w:val="22"/>
          <w:szCs w:val="22"/>
        </w:rPr>
        <w:t>dobou</w:t>
      </w:r>
      <w:r w:rsidR="00110062" w:rsidRPr="00226CDA">
        <w:rPr>
          <w:rFonts w:ascii="Segoe UI" w:hAnsi="Segoe UI" w:cs="Segoe UI"/>
          <w:sz w:val="22"/>
          <w:szCs w:val="22"/>
        </w:rPr>
        <w:t xml:space="preserve"> splatnosti. V</w:t>
      </w:r>
      <w:r w:rsidR="00BB127B">
        <w:rPr>
          <w:rFonts w:ascii="Segoe UI" w:hAnsi="Segoe UI" w:cs="Segoe UI"/>
          <w:sz w:val="22"/>
          <w:szCs w:val="22"/>
        </w:rPr>
        <w:t> </w:t>
      </w:r>
      <w:r w:rsidR="00110062" w:rsidRPr="00226CDA">
        <w:rPr>
          <w:rFonts w:ascii="Segoe UI" w:hAnsi="Segoe UI" w:cs="Segoe UI"/>
          <w:sz w:val="22"/>
          <w:szCs w:val="22"/>
        </w:rPr>
        <w:t>případě vrácení faktury v</w:t>
      </w:r>
      <w:r w:rsidR="00BB127B">
        <w:rPr>
          <w:rFonts w:ascii="Segoe UI" w:hAnsi="Segoe UI" w:cs="Segoe UI"/>
          <w:sz w:val="22"/>
          <w:szCs w:val="22"/>
        </w:rPr>
        <w:t> </w:t>
      </w:r>
      <w:r w:rsidR="00110062" w:rsidRPr="00226CDA">
        <w:rPr>
          <w:rFonts w:ascii="Segoe UI" w:hAnsi="Segoe UI" w:cs="Segoe UI"/>
          <w:sz w:val="22"/>
          <w:szCs w:val="22"/>
        </w:rPr>
        <w:t>souladu s</w:t>
      </w:r>
      <w:r w:rsidR="00BB127B">
        <w:rPr>
          <w:rFonts w:ascii="Segoe UI" w:hAnsi="Segoe UI" w:cs="Segoe UI"/>
          <w:sz w:val="22"/>
          <w:szCs w:val="22"/>
        </w:rPr>
        <w:t> </w:t>
      </w:r>
      <w:r w:rsidR="00110062" w:rsidRPr="00226CDA">
        <w:rPr>
          <w:rFonts w:ascii="Segoe UI" w:hAnsi="Segoe UI" w:cs="Segoe UI"/>
          <w:sz w:val="22"/>
          <w:szCs w:val="22"/>
        </w:rPr>
        <w:t xml:space="preserve">oprávněním </w:t>
      </w:r>
      <w:r w:rsidRPr="00226CDA">
        <w:rPr>
          <w:rFonts w:ascii="Segoe UI" w:hAnsi="Segoe UI" w:cs="Segoe UI"/>
          <w:sz w:val="22"/>
          <w:szCs w:val="22"/>
        </w:rPr>
        <w:t>Objednatel</w:t>
      </w:r>
      <w:r w:rsidR="00110062" w:rsidRPr="00226CDA">
        <w:rPr>
          <w:rFonts w:ascii="Segoe UI" w:hAnsi="Segoe UI" w:cs="Segoe UI"/>
          <w:sz w:val="22"/>
          <w:szCs w:val="22"/>
        </w:rPr>
        <w:t xml:space="preserve">e podle tohoto odstavce není </w:t>
      </w:r>
      <w:r w:rsidRPr="00226CDA">
        <w:rPr>
          <w:rFonts w:ascii="Segoe UI" w:hAnsi="Segoe UI" w:cs="Segoe UI"/>
          <w:sz w:val="22"/>
          <w:szCs w:val="22"/>
        </w:rPr>
        <w:t>Objednatel</w:t>
      </w:r>
      <w:r w:rsidR="00110062" w:rsidRPr="00226CDA">
        <w:rPr>
          <w:rFonts w:ascii="Segoe UI" w:hAnsi="Segoe UI" w:cs="Segoe UI"/>
          <w:sz w:val="22"/>
          <w:szCs w:val="22"/>
        </w:rPr>
        <w:t xml:space="preserve"> v</w:t>
      </w:r>
      <w:r w:rsidR="00BB127B">
        <w:rPr>
          <w:rFonts w:ascii="Segoe UI" w:hAnsi="Segoe UI" w:cs="Segoe UI"/>
          <w:sz w:val="22"/>
          <w:szCs w:val="22"/>
        </w:rPr>
        <w:t> </w:t>
      </w:r>
      <w:r w:rsidR="00110062" w:rsidRPr="00226CDA">
        <w:rPr>
          <w:rFonts w:ascii="Segoe UI" w:hAnsi="Segoe UI" w:cs="Segoe UI"/>
          <w:sz w:val="22"/>
          <w:szCs w:val="22"/>
        </w:rPr>
        <w:t>prodlení.</w:t>
      </w:r>
    </w:p>
    <w:p w14:paraId="7BCE1682" w14:textId="17EDACDC" w:rsidR="007575D2" w:rsidRPr="00226CDA" w:rsidRDefault="00110062"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Peněžitý závazek (dluh) </w:t>
      </w:r>
      <w:r w:rsidR="00BE2007" w:rsidRPr="00226CDA">
        <w:rPr>
          <w:rFonts w:ascii="Segoe UI" w:hAnsi="Segoe UI" w:cs="Segoe UI"/>
          <w:sz w:val="22"/>
          <w:szCs w:val="22"/>
        </w:rPr>
        <w:t>Objednatel</w:t>
      </w:r>
      <w:r w:rsidRPr="00226CDA">
        <w:rPr>
          <w:rFonts w:ascii="Segoe UI" w:hAnsi="Segoe UI" w:cs="Segoe UI"/>
          <w:sz w:val="22"/>
          <w:szCs w:val="22"/>
        </w:rPr>
        <w:t>e se považuje za splněný v</w:t>
      </w:r>
      <w:r w:rsidR="00BB127B">
        <w:rPr>
          <w:rFonts w:ascii="Segoe UI" w:hAnsi="Segoe UI" w:cs="Segoe UI"/>
          <w:sz w:val="22"/>
          <w:szCs w:val="22"/>
        </w:rPr>
        <w:t> </w:t>
      </w:r>
      <w:r w:rsidRPr="00226CDA">
        <w:rPr>
          <w:rFonts w:ascii="Segoe UI" w:hAnsi="Segoe UI" w:cs="Segoe UI"/>
          <w:sz w:val="22"/>
          <w:szCs w:val="22"/>
        </w:rPr>
        <w:t>den, kdy je dlužná částka odepsána z</w:t>
      </w:r>
      <w:r w:rsidR="00BB127B">
        <w:rPr>
          <w:rFonts w:ascii="Segoe UI" w:hAnsi="Segoe UI" w:cs="Segoe UI"/>
          <w:sz w:val="22"/>
          <w:szCs w:val="22"/>
        </w:rPr>
        <w:t> </w:t>
      </w:r>
      <w:r w:rsidRPr="00226CDA">
        <w:rPr>
          <w:rFonts w:ascii="Segoe UI" w:hAnsi="Segoe UI" w:cs="Segoe UI"/>
          <w:sz w:val="22"/>
          <w:szCs w:val="22"/>
        </w:rPr>
        <w:t xml:space="preserve">účtu </w:t>
      </w:r>
      <w:r w:rsidR="00BE2007" w:rsidRPr="00226CDA">
        <w:rPr>
          <w:rFonts w:ascii="Segoe UI" w:hAnsi="Segoe UI" w:cs="Segoe UI"/>
          <w:sz w:val="22"/>
          <w:szCs w:val="22"/>
        </w:rPr>
        <w:t>Objednatel</w:t>
      </w:r>
      <w:r w:rsidRPr="00226CDA">
        <w:rPr>
          <w:rFonts w:ascii="Segoe UI" w:hAnsi="Segoe UI" w:cs="Segoe UI"/>
          <w:sz w:val="22"/>
          <w:szCs w:val="22"/>
        </w:rPr>
        <w:t>e</w:t>
      </w:r>
      <w:r w:rsidR="00994653" w:rsidRPr="00226CDA">
        <w:rPr>
          <w:rFonts w:ascii="Segoe UI" w:hAnsi="Segoe UI" w:cs="Segoe UI"/>
          <w:sz w:val="22"/>
          <w:szCs w:val="22"/>
        </w:rPr>
        <w:t>.</w:t>
      </w:r>
      <w:r w:rsidRPr="00226CDA">
        <w:rPr>
          <w:rFonts w:ascii="Segoe UI" w:hAnsi="Segoe UI" w:cs="Segoe UI"/>
          <w:sz w:val="22"/>
          <w:szCs w:val="22"/>
        </w:rPr>
        <w:t xml:space="preserve"> Jestliže dojde z</w:t>
      </w:r>
      <w:r w:rsidR="00BB127B">
        <w:rPr>
          <w:rFonts w:ascii="Segoe UI" w:hAnsi="Segoe UI" w:cs="Segoe UI"/>
          <w:sz w:val="22"/>
          <w:szCs w:val="22"/>
        </w:rPr>
        <w:t> </w:t>
      </w:r>
      <w:r w:rsidRPr="00226CDA">
        <w:rPr>
          <w:rFonts w:ascii="Segoe UI" w:hAnsi="Segoe UI" w:cs="Segoe UI"/>
          <w:sz w:val="22"/>
          <w:szCs w:val="22"/>
        </w:rPr>
        <w:t>důvodů na straně banky k</w:t>
      </w:r>
      <w:r w:rsidR="00BB127B">
        <w:rPr>
          <w:rFonts w:ascii="Segoe UI" w:hAnsi="Segoe UI" w:cs="Segoe UI"/>
          <w:sz w:val="22"/>
          <w:szCs w:val="22"/>
        </w:rPr>
        <w:t> </w:t>
      </w:r>
      <w:r w:rsidRPr="00226CDA">
        <w:rPr>
          <w:rFonts w:ascii="Segoe UI" w:hAnsi="Segoe UI" w:cs="Segoe UI"/>
          <w:sz w:val="22"/>
          <w:szCs w:val="22"/>
        </w:rPr>
        <w:t>prodlení s</w:t>
      </w:r>
      <w:r w:rsidR="00BB127B">
        <w:rPr>
          <w:rFonts w:ascii="Segoe UI" w:hAnsi="Segoe UI" w:cs="Segoe UI"/>
          <w:sz w:val="22"/>
          <w:szCs w:val="22"/>
        </w:rPr>
        <w:t> </w:t>
      </w:r>
      <w:r w:rsidRPr="00226CDA">
        <w:rPr>
          <w:rFonts w:ascii="Segoe UI" w:hAnsi="Segoe UI" w:cs="Segoe UI"/>
          <w:sz w:val="22"/>
          <w:szCs w:val="22"/>
        </w:rPr>
        <w:t xml:space="preserve">proveditelnou platbou faktury, není </w:t>
      </w:r>
      <w:r w:rsidR="00BE2007" w:rsidRPr="00226CDA">
        <w:rPr>
          <w:rFonts w:ascii="Segoe UI" w:hAnsi="Segoe UI" w:cs="Segoe UI"/>
          <w:sz w:val="22"/>
          <w:szCs w:val="22"/>
        </w:rPr>
        <w:t>Objednatel</w:t>
      </w:r>
      <w:r w:rsidRPr="00226CDA">
        <w:rPr>
          <w:rFonts w:ascii="Segoe UI" w:hAnsi="Segoe UI" w:cs="Segoe UI"/>
          <w:sz w:val="22"/>
          <w:szCs w:val="22"/>
        </w:rPr>
        <w:t xml:space="preserve"> po tuto dobu v</w:t>
      </w:r>
      <w:r w:rsidR="00BB127B">
        <w:rPr>
          <w:rFonts w:ascii="Segoe UI" w:hAnsi="Segoe UI" w:cs="Segoe UI"/>
          <w:sz w:val="22"/>
          <w:szCs w:val="22"/>
        </w:rPr>
        <w:t> </w:t>
      </w:r>
      <w:r w:rsidRPr="00226CDA">
        <w:rPr>
          <w:rFonts w:ascii="Segoe UI" w:hAnsi="Segoe UI" w:cs="Segoe UI"/>
          <w:sz w:val="22"/>
          <w:szCs w:val="22"/>
        </w:rPr>
        <w:t>prodlení se zaplacením příslušné částky.</w:t>
      </w:r>
    </w:p>
    <w:p w14:paraId="0D3F0274" w14:textId="77777777" w:rsidR="00431EF9" w:rsidRPr="005D41FB" w:rsidRDefault="00431EF9"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r w:rsidRPr="005D41FB">
        <w:rPr>
          <w:rFonts w:ascii="Segoe UI" w:eastAsia="Times New Roman" w:hAnsi="Segoe UI" w:cs="Segoe UI"/>
          <w:bCs/>
          <w:caps/>
          <w:sz w:val="22"/>
          <w:szCs w:val="22"/>
          <w:lang w:eastAsia="x-none"/>
        </w:rPr>
        <w:t>Práva a povinnosti smluvních stran, vlastnické právo a nebezpečí škody</w:t>
      </w:r>
    </w:p>
    <w:p w14:paraId="454DCDE5" w14:textId="077B9E07" w:rsidR="00CE0125" w:rsidRDefault="009942EA" w:rsidP="000B2143">
      <w:pPr>
        <w:widowControl w:val="0"/>
        <w:numPr>
          <w:ilvl w:val="1"/>
          <w:numId w:val="2"/>
        </w:numPr>
        <w:tabs>
          <w:tab w:val="left" w:pos="426"/>
          <w:tab w:val="num" w:pos="1134"/>
        </w:tabs>
        <w:spacing w:after="120" w:line="276" w:lineRule="auto"/>
        <w:ind w:left="425" w:hanging="425"/>
        <w:jc w:val="both"/>
        <w:rPr>
          <w:rFonts w:ascii="Segoe UI" w:hAnsi="Segoe UI" w:cs="Segoe UI"/>
          <w:sz w:val="22"/>
          <w:szCs w:val="22"/>
        </w:rPr>
      </w:pPr>
      <w:r w:rsidRPr="00D62770">
        <w:rPr>
          <w:rFonts w:ascii="Segoe UI" w:hAnsi="Segoe UI" w:cs="Segoe UI"/>
          <w:sz w:val="22"/>
          <w:szCs w:val="22"/>
        </w:rPr>
        <w:t xml:space="preserve">Vlastníkem </w:t>
      </w:r>
      <w:bookmarkStart w:id="65" w:name="_Hlk14783869"/>
      <w:r w:rsidR="00EC0CCD" w:rsidRPr="00D62770">
        <w:rPr>
          <w:rFonts w:ascii="Segoe UI" w:hAnsi="Segoe UI" w:cs="Segoe UI"/>
          <w:sz w:val="22"/>
          <w:szCs w:val="22"/>
        </w:rPr>
        <w:t>nemovit</w:t>
      </w:r>
      <w:r w:rsidR="00C11ABE" w:rsidRPr="00D62770">
        <w:rPr>
          <w:rFonts w:ascii="Segoe UI" w:hAnsi="Segoe UI" w:cs="Segoe UI"/>
          <w:sz w:val="22"/>
          <w:szCs w:val="22"/>
        </w:rPr>
        <w:t>é věci</w:t>
      </w:r>
      <w:bookmarkEnd w:id="65"/>
      <w:r w:rsidRPr="00D62770">
        <w:rPr>
          <w:rFonts w:ascii="Segoe UI" w:hAnsi="Segoe UI" w:cs="Segoe UI"/>
          <w:sz w:val="22"/>
          <w:szCs w:val="22"/>
        </w:rPr>
        <w:t xml:space="preserve">, která je předmětem </w:t>
      </w:r>
      <w:r w:rsidR="00EC0CCD" w:rsidRPr="00D62770">
        <w:rPr>
          <w:rFonts w:ascii="Segoe UI" w:hAnsi="Segoe UI" w:cs="Segoe UI"/>
          <w:sz w:val="22"/>
          <w:szCs w:val="22"/>
        </w:rPr>
        <w:t>Stavby</w:t>
      </w:r>
      <w:r w:rsidRPr="00D62770">
        <w:rPr>
          <w:rFonts w:ascii="Segoe UI" w:hAnsi="Segoe UI" w:cs="Segoe UI"/>
          <w:sz w:val="22"/>
          <w:szCs w:val="22"/>
        </w:rPr>
        <w:t>, zůstává O</w:t>
      </w:r>
      <w:r w:rsidR="00CA3183" w:rsidRPr="00D62770">
        <w:rPr>
          <w:rFonts w:ascii="Segoe UI" w:hAnsi="Segoe UI" w:cs="Segoe UI"/>
          <w:sz w:val="22"/>
          <w:szCs w:val="22"/>
        </w:rPr>
        <w:t>bjednatel</w:t>
      </w:r>
      <w:r w:rsidRPr="00D62770">
        <w:rPr>
          <w:rFonts w:ascii="Segoe UI" w:hAnsi="Segoe UI" w:cs="Segoe UI"/>
          <w:sz w:val="22"/>
          <w:szCs w:val="22"/>
        </w:rPr>
        <w:t xml:space="preserve">. </w:t>
      </w:r>
      <w:r w:rsidR="005B5DA1" w:rsidRPr="00D62770">
        <w:rPr>
          <w:rFonts w:ascii="Segoe UI" w:hAnsi="Segoe UI" w:cs="Segoe UI"/>
          <w:sz w:val="22"/>
          <w:szCs w:val="22"/>
        </w:rPr>
        <w:t xml:space="preserve">Vlastníkem </w:t>
      </w:r>
      <w:r w:rsidR="005B5DA1" w:rsidRPr="00226CDA">
        <w:rPr>
          <w:rFonts w:ascii="Segoe UI" w:hAnsi="Segoe UI" w:cs="Segoe UI"/>
          <w:sz w:val="22"/>
          <w:szCs w:val="22"/>
        </w:rPr>
        <w:t xml:space="preserve">zhotovovaného díla je Objednatel. </w:t>
      </w:r>
      <w:r w:rsidR="00CE0125" w:rsidRPr="00226CDA">
        <w:rPr>
          <w:rFonts w:ascii="Segoe UI" w:hAnsi="Segoe UI" w:cs="Segoe UI"/>
          <w:sz w:val="22"/>
          <w:szCs w:val="22"/>
        </w:rPr>
        <w:t xml:space="preserve">Nebezpečí škody na zhotovované věci, </w:t>
      </w:r>
      <w:r w:rsidR="00FE76A1">
        <w:rPr>
          <w:rFonts w:ascii="Segoe UI" w:hAnsi="Segoe UI" w:cs="Segoe UI"/>
          <w:sz w:val="22"/>
          <w:szCs w:val="22"/>
        </w:rPr>
        <w:br/>
      </w:r>
      <w:r w:rsidR="00CE0125" w:rsidRPr="00226CDA">
        <w:rPr>
          <w:rFonts w:ascii="Segoe UI" w:hAnsi="Segoe UI" w:cs="Segoe UI"/>
          <w:sz w:val="22"/>
          <w:szCs w:val="22"/>
        </w:rPr>
        <w:t xml:space="preserve">která je předmětem díla, nese </w:t>
      </w:r>
      <w:r w:rsidR="00BE2007" w:rsidRPr="00226CDA">
        <w:rPr>
          <w:rFonts w:ascii="Segoe UI" w:hAnsi="Segoe UI" w:cs="Segoe UI"/>
          <w:sz w:val="22"/>
          <w:szCs w:val="22"/>
        </w:rPr>
        <w:t>Zhotovitel</w:t>
      </w:r>
      <w:r w:rsidR="00CE0125" w:rsidRPr="00226CDA">
        <w:rPr>
          <w:rFonts w:ascii="Segoe UI" w:hAnsi="Segoe UI" w:cs="Segoe UI"/>
          <w:sz w:val="22"/>
          <w:szCs w:val="22"/>
        </w:rPr>
        <w:t xml:space="preserve">. Nebezpečí škody </w:t>
      </w:r>
      <w:r w:rsidR="00743A15" w:rsidRPr="00226CDA">
        <w:rPr>
          <w:rFonts w:ascii="Segoe UI" w:hAnsi="Segoe UI" w:cs="Segoe UI"/>
          <w:sz w:val="22"/>
          <w:szCs w:val="22"/>
        </w:rPr>
        <w:t xml:space="preserve">na díle </w:t>
      </w:r>
      <w:r w:rsidR="00CE0125" w:rsidRPr="00226CDA">
        <w:rPr>
          <w:rFonts w:ascii="Segoe UI" w:hAnsi="Segoe UI" w:cs="Segoe UI"/>
          <w:sz w:val="22"/>
          <w:szCs w:val="22"/>
        </w:rPr>
        <w:t>přechází na</w:t>
      </w:r>
      <w:r w:rsidR="003D1050" w:rsidRPr="00226CDA">
        <w:rPr>
          <w:rFonts w:ascii="Segoe UI" w:hAnsi="Segoe UI" w:cs="Segoe UI"/>
          <w:sz w:val="22"/>
          <w:szCs w:val="22"/>
        </w:rPr>
        <w:t> </w:t>
      </w:r>
      <w:r w:rsidR="00BE2007" w:rsidRPr="00226CDA">
        <w:rPr>
          <w:rFonts w:ascii="Segoe UI" w:hAnsi="Segoe UI" w:cs="Segoe UI"/>
          <w:sz w:val="22"/>
          <w:szCs w:val="22"/>
        </w:rPr>
        <w:t>Objednatel</w:t>
      </w:r>
      <w:r w:rsidR="00CE0125" w:rsidRPr="00226CDA">
        <w:rPr>
          <w:rFonts w:ascii="Segoe UI" w:hAnsi="Segoe UI" w:cs="Segoe UI"/>
          <w:sz w:val="22"/>
          <w:szCs w:val="22"/>
        </w:rPr>
        <w:t>e dnem převzetí</w:t>
      </w:r>
      <w:r w:rsidR="00743A15" w:rsidRPr="00226CDA">
        <w:rPr>
          <w:rFonts w:ascii="Segoe UI" w:hAnsi="Segoe UI" w:cs="Segoe UI"/>
          <w:sz w:val="22"/>
          <w:szCs w:val="22"/>
        </w:rPr>
        <w:t xml:space="preserve"> díla </w:t>
      </w:r>
      <w:r w:rsidR="00BE2007" w:rsidRPr="00226CDA">
        <w:rPr>
          <w:rFonts w:ascii="Segoe UI" w:hAnsi="Segoe UI" w:cs="Segoe UI"/>
          <w:sz w:val="22"/>
          <w:szCs w:val="22"/>
        </w:rPr>
        <w:t>Objednatel</w:t>
      </w:r>
      <w:r w:rsidR="00CE0125" w:rsidRPr="00226CDA">
        <w:rPr>
          <w:rFonts w:ascii="Segoe UI" w:hAnsi="Segoe UI" w:cs="Segoe UI"/>
          <w:sz w:val="22"/>
          <w:szCs w:val="22"/>
        </w:rPr>
        <w:t>em.</w:t>
      </w:r>
    </w:p>
    <w:p w14:paraId="4FBBA5C9" w14:textId="0F933654" w:rsidR="00807522" w:rsidRPr="00807522" w:rsidRDefault="00807522"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Zhotovitel je povinen učinit veškerá opatření potřebná k</w:t>
      </w:r>
      <w:r>
        <w:rPr>
          <w:rFonts w:ascii="Segoe UI" w:hAnsi="Segoe UI" w:cs="Segoe UI"/>
          <w:sz w:val="22"/>
          <w:szCs w:val="22"/>
        </w:rPr>
        <w:t> </w:t>
      </w:r>
      <w:r w:rsidRPr="00226CDA">
        <w:rPr>
          <w:rFonts w:ascii="Segoe UI" w:hAnsi="Segoe UI" w:cs="Segoe UI"/>
          <w:sz w:val="22"/>
          <w:szCs w:val="22"/>
        </w:rPr>
        <w:t>odvrácení škody nebo k</w:t>
      </w:r>
      <w:r>
        <w:rPr>
          <w:rFonts w:ascii="Segoe UI" w:hAnsi="Segoe UI" w:cs="Segoe UI"/>
          <w:sz w:val="22"/>
          <w:szCs w:val="22"/>
        </w:rPr>
        <w:t> </w:t>
      </w:r>
      <w:r w:rsidRPr="00226CDA">
        <w:rPr>
          <w:rFonts w:ascii="Segoe UI" w:hAnsi="Segoe UI" w:cs="Segoe UI"/>
          <w:sz w:val="22"/>
          <w:szCs w:val="22"/>
        </w:rPr>
        <w:t xml:space="preserve">jejímu zmírnění. </w:t>
      </w:r>
    </w:p>
    <w:p w14:paraId="36448506" w14:textId="646BC17F" w:rsidR="006465F2" w:rsidRPr="00226CDA"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Zhotovitel</w:t>
      </w:r>
      <w:r w:rsidR="006465F2" w:rsidRPr="00226CDA">
        <w:rPr>
          <w:rFonts w:ascii="Segoe UI" w:hAnsi="Segoe UI" w:cs="Segoe UI"/>
          <w:sz w:val="22"/>
          <w:szCs w:val="22"/>
        </w:rPr>
        <w:t xml:space="preserve"> je povinen nahradit </w:t>
      </w:r>
      <w:r w:rsidRPr="00226CDA">
        <w:rPr>
          <w:rFonts w:ascii="Segoe UI" w:hAnsi="Segoe UI" w:cs="Segoe UI"/>
          <w:sz w:val="22"/>
          <w:szCs w:val="22"/>
        </w:rPr>
        <w:t>Objednatel</w:t>
      </w:r>
      <w:r w:rsidR="006465F2" w:rsidRPr="00226CDA">
        <w:rPr>
          <w:rFonts w:ascii="Segoe UI" w:hAnsi="Segoe UI" w:cs="Segoe UI"/>
          <w:sz w:val="22"/>
          <w:szCs w:val="22"/>
        </w:rPr>
        <w:t>i v</w:t>
      </w:r>
      <w:r w:rsidR="00BB127B">
        <w:rPr>
          <w:rFonts w:ascii="Segoe UI" w:hAnsi="Segoe UI" w:cs="Segoe UI"/>
          <w:sz w:val="22"/>
          <w:szCs w:val="22"/>
        </w:rPr>
        <w:t> </w:t>
      </w:r>
      <w:r w:rsidR="006465F2" w:rsidRPr="00226CDA">
        <w:rPr>
          <w:rFonts w:ascii="Segoe UI" w:hAnsi="Segoe UI" w:cs="Segoe UI"/>
          <w:sz w:val="22"/>
          <w:szCs w:val="22"/>
        </w:rPr>
        <w:t>plné výši škodu, která vznikla při</w:t>
      </w:r>
      <w:r w:rsidR="001B424B" w:rsidRPr="00226CDA">
        <w:rPr>
          <w:rFonts w:ascii="Segoe UI" w:hAnsi="Segoe UI" w:cs="Segoe UI"/>
          <w:sz w:val="22"/>
          <w:szCs w:val="22"/>
        </w:rPr>
        <w:t> </w:t>
      </w:r>
      <w:r w:rsidR="006465F2" w:rsidRPr="00226CDA">
        <w:rPr>
          <w:rFonts w:ascii="Segoe UI" w:hAnsi="Segoe UI" w:cs="Segoe UI"/>
          <w:sz w:val="22"/>
          <w:szCs w:val="22"/>
        </w:rPr>
        <w:t>realizaci a užívání díla v</w:t>
      </w:r>
      <w:r w:rsidR="00BB127B">
        <w:rPr>
          <w:rFonts w:ascii="Segoe UI" w:hAnsi="Segoe UI" w:cs="Segoe UI"/>
          <w:sz w:val="22"/>
          <w:szCs w:val="22"/>
        </w:rPr>
        <w:t> </w:t>
      </w:r>
      <w:r w:rsidR="006465F2" w:rsidRPr="00226CDA">
        <w:rPr>
          <w:rFonts w:ascii="Segoe UI" w:hAnsi="Segoe UI" w:cs="Segoe UI"/>
          <w:sz w:val="22"/>
          <w:szCs w:val="22"/>
        </w:rPr>
        <w:t xml:space="preserve">souvislosti nebo jako důsledek porušení závazků </w:t>
      </w:r>
      <w:r w:rsidRPr="00226CDA">
        <w:rPr>
          <w:rFonts w:ascii="Segoe UI" w:hAnsi="Segoe UI" w:cs="Segoe UI"/>
          <w:sz w:val="22"/>
          <w:szCs w:val="22"/>
        </w:rPr>
        <w:t>Zhotovitel</w:t>
      </w:r>
      <w:r w:rsidR="006465F2" w:rsidRPr="00226CDA">
        <w:rPr>
          <w:rFonts w:ascii="Segoe UI" w:hAnsi="Segoe UI" w:cs="Segoe UI"/>
          <w:sz w:val="22"/>
          <w:szCs w:val="22"/>
        </w:rPr>
        <w:t xml:space="preserve">e dle této </w:t>
      </w:r>
      <w:r w:rsidR="00627A19" w:rsidRPr="00226CDA">
        <w:rPr>
          <w:rFonts w:ascii="Segoe UI" w:hAnsi="Segoe UI" w:cs="Segoe UI"/>
          <w:sz w:val="22"/>
          <w:szCs w:val="22"/>
        </w:rPr>
        <w:t>Smlouvy</w:t>
      </w:r>
      <w:r w:rsidR="00807522" w:rsidRPr="00807522">
        <w:rPr>
          <w:rFonts w:ascii="Segoe UI" w:hAnsi="Segoe UI" w:cs="Segoe UI"/>
          <w:sz w:val="22"/>
          <w:szCs w:val="22"/>
        </w:rPr>
        <w:t xml:space="preserve">, a to včetně nákladů vynaložených na náhradu škody vzniklé třetím osobám </w:t>
      </w:r>
      <w:r w:rsidR="00FE76A1">
        <w:rPr>
          <w:rFonts w:ascii="Segoe UI" w:hAnsi="Segoe UI" w:cs="Segoe UI"/>
          <w:sz w:val="22"/>
          <w:szCs w:val="22"/>
        </w:rPr>
        <w:br/>
      </w:r>
      <w:r w:rsidR="00807522" w:rsidRPr="00807522">
        <w:rPr>
          <w:rFonts w:ascii="Segoe UI" w:hAnsi="Segoe UI" w:cs="Segoe UI"/>
          <w:sz w:val="22"/>
          <w:szCs w:val="22"/>
        </w:rPr>
        <w:t>ze strany Objednatel</w:t>
      </w:r>
      <w:r w:rsidR="00807522">
        <w:rPr>
          <w:rFonts w:ascii="Segoe UI" w:hAnsi="Segoe UI" w:cs="Segoe UI"/>
          <w:sz w:val="22"/>
          <w:szCs w:val="22"/>
        </w:rPr>
        <w:t>e</w:t>
      </w:r>
      <w:r w:rsidR="00807522" w:rsidRPr="00807522">
        <w:rPr>
          <w:rFonts w:ascii="Segoe UI" w:hAnsi="Segoe UI" w:cs="Segoe UI"/>
          <w:sz w:val="22"/>
          <w:szCs w:val="22"/>
        </w:rPr>
        <w:t>, kterou takové třetí osoby uplatnily vůči Objednatel</w:t>
      </w:r>
      <w:r w:rsidR="00807522">
        <w:rPr>
          <w:rFonts w:ascii="Segoe UI" w:hAnsi="Segoe UI" w:cs="Segoe UI"/>
          <w:sz w:val="22"/>
          <w:szCs w:val="22"/>
        </w:rPr>
        <w:t>i</w:t>
      </w:r>
      <w:r w:rsidR="00807522" w:rsidRPr="00807522">
        <w:rPr>
          <w:rFonts w:ascii="Segoe UI" w:hAnsi="Segoe UI" w:cs="Segoe UI"/>
          <w:sz w:val="22"/>
          <w:szCs w:val="22"/>
        </w:rPr>
        <w:t>.</w:t>
      </w:r>
    </w:p>
    <w:p w14:paraId="7DB00733" w14:textId="29CDEBCF" w:rsidR="00431EF9" w:rsidRPr="00226CDA"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Zhotovitel</w:t>
      </w:r>
      <w:r w:rsidR="00431EF9" w:rsidRPr="00226CDA">
        <w:rPr>
          <w:rFonts w:ascii="Segoe UI" w:hAnsi="Segoe UI" w:cs="Segoe UI"/>
          <w:sz w:val="22"/>
          <w:szCs w:val="22"/>
        </w:rPr>
        <w:t xml:space="preserve"> jako odborně způsobilá osoba je povinna zkontrolovat příslušnou technickou </w:t>
      </w:r>
      <w:r w:rsidR="00431EF9" w:rsidRPr="00226CDA">
        <w:rPr>
          <w:rFonts w:ascii="Segoe UI" w:hAnsi="Segoe UI" w:cs="Segoe UI"/>
          <w:sz w:val="22"/>
          <w:szCs w:val="22"/>
        </w:rPr>
        <w:lastRenderedPageBreak/>
        <w:t xml:space="preserve">část předané dokumentace a upozornit </w:t>
      </w:r>
      <w:r w:rsidRPr="00226CDA">
        <w:rPr>
          <w:rFonts w:ascii="Segoe UI" w:hAnsi="Segoe UI" w:cs="Segoe UI"/>
          <w:sz w:val="22"/>
          <w:szCs w:val="22"/>
        </w:rPr>
        <w:t>Objednatel</w:t>
      </w:r>
      <w:r w:rsidR="00431EF9" w:rsidRPr="00226CDA">
        <w:rPr>
          <w:rFonts w:ascii="Segoe UI" w:hAnsi="Segoe UI" w:cs="Segoe UI"/>
          <w:sz w:val="22"/>
          <w:szCs w:val="22"/>
        </w:rPr>
        <w:t>e bez zbytečného odkladu na zjištěné zjevné vady a nedostatky. Případný soupis zjištěných vad a nedostatků předané dokumentace včetně návrhů na jejich odstranění a s</w:t>
      </w:r>
      <w:r w:rsidR="00BB127B">
        <w:rPr>
          <w:rFonts w:ascii="Segoe UI" w:hAnsi="Segoe UI" w:cs="Segoe UI"/>
          <w:sz w:val="22"/>
          <w:szCs w:val="22"/>
        </w:rPr>
        <w:t> </w:t>
      </w:r>
      <w:r w:rsidR="00431EF9" w:rsidRPr="00226CDA">
        <w:rPr>
          <w:rFonts w:ascii="Segoe UI" w:hAnsi="Segoe UI" w:cs="Segoe UI"/>
          <w:sz w:val="22"/>
          <w:szCs w:val="22"/>
        </w:rPr>
        <w:t xml:space="preserve">dopadem na předmět a cenu díla </w:t>
      </w:r>
      <w:r w:rsidRPr="00226CDA">
        <w:rPr>
          <w:rFonts w:ascii="Segoe UI" w:hAnsi="Segoe UI" w:cs="Segoe UI"/>
          <w:sz w:val="22"/>
          <w:szCs w:val="22"/>
        </w:rPr>
        <w:t>Zhotovitel</w:t>
      </w:r>
      <w:r w:rsidR="00431EF9" w:rsidRPr="00226CDA">
        <w:rPr>
          <w:rFonts w:ascii="Segoe UI" w:hAnsi="Segoe UI" w:cs="Segoe UI"/>
          <w:sz w:val="22"/>
          <w:szCs w:val="22"/>
        </w:rPr>
        <w:t xml:space="preserve"> předá bez zbytečného odkladu </w:t>
      </w:r>
      <w:r w:rsidRPr="00226CDA">
        <w:rPr>
          <w:rFonts w:ascii="Segoe UI" w:hAnsi="Segoe UI" w:cs="Segoe UI"/>
          <w:sz w:val="22"/>
          <w:szCs w:val="22"/>
        </w:rPr>
        <w:t>Objednatel</w:t>
      </w:r>
      <w:r w:rsidR="00431EF9" w:rsidRPr="00226CDA">
        <w:rPr>
          <w:rFonts w:ascii="Segoe UI" w:hAnsi="Segoe UI" w:cs="Segoe UI"/>
          <w:sz w:val="22"/>
          <w:szCs w:val="22"/>
        </w:rPr>
        <w:t>i.</w:t>
      </w:r>
      <w:r w:rsidR="005274A5" w:rsidRPr="00226CDA">
        <w:rPr>
          <w:rFonts w:ascii="Segoe UI" w:hAnsi="Segoe UI" w:cs="Segoe UI"/>
          <w:sz w:val="22"/>
          <w:szCs w:val="22"/>
        </w:rPr>
        <w:t xml:space="preserve"> Smluvní strany </w:t>
      </w:r>
      <w:r w:rsidR="000771C4" w:rsidRPr="00226CDA">
        <w:rPr>
          <w:rFonts w:ascii="Segoe UI" w:hAnsi="Segoe UI" w:cs="Segoe UI"/>
          <w:sz w:val="22"/>
          <w:szCs w:val="22"/>
        </w:rPr>
        <w:t>tímto vylučují</w:t>
      </w:r>
      <w:r w:rsidR="005274A5" w:rsidRPr="00226CDA">
        <w:rPr>
          <w:rFonts w:ascii="Segoe UI" w:hAnsi="Segoe UI" w:cs="Segoe UI"/>
          <w:sz w:val="22"/>
          <w:szCs w:val="22"/>
        </w:rPr>
        <w:t xml:space="preserve"> aplikaci § 2595 a </w:t>
      </w:r>
      <w:r w:rsidR="003C2B01" w:rsidRPr="00226CDA">
        <w:rPr>
          <w:rFonts w:ascii="Segoe UI" w:hAnsi="Segoe UI" w:cs="Segoe UI"/>
          <w:sz w:val="22"/>
          <w:szCs w:val="22"/>
        </w:rPr>
        <w:t xml:space="preserve">§ 2627 odst. </w:t>
      </w:r>
      <w:r w:rsidR="005274A5" w:rsidRPr="00226CDA">
        <w:rPr>
          <w:rFonts w:ascii="Segoe UI" w:hAnsi="Segoe UI" w:cs="Segoe UI"/>
          <w:sz w:val="22"/>
          <w:szCs w:val="22"/>
        </w:rPr>
        <w:t xml:space="preserve">2 </w:t>
      </w:r>
      <w:r w:rsidR="00415BD2">
        <w:rPr>
          <w:rFonts w:ascii="Segoe UI" w:hAnsi="Segoe UI" w:cs="Segoe UI"/>
          <w:sz w:val="22"/>
          <w:szCs w:val="22"/>
        </w:rPr>
        <w:t>o</w:t>
      </w:r>
      <w:r w:rsidR="005274A5" w:rsidRPr="00226CDA">
        <w:rPr>
          <w:rFonts w:ascii="Segoe UI" w:hAnsi="Segoe UI" w:cs="Segoe UI"/>
          <w:sz w:val="22"/>
          <w:szCs w:val="22"/>
        </w:rPr>
        <w:t xml:space="preserve">bčanského zákoníku na </w:t>
      </w:r>
      <w:r w:rsidR="000771C4" w:rsidRPr="00226CDA">
        <w:rPr>
          <w:rFonts w:ascii="Segoe UI" w:hAnsi="Segoe UI" w:cs="Segoe UI"/>
          <w:sz w:val="22"/>
          <w:szCs w:val="22"/>
        </w:rPr>
        <w:t xml:space="preserve">svůj </w:t>
      </w:r>
      <w:r w:rsidR="005274A5" w:rsidRPr="00226CDA">
        <w:rPr>
          <w:rFonts w:ascii="Segoe UI" w:hAnsi="Segoe UI" w:cs="Segoe UI"/>
          <w:sz w:val="22"/>
          <w:szCs w:val="22"/>
        </w:rPr>
        <w:t xml:space="preserve">právní </w:t>
      </w:r>
      <w:r w:rsidR="00755462" w:rsidRPr="00226CDA">
        <w:rPr>
          <w:rFonts w:ascii="Segoe UI" w:hAnsi="Segoe UI" w:cs="Segoe UI"/>
          <w:sz w:val="22"/>
          <w:szCs w:val="22"/>
        </w:rPr>
        <w:t>poměr</w:t>
      </w:r>
      <w:r w:rsidR="005274A5" w:rsidRPr="00226CDA">
        <w:rPr>
          <w:rFonts w:ascii="Segoe UI" w:hAnsi="Segoe UI" w:cs="Segoe UI"/>
          <w:sz w:val="22"/>
          <w:szCs w:val="22"/>
        </w:rPr>
        <w:t>.</w:t>
      </w:r>
    </w:p>
    <w:p w14:paraId="65112F6E" w14:textId="4835B02D" w:rsidR="007575D2" w:rsidRPr="00226CDA"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Objednatel</w:t>
      </w:r>
      <w:r w:rsidR="007575D2" w:rsidRPr="00226CDA">
        <w:rPr>
          <w:rFonts w:ascii="Segoe UI" w:hAnsi="Segoe UI" w:cs="Segoe UI"/>
          <w:sz w:val="22"/>
          <w:szCs w:val="22"/>
        </w:rPr>
        <w:t xml:space="preserve"> se zavazuje v</w:t>
      </w:r>
      <w:r w:rsidR="00BB127B">
        <w:rPr>
          <w:rFonts w:ascii="Segoe UI" w:hAnsi="Segoe UI" w:cs="Segoe UI"/>
          <w:sz w:val="22"/>
          <w:szCs w:val="22"/>
        </w:rPr>
        <w:t> </w:t>
      </w:r>
      <w:r w:rsidR="007575D2" w:rsidRPr="00226CDA">
        <w:rPr>
          <w:rFonts w:ascii="Segoe UI" w:hAnsi="Segoe UI" w:cs="Segoe UI"/>
          <w:sz w:val="22"/>
          <w:szCs w:val="22"/>
        </w:rPr>
        <w:t xml:space="preserve">době realizace díla umožnit </w:t>
      </w:r>
      <w:r w:rsidRPr="00226CDA">
        <w:rPr>
          <w:rFonts w:ascii="Segoe UI" w:hAnsi="Segoe UI" w:cs="Segoe UI"/>
          <w:sz w:val="22"/>
          <w:szCs w:val="22"/>
        </w:rPr>
        <w:t>Zhotovitel</w:t>
      </w:r>
      <w:r w:rsidR="007575D2" w:rsidRPr="00226CDA">
        <w:rPr>
          <w:rFonts w:ascii="Segoe UI" w:hAnsi="Segoe UI" w:cs="Segoe UI"/>
          <w:sz w:val="22"/>
          <w:szCs w:val="22"/>
        </w:rPr>
        <w:t xml:space="preserve">i (včetně zaměstnanců </w:t>
      </w:r>
      <w:r w:rsidRPr="00226CDA">
        <w:rPr>
          <w:rFonts w:ascii="Segoe UI" w:hAnsi="Segoe UI" w:cs="Segoe UI"/>
          <w:sz w:val="22"/>
          <w:szCs w:val="22"/>
        </w:rPr>
        <w:t>Zhotovitel</w:t>
      </w:r>
      <w:r w:rsidR="007575D2" w:rsidRPr="00226CDA">
        <w:rPr>
          <w:rFonts w:ascii="Segoe UI" w:hAnsi="Segoe UI" w:cs="Segoe UI"/>
          <w:sz w:val="22"/>
          <w:szCs w:val="22"/>
        </w:rPr>
        <w:t xml:space="preserve">e, kteří se budou podílet na zhotovení díla, případně jiných osob, které se budou podílet na zhotovení díla) vstup na </w:t>
      </w:r>
      <w:r w:rsidR="00F501AC" w:rsidRPr="00226CDA">
        <w:rPr>
          <w:rFonts w:ascii="Segoe UI" w:hAnsi="Segoe UI" w:cs="Segoe UI"/>
          <w:sz w:val="22"/>
          <w:szCs w:val="22"/>
        </w:rPr>
        <w:t>místo pro provádění díla</w:t>
      </w:r>
      <w:r w:rsidR="007575D2" w:rsidRPr="00226CDA">
        <w:rPr>
          <w:rFonts w:ascii="Segoe UI" w:hAnsi="Segoe UI" w:cs="Segoe UI"/>
          <w:sz w:val="22"/>
          <w:szCs w:val="22"/>
        </w:rPr>
        <w:t xml:space="preserve">. </w:t>
      </w:r>
    </w:p>
    <w:p w14:paraId="5F556B32" w14:textId="038FA2AE" w:rsidR="007575D2" w:rsidRPr="00806530"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66" w:name="_Ref443922855"/>
      <w:r w:rsidRPr="00226CDA">
        <w:rPr>
          <w:rFonts w:ascii="Segoe UI" w:hAnsi="Segoe UI" w:cs="Segoe UI"/>
          <w:sz w:val="22"/>
          <w:szCs w:val="22"/>
        </w:rPr>
        <w:t>Objednatel</w:t>
      </w:r>
      <w:r w:rsidR="007575D2" w:rsidRPr="00226CDA">
        <w:rPr>
          <w:rFonts w:ascii="Segoe UI" w:hAnsi="Segoe UI" w:cs="Segoe UI"/>
          <w:sz w:val="22"/>
          <w:szCs w:val="22"/>
        </w:rPr>
        <w:t xml:space="preserve"> se zavazuje </w:t>
      </w:r>
      <w:bookmarkStart w:id="67" w:name="_Hlk530505453"/>
      <w:r w:rsidR="00270563">
        <w:rPr>
          <w:rFonts w:ascii="Segoe UI" w:hAnsi="Segoe UI" w:cs="Segoe UI"/>
          <w:sz w:val="22"/>
          <w:szCs w:val="22"/>
        </w:rPr>
        <w:t>po nabytí účinnosti této Smlouvy</w:t>
      </w:r>
      <w:r w:rsidR="005407D9">
        <w:rPr>
          <w:rFonts w:ascii="Segoe UI" w:hAnsi="Segoe UI" w:cs="Segoe UI"/>
          <w:sz w:val="22"/>
          <w:szCs w:val="22"/>
        </w:rPr>
        <w:t xml:space="preserve"> a vydání písemné výzvy k plnění za podmínek uvedených v odst. </w:t>
      </w:r>
      <w:r w:rsidR="005407D9">
        <w:rPr>
          <w:rFonts w:ascii="Segoe UI" w:hAnsi="Segoe UI" w:cs="Segoe UI"/>
          <w:sz w:val="22"/>
          <w:szCs w:val="22"/>
        </w:rPr>
        <w:fldChar w:fldCharType="begin"/>
      </w:r>
      <w:r w:rsidR="005407D9">
        <w:rPr>
          <w:rFonts w:ascii="Segoe UI" w:hAnsi="Segoe UI" w:cs="Segoe UI"/>
          <w:sz w:val="22"/>
          <w:szCs w:val="22"/>
        </w:rPr>
        <w:instrText xml:space="preserve"> REF _Ref198035093 \r \h </w:instrText>
      </w:r>
      <w:r w:rsidR="005407D9">
        <w:rPr>
          <w:rFonts w:ascii="Segoe UI" w:hAnsi="Segoe UI" w:cs="Segoe UI"/>
          <w:sz w:val="22"/>
          <w:szCs w:val="22"/>
        </w:rPr>
      </w:r>
      <w:r w:rsidR="005407D9">
        <w:rPr>
          <w:rFonts w:ascii="Segoe UI" w:hAnsi="Segoe UI" w:cs="Segoe UI"/>
          <w:sz w:val="22"/>
          <w:szCs w:val="22"/>
        </w:rPr>
        <w:fldChar w:fldCharType="separate"/>
      </w:r>
      <w:r w:rsidR="005407D9">
        <w:rPr>
          <w:rFonts w:ascii="Segoe UI" w:hAnsi="Segoe UI" w:cs="Segoe UI"/>
          <w:sz w:val="22"/>
          <w:szCs w:val="22"/>
        </w:rPr>
        <w:t>16.2</w:t>
      </w:r>
      <w:r w:rsidR="005407D9">
        <w:rPr>
          <w:rFonts w:ascii="Segoe UI" w:hAnsi="Segoe UI" w:cs="Segoe UI"/>
          <w:sz w:val="22"/>
          <w:szCs w:val="22"/>
        </w:rPr>
        <w:fldChar w:fldCharType="end"/>
      </w:r>
      <w:r w:rsidR="005407D9">
        <w:rPr>
          <w:rFonts w:ascii="Segoe UI" w:hAnsi="Segoe UI" w:cs="Segoe UI"/>
          <w:sz w:val="22"/>
          <w:szCs w:val="22"/>
        </w:rPr>
        <w:t xml:space="preserve"> Smlouvy</w:t>
      </w:r>
      <w:r w:rsidR="00270563">
        <w:rPr>
          <w:rFonts w:ascii="Segoe UI" w:hAnsi="Segoe UI" w:cs="Segoe UI"/>
          <w:sz w:val="22"/>
          <w:szCs w:val="22"/>
        </w:rPr>
        <w:t xml:space="preserve">, a to s ohledem na klimatické podmínky, </w:t>
      </w:r>
      <w:bookmarkEnd w:id="67"/>
      <w:r w:rsidR="007575D2" w:rsidRPr="00806530">
        <w:rPr>
          <w:rFonts w:ascii="Segoe UI" w:hAnsi="Segoe UI" w:cs="Segoe UI"/>
          <w:sz w:val="22"/>
          <w:szCs w:val="22"/>
        </w:rPr>
        <w:t xml:space="preserve">předat </w:t>
      </w:r>
      <w:r w:rsidRPr="00806530">
        <w:rPr>
          <w:rFonts w:ascii="Segoe UI" w:hAnsi="Segoe UI" w:cs="Segoe UI"/>
          <w:sz w:val="22"/>
          <w:szCs w:val="22"/>
        </w:rPr>
        <w:t>Zhotovitel</w:t>
      </w:r>
      <w:r w:rsidR="007575D2" w:rsidRPr="00806530">
        <w:rPr>
          <w:rFonts w:ascii="Segoe UI" w:hAnsi="Segoe UI" w:cs="Segoe UI"/>
          <w:sz w:val="22"/>
          <w:szCs w:val="22"/>
        </w:rPr>
        <w:t xml:space="preserve">i </w:t>
      </w:r>
      <w:r w:rsidR="001B424B" w:rsidRPr="00806530">
        <w:rPr>
          <w:rFonts w:ascii="Segoe UI" w:hAnsi="Segoe UI" w:cs="Segoe UI"/>
          <w:sz w:val="22"/>
          <w:szCs w:val="22"/>
        </w:rPr>
        <w:t>Staveniště</w:t>
      </w:r>
      <w:r w:rsidR="009E66DA" w:rsidRPr="00806530">
        <w:rPr>
          <w:rFonts w:ascii="Segoe UI" w:hAnsi="Segoe UI" w:cs="Segoe UI"/>
          <w:sz w:val="22"/>
          <w:szCs w:val="22"/>
        </w:rPr>
        <w:t xml:space="preserve"> a Zhotovitel se zavazuje Staveniště převzít</w:t>
      </w:r>
      <w:r w:rsidR="00F767B4">
        <w:rPr>
          <w:rFonts w:ascii="Segoe UI" w:hAnsi="Segoe UI" w:cs="Segoe UI"/>
          <w:sz w:val="22"/>
          <w:szCs w:val="22"/>
        </w:rPr>
        <w:t>, přičemž k převzetí Staveniště musí Objednatel</w:t>
      </w:r>
      <w:r w:rsidR="004D21B9">
        <w:rPr>
          <w:rFonts w:ascii="Segoe UI" w:hAnsi="Segoe UI" w:cs="Segoe UI"/>
          <w:sz w:val="22"/>
          <w:szCs w:val="22"/>
        </w:rPr>
        <w:t xml:space="preserve"> Zh</w:t>
      </w:r>
      <w:r w:rsidR="001E789A">
        <w:rPr>
          <w:rFonts w:ascii="Segoe UI" w:hAnsi="Segoe UI" w:cs="Segoe UI"/>
          <w:sz w:val="22"/>
          <w:szCs w:val="22"/>
        </w:rPr>
        <w:t>o</w:t>
      </w:r>
      <w:r w:rsidR="004D21B9">
        <w:rPr>
          <w:rFonts w:ascii="Segoe UI" w:hAnsi="Segoe UI" w:cs="Segoe UI"/>
          <w:sz w:val="22"/>
          <w:szCs w:val="22"/>
        </w:rPr>
        <w:t>toviteli</w:t>
      </w:r>
      <w:r w:rsidR="00F767B4">
        <w:rPr>
          <w:rFonts w:ascii="Segoe UI" w:hAnsi="Segoe UI" w:cs="Segoe UI"/>
          <w:sz w:val="22"/>
          <w:szCs w:val="22"/>
        </w:rPr>
        <w:t xml:space="preserve"> stanovit lhůtu </w:t>
      </w:r>
      <w:r w:rsidR="00E7006D">
        <w:rPr>
          <w:rFonts w:ascii="Segoe UI" w:hAnsi="Segoe UI" w:cs="Segoe UI"/>
          <w:sz w:val="22"/>
          <w:szCs w:val="22"/>
        </w:rPr>
        <w:t xml:space="preserve">v délce </w:t>
      </w:r>
      <w:r w:rsidR="00F767B4">
        <w:rPr>
          <w:rFonts w:ascii="Segoe UI" w:hAnsi="Segoe UI" w:cs="Segoe UI"/>
          <w:sz w:val="22"/>
          <w:szCs w:val="22"/>
        </w:rPr>
        <w:t xml:space="preserve">alespoň 7 </w:t>
      </w:r>
      <w:r w:rsidR="00A56F41">
        <w:rPr>
          <w:rFonts w:ascii="Segoe UI" w:hAnsi="Segoe UI" w:cs="Segoe UI"/>
          <w:sz w:val="22"/>
          <w:szCs w:val="22"/>
        </w:rPr>
        <w:t>ode dne vydání písemné výzvy k plnění</w:t>
      </w:r>
      <w:r w:rsidR="001B424B" w:rsidRPr="00806530">
        <w:rPr>
          <w:rFonts w:ascii="Segoe UI" w:hAnsi="Segoe UI" w:cs="Segoe UI"/>
          <w:sz w:val="22"/>
          <w:szCs w:val="22"/>
        </w:rPr>
        <w:t xml:space="preserve">. </w:t>
      </w:r>
      <w:r w:rsidR="00A60B0C" w:rsidRPr="00806530">
        <w:rPr>
          <w:rFonts w:ascii="Segoe UI" w:hAnsi="Segoe UI" w:cs="Segoe UI"/>
          <w:sz w:val="22"/>
          <w:szCs w:val="22"/>
        </w:rPr>
        <w:t>O </w:t>
      </w:r>
      <w:r w:rsidR="00743A15" w:rsidRPr="00806530">
        <w:rPr>
          <w:rFonts w:ascii="Segoe UI" w:hAnsi="Segoe UI" w:cs="Segoe UI"/>
          <w:sz w:val="22"/>
          <w:szCs w:val="22"/>
        </w:rPr>
        <w:t xml:space="preserve">předání </w:t>
      </w:r>
      <w:r w:rsidR="00A0668F" w:rsidRPr="00806530">
        <w:rPr>
          <w:rFonts w:ascii="Segoe UI" w:hAnsi="Segoe UI" w:cs="Segoe UI"/>
          <w:sz w:val="22"/>
          <w:szCs w:val="22"/>
        </w:rPr>
        <w:t xml:space="preserve">a převzetí </w:t>
      </w:r>
      <w:r w:rsidR="00A51482" w:rsidRPr="00806530">
        <w:rPr>
          <w:rFonts w:ascii="Segoe UI" w:hAnsi="Segoe UI" w:cs="Segoe UI"/>
          <w:sz w:val="22"/>
          <w:szCs w:val="22"/>
        </w:rPr>
        <w:t>Staveniště</w:t>
      </w:r>
      <w:r w:rsidR="00743A15" w:rsidRPr="00806530">
        <w:rPr>
          <w:rFonts w:ascii="Segoe UI" w:hAnsi="Segoe UI" w:cs="Segoe UI"/>
          <w:sz w:val="22"/>
          <w:szCs w:val="22"/>
        </w:rPr>
        <w:t xml:space="preserve"> </w:t>
      </w:r>
      <w:proofErr w:type="gramStart"/>
      <w:r w:rsidR="00743A15" w:rsidRPr="00806530">
        <w:rPr>
          <w:rFonts w:ascii="Segoe UI" w:hAnsi="Segoe UI" w:cs="Segoe UI"/>
          <w:sz w:val="22"/>
          <w:szCs w:val="22"/>
        </w:rPr>
        <w:t>sepíší</w:t>
      </w:r>
      <w:proofErr w:type="gramEnd"/>
      <w:r w:rsidR="00743A15" w:rsidRPr="00806530">
        <w:rPr>
          <w:rFonts w:ascii="Segoe UI" w:hAnsi="Segoe UI" w:cs="Segoe UI"/>
          <w:sz w:val="22"/>
          <w:szCs w:val="22"/>
        </w:rPr>
        <w:t xml:space="preserve"> smluvní strany protokol</w:t>
      </w:r>
      <w:r w:rsidR="007575D2" w:rsidRPr="00806530">
        <w:rPr>
          <w:rFonts w:ascii="Segoe UI" w:hAnsi="Segoe UI" w:cs="Segoe UI"/>
          <w:sz w:val="22"/>
          <w:szCs w:val="22"/>
        </w:rPr>
        <w:t xml:space="preserve"> v</w:t>
      </w:r>
      <w:r w:rsidR="00BB127B" w:rsidRPr="00806530">
        <w:rPr>
          <w:rFonts w:ascii="Segoe UI" w:hAnsi="Segoe UI" w:cs="Segoe UI"/>
          <w:sz w:val="22"/>
          <w:szCs w:val="22"/>
        </w:rPr>
        <w:t> </w:t>
      </w:r>
      <w:r w:rsidR="007575D2" w:rsidRPr="00806530">
        <w:rPr>
          <w:rFonts w:ascii="Segoe UI" w:hAnsi="Segoe UI" w:cs="Segoe UI"/>
          <w:sz w:val="22"/>
          <w:szCs w:val="22"/>
        </w:rPr>
        <w:t>den předání</w:t>
      </w:r>
      <w:r w:rsidR="00743A15" w:rsidRPr="00806530">
        <w:rPr>
          <w:rFonts w:ascii="Segoe UI" w:hAnsi="Segoe UI" w:cs="Segoe UI"/>
          <w:sz w:val="22"/>
          <w:szCs w:val="22"/>
        </w:rPr>
        <w:t xml:space="preserve"> </w:t>
      </w:r>
      <w:r w:rsidR="00A51482" w:rsidRPr="00806530">
        <w:rPr>
          <w:rFonts w:ascii="Segoe UI" w:hAnsi="Segoe UI" w:cs="Segoe UI"/>
          <w:sz w:val="22"/>
          <w:szCs w:val="22"/>
        </w:rPr>
        <w:t>Staveniště</w:t>
      </w:r>
      <w:r w:rsidR="007575D2" w:rsidRPr="00806530">
        <w:rPr>
          <w:rFonts w:ascii="Segoe UI" w:hAnsi="Segoe UI" w:cs="Segoe UI"/>
          <w:sz w:val="22"/>
          <w:szCs w:val="22"/>
        </w:rPr>
        <w:t>.</w:t>
      </w:r>
      <w:bookmarkEnd w:id="66"/>
      <w:r w:rsidR="007575D2" w:rsidRPr="00806530">
        <w:rPr>
          <w:rFonts w:ascii="Segoe UI" w:hAnsi="Segoe UI" w:cs="Segoe UI"/>
          <w:sz w:val="22"/>
          <w:szCs w:val="22"/>
        </w:rPr>
        <w:t xml:space="preserve"> </w:t>
      </w:r>
    </w:p>
    <w:p w14:paraId="6AFE4E01" w14:textId="7A0AF8DF" w:rsidR="00C7426D" w:rsidRPr="00226CDA" w:rsidRDefault="007575D2"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Dílo nebo jeho část vykazující prokazatelný nesoulad s</w:t>
      </w:r>
      <w:r w:rsidR="00BB127B">
        <w:rPr>
          <w:rFonts w:ascii="Segoe UI" w:hAnsi="Segoe UI" w:cs="Segoe UI"/>
          <w:sz w:val="22"/>
          <w:szCs w:val="22"/>
        </w:rPr>
        <w:t> </w:t>
      </w:r>
      <w:r w:rsidR="00F235C1" w:rsidRPr="00226CDA">
        <w:rPr>
          <w:rFonts w:ascii="Segoe UI" w:hAnsi="Segoe UI" w:cs="Segoe UI"/>
          <w:sz w:val="22"/>
          <w:szCs w:val="22"/>
        </w:rPr>
        <w:t>P</w:t>
      </w:r>
      <w:r w:rsidRPr="00226CDA">
        <w:rPr>
          <w:rFonts w:ascii="Segoe UI" w:hAnsi="Segoe UI" w:cs="Segoe UI"/>
          <w:sz w:val="22"/>
          <w:szCs w:val="22"/>
        </w:rPr>
        <w:t xml:space="preserve">rojektovou dokumentací či pokyny </w:t>
      </w:r>
      <w:r w:rsidR="00BE2007" w:rsidRPr="00226CDA">
        <w:rPr>
          <w:rFonts w:ascii="Segoe UI" w:hAnsi="Segoe UI" w:cs="Segoe UI"/>
          <w:sz w:val="22"/>
          <w:szCs w:val="22"/>
        </w:rPr>
        <w:t>Objednatel</w:t>
      </w:r>
      <w:r w:rsidRPr="00226CDA">
        <w:rPr>
          <w:rFonts w:ascii="Segoe UI" w:hAnsi="Segoe UI" w:cs="Segoe UI"/>
          <w:sz w:val="22"/>
          <w:szCs w:val="22"/>
        </w:rPr>
        <w:t xml:space="preserve">e je </w:t>
      </w:r>
      <w:r w:rsidR="00BE2007" w:rsidRPr="00226CDA">
        <w:rPr>
          <w:rFonts w:ascii="Segoe UI" w:hAnsi="Segoe UI" w:cs="Segoe UI"/>
          <w:sz w:val="22"/>
          <w:szCs w:val="22"/>
        </w:rPr>
        <w:t>Zhotovitel</w:t>
      </w:r>
      <w:r w:rsidRPr="00226CDA">
        <w:rPr>
          <w:rFonts w:ascii="Segoe UI" w:hAnsi="Segoe UI" w:cs="Segoe UI"/>
          <w:sz w:val="22"/>
          <w:szCs w:val="22"/>
        </w:rPr>
        <w:t xml:space="preserve"> povinen na žádost </w:t>
      </w:r>
      <w:r w:rsidR="00BE2007" w:rsidRPr="00226CDA">
        <w:rPr>
          <w:rFonts w:ascii="Segoe UI" w:hAnsi="Segoe UI" w:cs="Segoe UI"/>
          <w:sz w:val="22"/>
          <w:szCs w:val="22"/>
        </w:rPr>
        <w:t>Objednatel</w:t>
      </w:r>
      <w:r w:rsidRPr="00226CDA">
        <w:rPr>
          <w:rFonts w:ascii="Segoe UI" w:hAnsi="Segoe UI" w:cs="Segoe UI"/>
          <w:sz w:val="22"/>
          <w:szCs w:val="22"/>
        </w:rPr>
        <w:t>e ve formě zápisu</w:t>
      </w:r>
      <w:r w:rsidR="002E58B6" w:rsidRPr="00226CDA">
        <w:rPr>
          <w:rFonts w:ascii="Segoe UI" w:hAnsi="Segoe UI" w:cs="Segoe UI"/>
          <w:sz w:val="22"/>
          <w:szCs w:val="22"/>
        </w:rPr>
        <w:t xml:space="preserve"> do </w:t>
      </w:r>
      <w:r w:rsidR="00EB6224" w:rsidRPr="00226CDA">
        <w:rPr>
          <w:rFonts w:ascii="Segoe UI" w:hAnsi="Segoe UI" w:cs="Segoe UI"/>
          <w:sz w:val="22"/>
          <w:szCs w:val="22"/>
        </w:rPr>
        <w:t>stavební</w:t>
      </w:r>
      <w:r w:rsidR="002E58B6" w:rsidRPr="00226CDA">
        <w:rPr>
          <w:rFonts w:ascii="Segoe UI" w:hAnsi="Segoe UI" w:cs="Segoe UI"/>
          <w:sz w:val="22"/>
          <w:szCs w:val="22"/>
        </w:rPr>
        <w:t>ho deníku</w:t>
      </w:r>
      <w:r w:rsidRPr="00226CDA">
        <w:rPr>
          <w:rFonts w:ascii="Segoe UI" w:hAnsi="Segoe UI" w:cs="Segoe UI"/>
          <w:sz w:val="22"/>
          <w:szCs w:val="22"/>
        </w:rPr>
        <w:t xml:space="preserve"> odstranit</w:t>
      </w:r>
      <w:r w:rsidR="00E00123" w:rsidRPr="00226CDA">
        <w:rPr>
          <w:rFonts w:ascii="Segoe UI" w:hAnsi="Segoe UI" w:cs="Segoe UI"/>
          <w:color w:val="0070C0"/>
          <w:sz w:val="22"/>
          <w:szCs w:val="22"/>
        </w:rPr>
        <w:t xml:space="preserve"> </w:t>
      </w:r>
      <w:r w:rsidR="00E00123" w:rsidRPr="00226CDA">
        <w:rPr>
          <w:rFonts w:ascii="Segoe UI" w:hAnsi="Segoe UI" w:cs="Segoe UI"/>
          <w:sz w:val="22"/>
          <w:szCs w:val="22"/>
        </w:rPr>
        <w:t>ve lhůtě stanovené Objednatelem, která bude odpovídat časové náročnosti uvedení díla do souladu s</w:t>
      </w:r>
      <w:r w:rsidR="00BB127B">
        <w:rPr>
          <w:rFonts w:ascii="Segoe UI" w:hAnsi="Segoe UI" w:cs="Segoe UI"/>
          <w:sz w:val="22"/>
          <w:szCs w:val="22"/>
        </w:rPr>
        <w:t> </w:t>
      </w:r>
      <w:r w:rsidR="00E00123" w:rsidRPr="00226CDA">
        <w:rPr>
          <w:rFonts w:ascii="Segoe UI" w:hAnsi="Segoe UI" w:cs="Segoe UI"/>
          <w:sz w:val="22"/>
          <w:szCs w:val="22"/>
        </w:rPr>
        <w:t>Projektovou dokumentací či pokyny Objednatele</w:t>
      </w:r>
      <w:r w:rsidRPr="00226CDA">
        <w:rPr>
          <w:rFonts w:ascii="Segoe UI" w:hAnsi="Segoe UI" w:cs="Segoe UI"/>
          <w:sz w:val="22"/>
          <w:szCs w:val="22"/>
        </w:rPr>
        <w:t>. V</w:t>
      </w:r>
      <w:r w:rsidR="00BB127B">
        <w:rPr>
          <w:rFonts w:ascii="Segoe UI" w:hAnsi="Segoe UI" w:cs="Segoe UI"/>
          <w:sz w:val="22"/>
          <w:szCs w:val="22"/>
        </w:rPr>
        <w:t> </w:t>
      </w:r>
      <w:r w:rsidRPr="00226CDA">
        <w:rPr>
          <w:rFonts w:ascii="Segoe UI" w:hAnsi="Segoe UI" w:cs="Segoe UI"/>
          <w:sz w:val="22"/>
          <w:szCs w:val="22"/>
        </w:rPr>
        <w:t xml:space="preserve">případě, že tak </w:t>
      </w:r>
      <w:r w:rsidR="00BE2007" w:rsidRPr="00226CDA">
        <w:rPr>
          <w:rFonts w:ascii="Segoe UI" w:hAnsi="Segoe UI" w:cs="Segoe UI"/>
          <w:sz w:val="22"/>
          <w:szCs w:val="22"/>
        </w:rPr>
        <w:t>Zhotovitel</w:t>
      </w:r>
      <w:r w:rsidRPr="00226CDA">
        <w:rPr>
          <w:rFonts w:ascii="Segoe UI" w:hAnsi="Segoe UI" w:cs="Segoe UI"/>
          <w:sz w:val="22"/>
          <w:szCs w:val="22"/>
        </w:rPr>
        <w:t xml:space="preserve"> neučiní, je </w:t>
      </w:r>
      <w:r w:rsidR="00BE2007" w:rsidRPr="00226CDA">
        <w:rPr>
          <w:rFonts w:ascii="Segoe UI" w:hAnsi="Segoe UI" w:cs="Segoe UI"/>
          <w:sz w:val="22"/>
          <w:szCs w:val="22"/>
        </w:rPr>
        <w:t>Objednatel</w:t>
      </w:r>
      <w:r w:rsidRPr="00226CDA">
        <w:rPr>
          <w:rFonts w:ascii="Segoe UI" w:hAnsi="Segoe UI" w:cs="Segoe UI"/>
          <w:sz w:val="22"/>
          <w:szCs w:val="22"/>
        </w:rPr>
        <w:t xml:space="preserve"> oprávněn odstranit uvedené nedostatky třetí osobou na</w:t>
      </w:r>
      <w:r w:rsidR="00CE0125" w:rsidRPr="00226CDA">
        <w:rPr>
          <w:rFonts w:ascii="Segoe UI" w:hAnsi="Segoe UI" w:cs="Segoe UI"/>
          <w:sz w:val="22"/>
          <w:szCs w:val="22"/>
        </w:rPr>
        <w:t> </w:t>
      </w:r>
      <w:r w:rsidRPr="00226CDA">
        <w:rPr>
          <w:rFonts w:ascii="Segoe UI" w:hAnsi="Segoe UI" w:cs="Segoe UI"/>
          <w:sz w:val="22"/>
          <w:szCs w:val="22"/>
        </w:rPr>
        <w:t xml:space="preserve">náklady </w:t>
      </w:r>
      <w:r w:rsidR="00BE2007" w:rsidRPr="00226CDA">
        <w:rPr>
          <w:rFonts w:ascii="Segoe UI" w:hAnsi="Segoe UI" w:cs="Segoe UI"/>
          <w:sz w:val="22"/>
          <w:szCs w:val="22"/>
        </w:rPr>
        <w:t>Zhotovitel</w:t>
      </w:r>
      <w:r w:rsidRPr="00226CDA">
        <w:rPr>
          <w:rFonts w:ascii="Segoe UI" w:hAnsi="Segoe UI" w:cs="Segoe UI"/>
          <w:sz w:val="22"/>
          <w:szCs w:val="22"/>
        </w:rPr>
        <w:t>e.</w:t>
      </w:r>
    </w:p>
    <w:p w14:paraId="39036B55" w14:textId="38340333" w:rsidR="00F235C1" w:rsidRPr="00226CDA" w:rsidRDefault="00F235C1"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Zhotovitel se zavazuje, že dílo bude mít obvyklé vlastnosti bezvadného díla obdobného charakteru jako dílo dle této </w:t>
      </w:r>
      <w:r w:rsidR="00627A19" w:rsidRPr="00226CDA">
        <w:rPr>
          <w:rFonts w:ascii="Segoe UI" w:hAnsi="Segoe UI" w:cs="Segoe UI"/>
          <w:sz w:val="22"/>
          <w:szCs w:val="22"/>
        </w:rPr>
        <w:t>Smlouvy</w:t>
      </w:r>
      <w:r w:rsidRPr="00226CDA">
        <w:rPr>
          <w:rFonts w:ascii="Segoe UI" w:hAnsi="Segoe UI" w:cs="Segoe UI"/>
          <w:sz w:val="22"/>
          <w:szCs w:val="22"/>
        </w:rPr>
        <w:t>, zejména bude mít vlastnosti stanovené technickými normami, které se vztahují k</w:t>
      </w:r>
      <w:r w:rsidR="00BB127B">
        <w:rPr>
          <w:rFonts w:ascii="Segoe UI" w:hAnsi="Segoe UI" w:cs="Segoe UI"/>
          <w:sz w:val="22"/>
          <w:szCs w:val="22"/>
        </w:rPr>
        <w:t> </w:t>
      </w:r>
      <w:r w:rsidRPr="00226CDA">
        <w:rPr>
          <w:rFonts w:ascii="Segoe UI" w:hAnsi="Segoe UI" w:cs="Segoe UI"/>
          <w:sz w:val="22"/>
          <w:szCs w:val="22"/>
        </w:rPr>
        <w:t xml:space="preserve">materiálům a pracím prováděným na základě této </w:t>
      </w:r>
      <w:r w:rsidR="00627A19" w:rsidRPr="00226CDA">
        <w:rPr>
          <w:rFonts w:ascii="Segoe UI" w:hAnsi="Segoe UI" w:cs="Segoe UI"/>
          <w:sz w:val="22"/>
          <w:szCs w:val="22"/>
        </w:rPr>
        <w:t>Smlouvy</w:t>
      </w:r>
      <w:r w:rsidRPr="00226CDA">
        <w:rPr>
          <w:rFonts w:ascii="Segoe UI" w:hAnsi="Segoe UI" w:cs="Segoe UI"/>
          <w:sz w:val="22"/>
          <w:szCs w:val="22"/>
        </w:rPr>
        <w:t>, a vyplývající z</w:t>
      </w:r>
      <w:r w:rsidR="00BB127B">
        <w:rPr>
          <w:rFonts w:ascii="Segoe UI" w:hAnsi="Segoe UI" w:cs="Segoe UI"/>
          <w:sz w:val="22"/>
          <w:szCs w:val="22"/>
        </w:rPr>
        <w:t> </w:t>
      </w:r>
      <w:r w:rsidRPr="00226CDA">
        <w:rPr>
          <w:rFonts w:ascii="Segoe UI" w:hAnsi="Segoe UI" w:cs="Segoe UI"/>
          <w:sz w:val="22"/>
          <w:szCs w:val="22"/>
        </w:rPr>
        <w:t>Projektové dokumentace, a bude způsobilé k</w:t>
      </w:r>
      <w:r w:rsidR="00BB127B">
        <w:rPr>
          <w:rFonts w:ascii="Segoe UI" w:hAnsi="Segoe UI" w:cs="Segoe UI"/>
          <w:sz w:val="22"/>
          <w:szCs w:val="22"/>
        </w:rPr>
        <w:t> </w:t>
      </w:r>
      <w:r w:rsidRPr="00226CDA">
        <w:rPr>
          <w:rFonts w:ascii="Segoe UI" w:hAnsi="Segoe UI" w:cs="Segoe UI"/>
          <w:sz w:val="22"/>
          <w:szCs w:val="22"/>
        </w:rPr>
        <w:t>neomezenému užívání k</w:t>
      </w:r>
      <w:r w:rsidR="00BB127B">
        <w:rPr>
          <w:rFonts w:ascii="Segoe UI" w:hAnsi="Segoe UI" w:cs="Segoe UI"/>
          <w:sz w:val="22"/>
          <w:szCs w:val="22"/>
        </w:rPr>
        <w:t> </w:t>
      </w:r>
      <w:r w:rsidRPr="00226CDA">
        <w:rPr>
          <w:rFonts w:ascii="Segoe UI" w:hAnsi="Segoe UI" w:cs="Segoe UI"/>
          <w:sz w:val="22"/>
          <w:szCs w:val="22"/>
        </w:rPr>
        <w:t xml:space="preserve">účelu dle této </w:t>
      </w:r>
      <w:r w:rsidR="00627A19" w:rsidRPr="00226CDA">
        <w:rPr>
          <w:rFonts w:ascii="Segoe UI" w:hAnsi="Segoe UI" w:cs="Segoe UI"/>
          <w:sz w:val="22"/>
          <w:szCs w:val="22"/>
        </w:rPr>
        <w:t>Smlouvy</w:t>
      </w:r>
      <w:r w:rsidRPr="00226CDA">
        <w:rPr>
          <w:rFonts w:ascii="Segoe UI" w:hAnsi="Segoe UI" w:cs="Segoe UI"/>
          <w:sz w:val="22"/>
          <w:szCs w:val="22"/>
        </w:rPr>
        <w:t xml:space="preserve">. </w:t>
      </w:r>
    </w:p>
    <w:p w14:paraId="5339762B" w14:textId="43077BC8" w:rsidR="00F235C1" w:rsidRDefault="00F235C1"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Smluvní strany se dohodly, že bude-li v</w:t>
      </w:r>
      <w:r w:rsidR="00BB127B">
        <w:rPr>
          <w:rFonts w:ascii="Segoe UI" w:hAnsi="Segoe UI" w:cs="Segoe UI"/>
          <w:sz w:val="22"/>
          <w:szCs w:val="22"/>
        </w:rPr>
        <w:t> </w:t>
      </w:r>
      <w:r w:rsidRPr="00226CDA">
        <w:rPr>
          <w:rFonts w:ascii="Segoe UI" w:hAnsi="Segoe UI" w:cs="Segoe UI"/>
          <w:sz w:val="22"/>
          <w:szCs w:val="22"/>
        </w:rPr>
        <w:t>rámci díla dodáváno zboží, toto bude dodáno v</w:t>
      </w:r>
      <w:r w:rsidR="00BB127B">
        <w:rPr>
          <w:rFonts w:ascii="Segoe UI" w:hAnsi="Segoe UI" w:cs="Segoe UI"/>
          <w:sz w:val="22"/>
          <w:szCs w:val="22"/>
        </w:rPr>
        <w:t> </w:t>
      </w:r>
      <w:r w:rsidRPr="00226CDA">
        <w:rPr>
          <w:rFonts w:ascii="Segoe UI" w:hAnsi="Segoe UI" w:cs="Segoe UI"/>
          <w:sz w:val="22"/>
          <w:szCs w:val="22"/>
        </w:rPr>
        <w:t>I. jakosti</w:t>
      </w:r>
      <w:r w:rsidR="002C34CB" w:rsidRPr="00226CDA">
        <w:rPr>
          <w:rFonts w:ascii="Segoe UI" w:hAnsi="Segoe UI" w:cs="Segoe UI"/>
          <w:sz w:val="22"/>
          <w:szCs w:val="22"/>
        </w:rPr>
        <w:t>,</w:t>
      </w:r>
      <w:r w:rsidR="00FE76A1" w:rsidRPr="00FE76A1">
        <w:rPr>
          <w:rFonts w:ascii="Segoe UI" w:hAnsi="Segoe UI" w:cs="Segoe UI"/>
          <w:sz w:val="22"/>
          <w:szCs w:val="16"/>
        </w:rPr>
        <w:t xml:space="preserve"> </w:t>
      </w:r>
      <w:r w:rsidR="00FE76A1" w:rsidRPr="00FE76A1">
        <w:rPr>
          <w:rFonts w:ascii="Segoe UI" w:hAnsi="Segoe UI" w:cs="Segoe UI"/>
          <w:sz w:val="22"/>
          <w:szCs w:val="22"/>
        </w:rPr>
        <w:t>přičemž I. Jakost</w:t>
      </w:r>
      <w:r w:rsidR="00FE76A1">
        <w:rPr>
          <w:rFonts w:ascii="Segoe UI" w:hAnsi="Segoe UI" w:cs="Segoe UI"/>
          <w:sz w:val="22"/>
          <w:szCs w:val="22"/>
        </w:rPr>
        <w:t xml:space="preserve"> </w:t>
      </w:r>
      <w:r w:rsidR="00FE76A1" w:rsidRPr="00FE76A1">
        <w:rPr>
          <w:rFonts w:ascii="Segoe UI" w:hAnsi="Segoe UI" w:cs="Segoe UI"/>
          <w:sz w:val="22"/>
          <w:szCs w:val="22"/>
        </w:rPr>
        <w:t>se rozumí nové zboží bez vad, splňující technické a kvalitativní parametry uvedené v Příloze.</w:t>
      </w:r>
      <w:r w:rsidR="002C34CB" w:rsidRPr="00226CDA">
        <w:rPr>
          <w:rFonts w:ascii="Segoe UI" w:hAnsi="Segoe UI" w:cs="Segoe UI"/>
          <w:sz w:val="22"/>
          <w:szCs w:val="22"/>
        </w:rPr>
        <w:t xml:space="preserve"> není-li v</w:t>
      </w:r>
      <w:r w:rsidR="00BB127B">
        <w:rPr>
          <w:rFonts w:ascii="Segoe UI" w:hAnsi="Segoe UI" w:cs="Segoe UI"/>
          <w:sz w:val="22"/>
          <w:szCs w:val="22"/>
        </w:rPr>
        <w:t> </w:t>
      </w:r>
      <w:r w:rsidR="002C34CB" w:rsidRPr="00226CDA">
        <w:rPr>
          <w:rFonts w:ascii="Segoe UI" w:hAnsi="Segoe UI" w:cs="Segoe UI"/>
          <w:sz w:val="22"/>
          <w:szCs w:val="22"/>
        </w:rPr>
        <w:t>Projektové dokumentaci výslovně uvedeno jinak</w:t>
      </w:r>
      <w:r w:rsidRPr="00226CDA">
        <w:rPr>
          <w:rFonts w:ascii="Segoe UI" w:hAnsi="Segoe UI" w:cs="Segoe UI"/>
          <w:sz w:val="22"/>
          <w:szCs w:val="22"/>
        </w:rPr>
        <w:t>.</w:t>
      </w:r>
      <w:r w:rsidR="00C7426D" w:rsidRPr="00226CDA">
        <w:rPr>
          <w:rFonts w:ascii="Segoe UI" w:hAnsi="Segoe UI" w:cs="Segoe UI"/>
          <w:sz w:val="22"/>
          <w:szCs w:val="22"/>
        </w:rPr>
        <w:t xml:space="preserve"> </w:t>
      </w:r>
      <w:r w:rsidRPr="00226CDA">
        <w:rPr>
          <w:rFonts w:ascii="Segoe UI" w:hAnsi="Segoe UI" w:cs="Segoe UI"/>
          <w:sz w:val="22"/>
          <w:szCs w:val="22"/>
        </w:rPr>
        <w:t>Jakost dodávaných materiálů a konstrukcí bude dokladována předepsaným způsobem při kontrolních prohlídkách a při předání a převzetí díla.</w:t>
      </w:r>
    </w:p>
    <w:p w14:paraId="445A1CDA" w14:textId="2408453F" w:rsidR="00807522" w:rsidRPr="00807522" w:rsidRDefault="00807522"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68" w:name="_Ref169474610"/>
      <w:r w:rsidRPr="00226CDA">
        <w:rPr>
          <w:rFonts w:ascii="Segoe UI" w:hAnsi="Segoe UI" w:cs="Segoe UI"/>
          <w:sz w:val="22"/>
          <w:szCs w:val="22"/>
        </w:rPr>
        <w:t>Zhotovitel nese odpovědnost původce odpadů, zavazuje se nezpůsobovat únik toxických či jiných škodlivých látek v</w:t>
      </w:r>
      <w:r>
        <w:rPr>
          <w:rFonts w:ascii="Segoe UI" w:hAnsi="Segoe UI" w:cs="Segoe UI"/>
          <w:sz w:val="22"/>
          <w:szCs w:val="22"/>
        </w:rPr>
        <w:t> </w:t>
      </w:r>
      <w:r w:rsidRPr="00226CDA">
        <w:rPr>
          <w:rFonts w:ascii="Segoe UI" w:hAnsi="Segoe UI" w:cs="Segoe UI"/>
          <w:sz w:val="22"/>
          <w:szCs w:val="22"/>
        </w:rPr>
        <w:t>souvislosti s</w:t>
      </w:r>
      <w:r>
        <w:rPr>
          <w:rFonts w:ascii="Segoe UI" w:hAnsi="Segoe UI" w:cs="Segoe UI"/>
          <w:sz w:val="22"/>
          <w:szCs w:val="22"/>
        </w:rPr>
        <w:t> </w:t>
      </w:r>
      <w:r w:rsidRPr="00226CDA">
        <w:rPr>
          <w:rFonts w:ascii="Segoe UI" w:hAnsi="Segoe UI" w:cs="Segoe UI"/>
          <w:sz w:val="22"/>
          <w:szCs w:val="22"/>
        </w:rPr>
        <w:t>prováděním díla. Zhotovitel se zavazuje, že v</w:t>
      </w:r>
      <w:r>
        <w:rPr>
          <w:rFonts w:ascii="Segoe UI" w:hAnsi="Segoe UI" w:cs="Segoe UI"/>
          <w:sz w:val="22"/>
          <w:szCs w:val="22"/>
        </w:rPr>
        <w:t> </w:t>
      </w:r>
      <w:r w:rsidRPr="00226CDA">
        <w:rPr>
          <w:rFonts w:ascii="Segoe UI" w:hAnsi="Segoe UI" w:cs="Segoe UI"/>
          <w:sz w:val="22"/>
          <w:szCs w:val="22"/>
        </w:rPr>
        <w:t>průběhu provádění stavebních prací učiní opatření, která jsou nezbytná k</w:t>
      </w:r>
      <w:r>
        <w:rPr>
          <w:rFonts w:ascii="Segoe UI" w:hAnsi="Segoe UI" w:cs="Segoe UI"/>
          <w:sz w:val="22"/>
          <w:szCs w:val="22"/>
        </w:rPr>
        <w:t> </w:t>
      </w:r>
      <w:r w:rsidRPr="00226CDA">
        <w:rPr>
          <w:rFonts w:ascii="Segoe UI" w:hAnsi="Segoe UI" w:cs="Segoe UI"/>
          <w:sz w:val="22"/>
          <w:szCs w:val="22"/>
        </w:rPr>
        <w:t>ochraně životního prostředí. Zhotovitel se tedy zavazuje zejména zabránit nadměrnému znečišťování ovzduší a půdy imisemi pocházejícími z</w:t>
      </w:r>
      <w:r>
        <w:rPr>
          <w:rFonts w:ascii="Segoe UI" w:hAnsi="Segoe UI" w:cs="Segoe UI"/>
          <w:sz w:val="22"/>
          <w:szCs w:val="22"/>
        </w:rPr>
        <w:t> </w:t>
      </w:r>
      <w:r w:rsidRPr="00226CDA">
        <w:rPr>
          <w:rFonts w:ascii="Segoe UI" w:hAnsi="Segoe UI" w:cs="Segoe UI"/>
          <w:sz w:val="22"/>
          <w:szCs w:val="22"/>
        </w:rPr>
        <w:t>výstavby; není-li možné imisím zabránit, Zhotovitel se zavazuje vyvinout maximální úsilí k</w:t>
      </w:r>
      <w:r>
        <w:rPr>
          <w:rFonts w:ascii="Segoe UI" w:hAnsi="Segoe UI" w:cs="Segoe UI"/>
          <w:sz w:val="22"/>
          <w:szCs w:val="22"/>
        </w:rPr>
        <w:t> </w:t>
      </w:r>
      <w:r w:rsidRPr="00226CDA">
        <w:rPr>
          <w:rFonts w:ascii="Segoe UI" w:hAnsi="Segoe UI" w:cs="Segoe UI"/>
          <w:sz w:val="22"/>
          <w:szCs w:val="22"/>
        </w:rPr>
        <w:t xml:space="preserve">jejich eliminaci. Objednatel </w:t>
      </w:r>
      <w:r w:rsidR="00FE76A1">
        <w:rPr>
          <w:rFonts w:ascii="Segoe UI" w:hAnsi="Segoe UI" w:cs="Segoe UI"/>
          <w:sz w:val="22"/>
          <w:szCs w:val="22"/>
        </w:rPr>
        <w:br/>
      </w:r>
      <w:r w:rsidRPr="00226CDA">
        <w:rPr>
          <w:rFonts w:ascii="Segoe UI" w:hAnsi="Segoe UI" w:cs="Segoe UI"/>
          <w:sz w:val="22"/>
          <w:szCs w:val="22"/>
        </w:rPr>
        <w:t>je oprávněn vyžádat si od Zhotovitele jakékoli informace a dokumenty, které dokládají splnění povinností dle tohoto odstavce ze strany Zhotovitele; Zhotovitel je povinen výzvě Objednatele vyhovět a předložit mu požadované informace nebo dokumenty do 5 dnů ode dne obdržení takové výzvy.</w:t>
      </w:r>
      <w:bookmarkEnd w:id="68"/>
    </w:p>
    <w:p w14:paraId="5E7724BD" w14:textId="5604DD60" w:rsidR="007575D2" w:rsidRPr="00226CDA"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lastRenderedPageBreak/>
        <w:t>Zhotovitel</w:t>
      </w:r>
      <w:r w:rsidR="007575D2" w:rsidRPr="00226CDA">
        <w:rPr>
          <w:rFonts w:ascii="Segoe UI" w:hAnsi="Segoe UI" w:cs="Segoe UI"/>
          <w:sz w:val="22"/>
          <w:szCs w:val="22"/>
        </w:rPr>
        <w:t xml:space="preserve"> je povinen na svůj náklad udržovat pořádek a čistotu na </w:t>
      </w:r>
      <w:r w:rsidR="00EC31DA" w:rsidRPr="00226CDA">
        <w:rPr>
          <w:rFonts w:ascii="Segoe UI" w:hAnsi="Segoe UI" w:cs="Segoe UI"/>
          <w:sz w:val="22"/>
          <w:szCs w:val="22"/>
        </w:rPr>
        <w:t>S</w:t>
      </w:r>
      <w:r w:rsidR="007575D2" w:rsidRPr="00226CDA">
        <w:rPr>
          <w:rFonts w:ascii="Segoe UI" w:hAnsi="Segoe UI" w:cs="Segoe UI"/>
          <w:sz w:val="22"/>
          <w:szCs w:val="22"/>
        </w:rPr>
        <w:t xml:space="preserve">taveništi, a to tak, že bude provádět úklid. Zároveň bude </w:t>
      </w:r>
      <w:r w:rsidRPr="00226CDA">
        <w:rPr>
          <w:rFonts w:ascii="Segoe UI" w:hAnsi="Segoe UI" w:cs="Segoe UI"/>
          <w:sz w:val="22"/>
          <w:szCs w:val="22"/>
        </w:rPr>
        <w:t>Zhotovitel</w:t>
      </w:r>
      <w:r w:rsidR="007575D2" w:rsidRPr="00226CDA">
        <w:rPr>
          <w:rFonts w:ascii="Segoe UI" w:hAnsi="Segoe UI" w:cs="Segoe UI"/>
          <w:sz w:val="22"/>
          <w:szCs w:val="22"/>
        </w:rPr>
        <w:t xml:space="preserve"> průběžně, v</w:t>
      </w:r>
      <w:r w:rsidR="00BB127B">
        <w:rPr>
          <w:rFonts w:ascii="Segoe UI" w:hAnsi="Segoe UI" w:cs="Segoe UI"/>
          <w:sz w:val="22"/>
          <w:szCs w:val="22"/>
        </w:rPr>
        <w:t> </w:t>
      </w:r>
      <w:r w:rsidR="007575D2" w:rsidRPr="00226CDA">
        <w:rPr>
          <w:rFonts w:ascii="Segoe UI" w:hAnsi="Segoe UI" w:cs="Segoe UI"/>
          <w:sz w:val="22"/>
          <w:szCs w:val="22"/>
        </w:rPr>
        <w:t>souladu s</w:t>
      </w:r>
      <w:r w:rsidR="00BB127B">
        <w:rPr>
          <w:rFonts w:ascii="Segoe UI" w:hAnsi="Segoe UI" w:cs="Segoe UI"/>
          <w:sz w:val="22"/>
          <w:szCs w:val="22"/>
        </w:rPr>
        <w:t> </w:t>
      </w:r>
      <w:r w:rsidR="007575D2" w:rsidRPr="00226CDA">
        <w:rPr>
          <w:rFonts w:ascii="Segoe UI" w:hAnsi="Segoe UI" w:cs="Segoe UI"/>
          <w:sz w:val="22"/>
          <w:szCs w:val="22"/>
        </w:rPr>
        <w:t>právním</w:t>
      </w:r>
      <w:r w:rsidR="00B46FD7" w:rsidRPr="00226CDA">
        <w:rPr>
          <w:rFonts w:ascii="Segoe UI" w:hAnsi="Segoe UI" w:cs="Segoe UI"/>
          <w:sz w:val="22"/>
          <w:szCs w:val="22"/>
        </w:rPr>
        <w:t>i</w:t>
      </w:r>
      <w:r w:rsidR="007575D2" w:rsidRPr="00226CDA">
        <w:rPr>
          <w:rFonts w:ascii="Segoe UI" w:hAnsi="Segoe UI" w:cs="Segoe UI"/>
          <w:sz w:val="22"/>
          <w:szCs w:val="22"/>
        </w:rPr>
        <w:t xml:space="preserve"> předpisy o nakládání s</w:t>
      </w:r>
      <w:r w:rsidR="00BB127B">
        <w:rPr>
          <w:rFonts w:ascii="Segoe UI" w:hAnsi="Segoe UI" w:cs="Segoe UI"/>
          <w:sz w:val="22"/>
          <w:szCs w:val="22"/>
        </w:rPr>
        <w:t> </w:t>
      </w:r>
      <w:r w:rsidR="007575D2" w:rsidRPr="00226CDA">
        <w:rPr>
          <w:rFonts w:ascii="Segoe UI" w:hAnsi="Segoe UI" w:cs="Segoe UI"/>
          <w:sz w:val="22"/>
          <w:szCs w:val="22"/>
        </w:rPr>
        <w:t>odpady zajišťovat likvidaci odpadů vzniklých v</w:t>
      </w:r>
      <w:r w:rsidR="00BB127B">
        <w:rPr>
          <w:rFonts w:ascii="Segoe UI" w:hAnsi="Segoe UI" w:cs="Segoe UI"/>
          <w:sz w:val="22"/>
          <w:szCs w:val="22"/>
        </w:rPr>
        <w:t> </w:t>
      </w:r>
      <w:r w:rsidR="007575D2" w:rsidRPr="00226CDA">
        <w:rPr>
          <w:rFonts w:ascii="Segoe UI" w:hAnsi="Segoe UI" w:cs="Segoe UI"/>
          <w:sz w:val="22"/>
          <w:szCs w:val="22"/>
        </w:rPr>
        <w:t>souvislosti se zhotovováním díla (stavební suť, použité obaly apod.).</w:t>
      </w:r>
    </w:p>
    <w:p w14:paraId="1BC94DB0" w14:textId="284A40B5" w:rsidR="007575D2" w:rsidRPr="00226CDA"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Zhotovitel</w:t>
      </w:r>
      <w:r w:rsidR="007575D2" w:rsidRPr="00226CDA">
        <w:rPr>
          <w:rFonts w:ascii="Segoe UI" w:hAnsi="Segoe UI" w:cs="Segoe UI"/>
          <w:sz w:val="22"/>
          <w:szCs w:val="22"/>
        </w:rPr>
        <w:t xml:space="preserve"> odpovídá za bezpečnost a ochranu zdraví při práci všech osob v</w:t>
      </w:r>
      <w:r w:rsidR="00BB127B">
        <w:rPr>
          <w:rFonts w:ascii="Segoe UI" w:hAnsi="Segoe UI" w:cs="Segoe UI"/>
          <w:sz w:val="22"/>
          <w:szCs w:val="22"/>
        </w:rPr>
        <w:t> </w:t>
      </w:r>
      <w:r w:rsidR="007575D2" w:rsidRPr="00226CDA">
        <w:rPr>
          <w:rFonts w:ascii="Segoe UI" w:hAnsi="Segoe UI" w:cs="Segoe UI"/>
          <w:sz w:val="22"/>
          <w:szCs w:val="22"/>
        </w:rPr>
        <w:t xml:space="preserve">prostoru </w:t>
      </w:r>
      <w:r w:rsidR="00A51482" w:rsidRPr="00226CDA">
        <w:rPr>
          <w:rFonts w:ascii="Segoe UI" w:hAnsi="Segoe UI" w:cs="Segoe UI"/>
          <w:sz w:val="22"/>
          <w:szCs w:val="22"/>
        </w:rPr>
        <w:t>Staveniště</w:t>
      </w:r>
      <w:r w:rsidR="007575D2" w:rsidRPr="00226CDA">
        <w:rPr>
          <w:rFonts w:ascii="Segoe UI" w:hAnsi="Segoe UI" w:cs="Segoe UI"/>
          <w:sz w:val="22"/>
          <w:szCs w:val="22"/>
        </w:rPr>
        <w:t xml:space="preserve"> a zabezpečí, aby osoby podílející se na zhotovení díla a pohybující </w:t>
      </w:r>
      <w:r w:rsidR="00FE76A1">
        <w:rPr>
          <w:rFonts w:ascii="Segoe UI" w:hAnsi="Segoe UI" w:cs="Segoe UI"/>
          <w:sz w:val="22"/>
          <w:szCs w:val="22"/>
        </w:rPr>
        <w:br/>
      </w:r>
      <w:r w:rsidR="007575D2" w:rsidRPr="00226CDA">
        <w:rPr>
          <w:rFonts w:ascii="Segoe UI" w:hAnsi="Segoe UI" w:cs="Segoe UI"/>
          <w:sz w:val="22"/>
          <w:szCs w:val="22"/>
        </w:rPr>
        <w:t xml:space="preserve">se po </w:t>
      </w:r>
      <w:r w:rsidR="009C758B" w:rsidRPr="00226CDA">
        <w:rPr>
          <w:rFonts w:ascii="Segoe UI" w:hAnsi="Segoe UI" w:cs="Segoe UI"/>
          <w:sz w:val="22"/>
          <w:szCs w:val="22"/>
        </w:rPr>
        <w:t>S</w:t>
      </w:r>
      <w:r w:rsidR="007575D2" w:rsidRPr="00226CDA">
        <w:rPr>
          <w:rFonts w:ascii="Segoe UI" w:hAnsi="Segoe UI" w:cs="Segoe UI"/>
          <w:sz w:val="22"/>
          <w:szCs w:val="22"/>
        </w:rPr>
        <w:t>taveništi byly vybaveny ochrannými pracovními pomůckami a řádně proškoleny v</w:t>
      </w:r>
      <w:r w:rsidR="00BB127B">
        <w:rPr>
          <w:rFonts w:ascii="Segoe UI" w:hAnsi="Segoe UI" w:cs="Segoe UI"/>
          <w:sz w:val="22"/>
          <w:szCs w:val="22"/>
        </w:rPr>
        <w:t> </w:t>
      </w:r>
      <w:r w:rsidR="007575D2" w:rsidRPr="00226CDA">
        <w:rPr>
          <w:rFonts w:ascii="Segoe UI" w:hAnsi="Segoe UI" w:cs="Segoe UI"/>
          <w:sz w:val="22"/>
          <w:szCs w:val="22"/>
        </w:rPr>
        <w:t xml:space="preserve">oblasti bezpečnosti a ochrany zdraví při práci. </w:t>
      </w:r>
      <w:r w:rsidRPr="00226CDA">
        <w:rPr>
          <w:rFonts w:ascii="Segoe UI" w:hAnsi="Segoe UI" w:cs="Segoe UI"/>
          <w:sz w:val="22"/>
          <w:szCs w:val="22"/>
        </w:rPr>
        <w:t>Zhotovitel</w:t>
      </w:r>
      <w:r w:rsidR="007575D2" w:rsidRPr="00226CDA">
        <w:rPr>
          <w:rFonts w:ascii="Segoe UI" w:hAnsi="Segoe UI" w:cs="Segoe UI"/>
          <w:sz w:val="22"/>
          <w:szCs w:val="22"/>
        </w:rPr>
        <w:t xml:space="preserve"> nesmí umožnit bez souhlasu </w:t>
      </w:r>
      <w:r w:rsidRPr="00226CDA">
        <w:rPr>
          <w:rFonts w:ascii="Segoe UI" w:hAnsi="Segoe UI" w:cs="Segoe UI"/>
          <w:sz w:val="22"/>
          <w:szCs w:val="22"/>
        </w:rPr>
        <w:t>Objednatel</w:t>
      </w:r>
      <w:r w:rsidR="007575D2" w:rsidRPr="00226CDA">
        <w:rPr>
          <w:rFonts w:ascii="Segoe UI" w:hAnsi="Segoe UI" w:cs="Segoe UI"/>
          <w:sz w:val="22"/>
          <w:szCs w:val="22"/>
        </w:rPr>
        <w:t>e přístup na </w:t>
      </w:r>
      <w:r w:rsidR="00A51482" w:rsidRPr="00226CDA">
        <w:rPr>
          <w:rFonts w:ascii="Segoe UI" w:hAnsi="Segoe UI" w:cs="Segoe UI"/>
          <w:sz w:val="22"/>
          <w:szCs w:val="22"/>
        </w:rPr>
        <w:t>Staveniště</w:t>
      </w:r>
      <w:r w:rsidR="007575D2" w:rsidRPr="00226CDA">
        <w:rPr>
          <w:rFonts w:ascii="Segoe UI" w:hAnsi="Segoe UI" w:cs="Segoe UI"/>
          <w:sz w:val="22"/>
          <w:szCs w:val="22"/>
        </w:rPr>
        <w:t xml:space="preserve"> osobám, které se bezprostředně nepodílejí na</w:t>
      </w:r>
      <w:r w:rsidR="001B424B" w:rsidRPr="00226CDA">
        <w:rPr>
          <w:rFonts w:ascii="Segoe UI" w:hAnsi="Segoe UI" w:cs="Segoe UI"/>
          <w:sz w:val="22"/>
          <w:szCs w:val="22"/>
        </w:rPr>
        <w:t> </w:t>
      </w:r>
      <w:r w:rsidR="007575D2" w:rsidRPr="00226CDA">
        <w:rPr>
          <w:rFonts w:ascii="Segoe UI" w:hAnsi="Segoe UI" w:cs="Segoe UI"/>
          <w:sz w:val="22"/>
          <w:szCs w:val="22"/>
        </w:rPr>
        <w:t>provádění díla</w:t>
      </w:r>
      <w:r w:rsidR="001B424B" w:rsidRPr="00226CDA">
        <w:rPr>
          <w:rFonts w:ascii="Segoe UI" w:hAnsi="Segoe UI" w:cs="Segoe UI"/>
          <w:sz w:val="22"/>
          <w:szCs w:val="22"/>
        </w:rPr>
        <w:t xml:space="preserve"> nebo jeho kontrole</w:t>
      </w:r>
      <w:r w:rsidR="007575D2" w:rsidRPr="00226CDA">
        <w:rPr>
          <w:rFonts w:ascii="Segoe UI" w:hAnsi="Segoe UI" w:cs="Segoe UI"/>
          <w:sz w:val="22"/>
          <w:szCs w:val="22"/>
        </w:rPr>
        <w:t xml:space="preserve">. </w:t>
      </w:r>
      <w:r w:rsidRPr="00226CDA">
        <w:rPr>
          <w:rFonts w:ascii="Segoe UI" w:hAnsi="Segoe UI" w:cs="Segoe UI"/>
          <w:sz w:val="22"/>
          <w:szCs w:val="22"/>
        </w:rPr>
        <w:t>Zhotovitel</w:t>
      </w:r>
      <w:r w:rsidR="007575D2" w:rsidRPr="00226CDA">
        <w:rPr>
          <w:rFonts w:ascii="Segoe UI" w:hAnsi="Segoe UI" w:cs="Segoe UI"/>
          <w:sz w:val="22"/>
          <w:szCs w:val="22"/>
        </w:rPr>
        <w:t xml:space="preserve"> je povinen při provádění díla dle této </w:t>
      </w:r>
      <w:r w:rsidR="00627A19" w:rsidRPr="00226CDA">
        <w:rPr>
          <w:rFonts w:ascii="Segoe UI" w:hAnsi="Segoe UI" w:cs="Segoe UI"/>
          <w:sz w:val="22"/>
          <w:szCs w:val="22"/>
        </w:rPr>
        <w:t>Smlouvy</w:t>
      </w:r>
      <w:r w:rsidR="007575D2" w:rsidRPr="00226CDA">
        <w:rPr>
          <w:rFonts w:ascii="Segoe UI" w:hAnsi="Segoe UI" w:cs="Segoe UI"/>
          <w:sz w:val="22"/>
          <w:szCs w:val="22"/>
        </w:rPr>
        <w:t xml:space="preserve"> dostát svým povinnostem podle zákona č. 309/2006 Sb., kterým se upravují další požadavky bezpečnosti a ochrany zdraví při práci v</w:t>
      </w:r>
      <w:r w:rsidR="00BB127B">
        <w:rPr>
          <w:rFonts w:ascii="Segoe UI" w:hAnsi="Segoe UI" w:cs="Segoe UI"/>
          <w:sz w:val="22"/>
          <w:szCs w:val="22"/>
        </w:rPr>
        <w:t> </w:t>
      </w:r>
      <w:r w:rsidR="007575D2" w:rsidRPr="00226CDA">
        <w:rPr>
          <w:rFonts w:ascii="Segoe UI" w:hAnsi="Segoe UI" w:cs="Segoe UI"/>
          <w:sz w:val="22"/>
          <w:szCs w:val="22"/>
        </w:rPr>
        <w:t>pracovněprávních vztazích a</w:t>
      </w:r>
      <w:r w:rsidR="002C34CB" w:rsidRPr="00226CDA">
        <w:rPr>
          <w:rFonts w:ascii="Segoe UI" w:hAnsi="Segoe UI" w:cs="Segoe UI"/>
          <w:sz w:val="22"/>
          <w:szCs w:val="22"/>
        </w:rPr>
        <w:t> </w:t>
      </w:r>
      <w:r w:rsidR="007575D2" w:rsidRPr="00226CDA">
        <w:rPr>
          <w:rFonts w:ascii="Segoe UI" w:hAnsi="Segoe UI" w:cs="Segoe UI"/>
          <w:sz w:val="22"/>
          <w:szCs w:val="22"/>
        </w:rPr>
        <w:t>o</w:t>
      </w:r>
      <w:r w:rsidR="001B424B" w:rsidRPr="00226CDA">
        <w:rPr>
          <w:rFonts w:ascii="Segoe UI" w:hAnsi="Segoe UI" w:cs="Segoe UI"/>
          <w:sz w:val="22"/>
          <w:szCs w:val="22"/>
        </w:rPr>
        <w:t> </w:t>
      </w:r>
      <w:r w:rsidR="007575D2" w:rsidRPr="00226CDA">
        <w:rPr>
          <w:rFonts w:ascii="Segoe UI" w:hAnsi="Segoe UI" w:cs="Segoe UI"/>
          <w:sz w:val="22"/>
          <w:szCs w:val="22"/>
        </w:rPr>
        <w:t xml:space="preserve">zajištění bezpečnosti a ochrany zdraví při činnosti nebo poskytování služeb mimo pracovněprávní vztahy (zákon o zajištění dalších podmínek bezpečnosti a ochrany zdraví při práci), </w:t>
      </w:r>
      <w:r w:rsidR="00B04CE9" w:rsidRPr="00226CDA">
        <w:rPr>
          <w:rFonts w:ascii="Segoe UI" w:hAnsi="Segoe UI" w:cs="Segoe UI"/>
          <w:sz w:val="22"/>
          <w:szCs w:val="22"/>
        </w:rPr>
        <w:t xml:space="preserve">ve znění pozdějších předpisů </w:t>
      </w:r>
      <w:r w:rsidR="007575D2" w:rsidRPr="00226CDA">
        <w:rPr>
          <w:rFonts w:ascii="Segoe UI" w:hAnsi="Segoe UI" w:cs="Segoe UI"/>
          <w:sz w:val="22"/>
          <w:szCs w:val="22"/>
        </w:rPr>
        <w:t>a dle prováděcích předpisů k</w:t>
      </w:r>
      <w:r w:rsidR="00BB127B">
        <w:rPr>
          <w:rFonts w:ascii="Segoe UI" w:hAnsi="Segoe UI" w:cs="Segoe UI"/>
          <w:sz w:val="22"/>
          <w:szCs w:val="22"/>
        </w:rPr>
        <w:t> </w:t>
      </w:r>
      <w:r w:rsidR="007575D2" w:rsidRPr="00226CDA">
        <w:rPr>
          <w:rFonts w:ascii="Segoe UI" w:hAnsi="Segoe UI" w:cs="Segoe UI"/>
          <w:sz w:val="22"/>
          <w:szCs w:val="22"/>
        </w:rPr>
        <w:t>tomuto zákonu, zejména nařízení vlády č. 591/2006 Sb., o</w:t>
      </w:r>
      <w:r w:rsidR="00994653" w:rsidRPr="00226CDA">
        <w:rPr>
          <w:rFonts w:ascii="Segoe UI" w:hAnsi="Segoe UI" w:cs="Segoe UI"/>
          <w:sz w:val="22"/>
          <w:szCs w:val="22"/>
        </w:rPr>
        <w:t> </w:t>
      </w:r>
      <w:r w:rsidR="007575D2" w:rsidRPr="00226CDA">
        <w:rPr>
          <w:rFonts w:ascii="Segoe UI" w:hAnsi="Segoe UI" w:cs="Segoe UI"/>
          <w:sz w:val="22"/>
          <w:szCs w:val="22"/>
        </w:rPr>
        <w:t xml:space="preserve">bližších minimálních požadavcích na bezpečnost a ochranu zdraví </w:t>
      </w:r>
      <w:r w:rsidR="00FE76A1">
        <w:rPr>
          <w:rFonts w:ascii="Segoe UI" w:hAnsi="Segoe UI" w:cs="Segoe UI"/>
          <w:sz w:val="22"/>
          <w:szCs w:val="22"/>
        </w:rPr>
        <w:br/>
      </w:r>
      <w:r w:rsidR="007575D2" w:rsidRPr="00226CDA">
        <w:rPr>
          <w:rFonts w:ascii="Segoe UI" w:hAnsi="Segoe UI" w:cs="Segoe UI"/>
          <w:sz w:val="22"/>
          <w:szCs w:val="22"/>
        </w:rPr>
        <w:t>při práci na</w:t>
      </w:r>
      <w:r w:rsidR="00994653" w:rsidRPr="00226CDA">
        <w:rPr>
          <w:rFonts w:ascii="Segoe UI" w:hAnsi="Segoe UI" w:cs="Segoe UI"/>
          <w:sz w:val="22"/>
          <w:szCs w:val="22"/>
        </w:rPr>
        <w:t> </w:t>
      </w:r>
      <w:r w:rsidR="007575D2" w:rsidRPr="00226CDA">
        <w:rPr>
          <w:rFonts w:ascii="Segoe UI" w:hAnsi="Segoe UI" w:cs="Segoe UI"/>
          <w:sz w:val="22"/>
          <w:szCs w:val="22"/>
        </w:rPr>
        <w:t>staveništích</w:t>
      </w:r>
      <w:r w:rsidR="006D7E12" w:rsidRPr="00226CDA">
        <w:rPr>
          <w:rFonts w:ascii="Segoe UI" w:hAnsi="Segoe UI" w:cs="Segoe UI"/>
          <w:sz w:val="22"/>
          <w:szCs w:val="22"/>
        </w:rPr>
        <w:t>.</w:t>
      </w:r>
    </w:p>
    <w:p w14:paraId="14B6296A" w14:textId="17E2B59C" w:rsidR="007575D2"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Zhotovitel</w:t>
      </w:r>
      <w:r w:rsidR="007575D2" w:rsidRPr="00226CDA">
        <w:rPr>
          <w:rFonts w:ascii="Segoe UI" w:hAnsi="Segoe UI" w:cs="Segoe UI"/>
          <w:sz w:val="22"/>
          <w:szCs w:val="22"/>
        </w:rPr>
        <w:t xml:space="preserve"> se zavazuje k</w:t>
      </w:r>
      <w:r w:rsidR="00BB127B">
        <w:rPr>
          <w:rFonts w:ascii="Segoe UI" w:hAnsi="Segoe UI" w:cs="Segoe UI"/>
          <w:sz w:val="22"/>
          <w:szCs w:val="22"/>
        </w:rPr>
        <w:t> </w:t>
      </w:r>
      <w:r w:rsidR="007575D2" w:rsidRPr="00226CDA">
        <w:rPr>
          <w:rFonts w:ascii="Segoe UI" w:hAnsi="Segoe UI" w:cs="Segoe UI"/>
          <w:sz w:val="22"/>
          <w:szCs w:val="22"/>
        </w:rPr>
        <w:t xml:space="preserve">poskytnutí nezbytné součinnosti </w:t>
      </w:r>
      <w:r w:rsidR="00792D2A" w:rsidRPr="00226CDA">
        <w:rPr>
          <w:rFonts w:ascii="Segoe UI" w:hAnsi="Segoe UI" w:cs="Segoe UI"/>
          <w:sz w:val="22"/>
          <w:szCs w:val="22"/>
        </w:rPr>
        <w:t xml:space="preserve">Objednateli a jím pověřeným osobám, TDI, </w:t>
      </w:r>
      <w:r w:rsidR="00B06287" w:rsidRPr="00226CDA">
        <w:rPr>
          <w:rFonts w:ascii="Segoe UI" w:hAnsi="Segoe UI" w:cs="Segoe UI"/>
          <w:sz w:val="22"/>
          <w:szCs w:val="22"/>
        </w:rPr>
        <w:t>K</w:t>
      </w:r>
      <w:r w:rsidR="007575D2" w:rsidRPr="00226CDA">
        <w:rPr>
          <w:rFonts w:ascii="Segoe UI" w:hAnsi="Segoe UI" w:cs="Segoe UI"/>
          <w:sz w:val="22"/>
          <w:szCs w:val="22"/>
        </w:rPr>
        <w:t xml:space="preserve">oordinátorovi </w:t>
      </w:r>
      <w:r w:rsidR="000848F7" w:rsidRPr="00226CDA">
        <w:rPr>
          <w:rFonts w:ascii="Segoe UI" w:hAnsi="Segoe UI" w:cs="Segoe UI"/>
          <w:sz w:val="22"/>
          <w:szCs w:val="22"/>
        </w:rPr>
        <w:t>BOZP</w:t>
      </w:r>
      <w:r w:rsidR="00792D2A" w:rsidRPr="00226CDA">
        <w:rPr>
          <w:rFonts w:ascii="Segoe UI" w:hAnsi="Segoe UI" w:cs="Segoe UI"/>
          <w:sz w:val="22"/>
          <w:szCs w:val="22"/>
        </w:rPr>
        <w:t>, AD i orgánům státní správy oprávněným ke kontrole na základě zvláštních předpisů</w:t>
      </w:r>
      <w:r w:rsidR="005B441F" w:rsidRPr="00226CDA">
        <w:rPr>
          <w:rFonts w:ascii="Segoe UI" w:hAnsi="Segoe UI" w:cs="Segoe UI"/>
          <w:sz w:val="22"/>
          <w:szCs w:val="22"/>
        </w:rPr>
        <w:t>, a to zejména ke kontrole provádění díla</w:t>
      </w:r>
      <w:r w:rsidR="00524BC6" w:rsidRPr="00226CDA">
        <w:rPr>
          <w:rFonts w:ascii="Segoe UI" w:hAnsi="Segoe UI" w:cs="Segoe UI"/>
          <w:sz w:val="22"/>
          <w:szCs w:val="22"/>
        </w:rPr>
        <w:t>. Zhotovitel zejména v</w:t>
      </w:r>
      <w:r w:rsidR="00BB127B">
        <w:rPr>
          <w:rFonts w:ascii="Segoe UI" w:hAnsi="Segoe UI" w:cs="Segoe UI"/>
          <w:sz w:val="22"/>
          <w:szCs w:val="22"/>
        </w:rPr>
        <w:t> </w:t>
      </w:r>
      <w:r w:rsidR="00524BC6" w:rsidRPr="00226CDA">
        <w:rPr>
          <w:rFonts w:ascii="Segoe UI" w:hAnsi="Segoe UI" w:cs="Segoe UI"/>
          <w:sz w:val="22"/>
          <w:szCs w:val="22"/>
        </w:rPr>
        <w:t>rámci Staveniště zajistí podmínky pro výkon funkce výše jmenovaných osob, a to v</w:t>
      </w:r>
      <w:r w:rsidR="00BB127B">
        <w:rPr>
          <w:rFonts w:ascii="Segoe UI" w:hAnsi="Segoe UI" w:cs="Segoe UI"/>
          <w:sz w:val="22"/>
          <w:szCs w:val="22"/>
        </w:rPr>
        <w:t> </w:t>
      </w:r>
      <w:r w:rsidR="00524BC6" w:rsidRPr="00226CDA">
        <w:rPr>
          <w:rFonts w:ascii="Segoe UI" w:hAnsi="Segoe UI" w:cs="Segoe UI"/>
          <w:sz w:val="22"/>
          <w:szCs w:val="22"/>
        </w:rPr>
        <w:t>přiměřeném rozsahu</w:t>
      </w:r>
      <w:r w:rsidR="00254D2C" w:rsidRPr="00226CDA">
        <w:rPr>
          <w:rFonts w:ascii="Segoe UI" w:hAnsi="Segoe UI" w:cs="Segoe UI"/>
          <w:sz w:val="22"/>
          <w:szCs w:val="22"/>
        </w:rPr>
        <w:t>.</w:t>
      </w:r>
      <w:r w:rsidR="007575D2" w:rsidRPr="00226CDA">
        <w:rPr>
          <w:rFonts w:ascii="Segoe UI" w:hAnsi="Segoe UI" w:cs="Segoe UI"/>
          <w:sz w:val="22"/>
          <w:szCs w:val="22"/>
        </w:rPr>
        <w:t xml:space="preserve"> </w:t>
      </w:r>
    </w:p>
    <w:p w14:paraId="2B5F7E22" w14:textId="77777777" w:rsidR="004105A3" w:rsidRDefault="004105A3"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69" w:name="_Ref135930584"/>
      <w:r w:rsidRPr="00226CDA">
        <w:rPr>
          <w:rFonts w:ascii="Segoe UI" w:hAnsi="Segoe UI" w:cs="Segoe UI"/>
          <w:sz w:val="22"/>
          <w:szCs w:val="22"/>
        </w:rPr>
        <w:t>Kontrola prováděných prací bude realizována zejména v rámci kontrolních dnů, s tím, že:</w:t>
      </w:r>
      <w:bookmarkEnd w:id="69"/>
    </w:p>
    <w:p w14:paraId="4FB9E172" w14:textId="77777777" w:rsidR="00E04A55" w:rsidRDefault="004105A3" w:rsidP="000B2143">
      <w:pPr>
        <w:pStyle w:val="Odstavecseseznamem"/>
        <w:widowControl w:val="0"/>
        <w:numPr>
          <w:ilvl w:val="0"/>
          <w:numId w:val="26"/>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kontrolní dny se budou konat dle potřeby, zpravidla jednou </w:t>
      </w:r>
      <w:r w:rsidR="007E0887" w:rsidRPr="00E04A55">
        <w:rPr>
          <w:rFonts w:ascii="Segoe UI" w:hAnsi="Segoe UI" w:cs="Segoe UI"/>
          <w:sz w:val="22"/>
          <w:szCs w:val="22"/>
        </w:rPr>
        <w:t>za 14 dnů</w:t>
      </w:r>
      <w:r w:rsidR="00094BDE" w:rsidRPr="00E04A55">
        <w:rPr>
          <w:rFonts w:ascii="Segoe UI" w:hAnsi="Segoe UI" w:cs="Segoe UI"/>
          <w:sz w:val="22"/>
          <w:szCs w:val="22"/>
        </w:rPr>
        <w:t>;</w:t>
      </w:r>
    </w:p>
    <w:p w14:paraId="361EA46B" w14:textId="77777777" w:rsidR="00E04A55" w:rsidRDefault="00061F8C" w:rsidP="000B2143">
      <w:pPr>
        <w:pStyle w:val="Odstavecseseznamem"/>
        <w:widowControl w:val="0"/>
        <w:numPr>
          <w:ilvl w:val="0"/>
          <w:numId w:val="26"/>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Zhotovitel je povinen </w:t>
      </w:r>
      <w:r w:rsidR="00ED57F8" w:rsidRPr="00E04A55">
        <w:rPr>
          <w:rFonts w:ascii="Segoe UI" w:hAnsi="Segoe UI" w:cs="Segoe UI"/>
          <w:sz w:val="22"/>
          <w:szCs w:val="22"/>
        </w:rPr>
        <w:t xml:space="preserve">písemně </w:t>
      </w:r>
      <w:r w:rsidRPr="00E04A55">
        <w:rPr>
          <w:rFonts w:ascii="Segoe UI" w:hAnsi="Segoe UI" w:cs="Segoe UI"/>
          <w:sz w:val="22"/>
          <w:szCs w:val="22"/>
        </w:rPr>
        <w:t xml:space="preserve">vyzvat Objednatele ke kontrole prací, které budou </w:t>
      </w:r>
      <w:r w:rsidR="00FE76A1" w:rsidRPr="00E04A55">
        <w:rPr>
          <w:rFonts w:ascii="Segoe UI" w:hAnsi="Segoe UI" w:cs="Segoe UI"/>
          <w:sz w:val="22"/>
          <w:szCs w:val="22"/>
        </w:rPr>
        <w:br/>
      </w:r>
      <w:r w:rsidRPr="00E04A55">
        <w:rPr>
          <w:rFonts w:ascii="Segoe UI" w:hAnsi="Segoe UI" w:cs="Segoe UI"/>
          <w:sz w:val="22"/>
          <w:szCs w:val="22"/>
        </w:rPr>
        <w:t xml:space="preserve">v dalším postupu prací zakryty nebo se stanou nepřístupnými. Výzva ke kontrole musí být písemná </w:t>
      </w:r>
      <w:r w:rsidR="00ED57F8" w:rsidRPr="00E04A55">
        <w:rPr>
          <w:rFonts w:ascii="Segoe UI" w:hAnsi="Segoe UI" w:cs="Segoe UI"/>
          <w:sz w:val="22"/>
          <w:szCs w:val="22"/>
        </w:rPr>
        <w:t xml:space="preserve">a doručená Objednateli nejméně 3 pracovní dny předem </w:t>
      </w:r>
      <w:r w:rsidR="00E04A55">
        <w:rPr>
          <w:rFonts w:ascii="Segoe UI" w:hAnsi="Segoe UI" w:cs="Segoe UI"/>
          <w:sz w:val="22"/>
          <w:szCs w:val="22"/>
        </w:rPr>
        <w:br/>
      </w:r>
      <w:r w:rsidR="00ED57F8" w:rsidRPr="00E04A55">
        <w:rPr>
          <w:rFonts w:ascii="Segoe UI" w:hAnsi="Segoe UI" w:cs="Segoe UI"/>
          <w:sz w:val="22"/>
          <w:szCs w:val="22"/>
        </w:rPr>
        <w:t xml:space="preserve">a současně zapsaná </w:t>
      </w:r>
      <w:r w:rsidRPr="00E04A55">
        <w:rPr>
          <w:rFonts w:ascii="Segoe UI" w:hAnsi="Segoe UI" w:cs="Segoe UI"/>
          <w:sz w:val="22"/>
          <w:szCs w:val="22"/>
        </w:rPr>
        <w:t>ve stavebním deníku. V případě, že Zhotovitel tento závaz</w:t>
      </w:r>
      <w:r w:rsidR="00AA3BA9" w:rsidRPr="00E04A55">
        <w:rPr>
          <w:rFonts w:ascii="Segoe UI" w:hAnsi="Segoe UI" w:cs="Segoe UI"/>
          <w:sz w:val="22"/>
          <w:szCs w:val="22"/>
        </w:rPr>
        <w:t>ek nesplní, je povinen umožnit O</w:t>
      </w:r>
      <w:r w:rsidRPr="00E04A55">
        <w:rPr>
          <w:rFonts w:ascii="Segoe UI" w:hAnsi="Segoe UI" w:cs="Segoe UI"/>
          <w:sz w:val="22"/>
          <w:szCs w:val="22"/>
        </w:rPr>
        <w:t>bjednateli provedení dodatečné kontroly a nese náklady s tím spojené</w:t>
      </w:r>
      <w:r w:rsidR="00094BDE" w:rsidRPr="00E04A55">
        <w:rPr>
          <w:rFonts w:ascii="Segoe UI" w:hAnsi="Segoe UI" w:cs="Segoe UI"/>
          <w:sz w:val="22"/>
          <w:szCs w:val="22"/>
        </w:rPr>
        <w:t>;</w:t>
      </w:r>
    </w:p>
    <w:p w14:paraId="698CBA0C" w14:textId="77777777" w:rsidR="00E04A55" w:rsidRDefault="00D447B9" w:rsidP="000B2143">
      <w:pPr>
        <w:pStyle w:val="Odstavecseseznamem"/>
        <w:widowControl w:val="0"/>
        <w:numPr>
          <w:ilvl w:val="0"/>
          <w:numId w:val="26"/>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Zhotovitel oznámí O</w:t>
      </w:r>
      <w:r w:rsidR="00061F8C" w:rsidRPr="00E04A55">
        <w:rPr>
          <w:rFonts w:ascii="Segoe UI" w:hAnsi="Segoe UI" w:cs="Segoe UI"/>
          <w:sz w:val="22"/>
          <w:szCs w:val="22"/>
        </w:rPr>
        <w:t>bjednateli 3 pracovní dny předem term</w:t>
      </w:r>
      <w:r w:rsidR="00AA3BA9" w:rsidRPr="00E04A55">
        <w:rPr>
          <w:rFonts w:ascii="Segoe UI" w:hAnsi="Segoe UI" w:cs="Segoe UI"/>
          <w:sz w:val="22"/>
          <w:szCs w:val="22"/>
        </w:rPr>
        <w:t xml:space="preserve">ín provádění zkoušek </w:t>
      </w:r>
      <w:r w:rsidR="00FE76A1" w:rsidRPr="00E04A55">
        <w:rPr>
          <w:rFonts w:ascii="Segoe UI" w:hAnsi="Segoe UI" w:cs="Segoe UI"/>
          <w:sz w:val="22"/>
          <w:szCs w:val="22"/>
        </w:rPr>
        <w:br/>
      </w:r>
      <w:r w:rsidR="00AA3BA9" w:rsidRPr="00E04A55">
        <w:rPr>
          <w:rFonts w:ascii="Segoe UI" w:hAnsi="Segoe UI" w:cs="Segoe UI"/>
          <w:sz w:val="22"/>
          <w:szCs w:val="22"/>
        </w:rPr>
        <w:t>a seznámí O</w:t>
      </w:r>
      <w:r w:rsidR="00061F8C" w:rsidRPr="00E04A55">
        <w:rPr>
          <w:rFonts w:ascii="Segoe UI" w:hAnsi="Segoe UI" w:cs="Segoe UI"/>
          <w:sz w:val="22"/>
          <w:szCs w:val="22"/>
        </w:rPr>
        <w:t xml:space="preserve">bjednatele písemně s jejich výsledky do 7 dnů od jejich provedení. Provedené zkoušky jsou v ceně díla. Objednatel si vyhrazuje právo se k výsledkům zkoušek vyjádřit a v případě pochybností o jejich průkaznosti nařídit jejich opakování. Náklady na tyto dodatečné zkoušky jdou k tíži </w:t>
      </w:r>
      <w:r w:rsidR="00AA3BA9" w:rsidRPr="00E04A55">
        <w:rPr>
          <w:rFonts w:ascii="Segoe UI" w:hAnsi="Segoe UI" w:cs="Segoe UI"/>
          <w:sz w:val="22"/>
          <w:szCs w:val="22"/>
        </w:rPr>
        <w:t>Z</w:t>
      </w:r>
      <w:r w:rsidR="00061F8C" w:rsidRPr="00E04A55">
        <w:rPr>
          <w:rFonts w:ascii="Segoe UI" w:hAnsi="Segoe UI" w:cs="Segoe UI"/>
          <w:sz w:val="22"/>
          <w:szCs w:val="22"/>
        </w:rPr>
        <w:t>hotovitele v případě, že jejic</w:t>
      </w:r>
      <w:r w:rsidR="00AA3BA9" w:rsidRPr="00E04A55">
        <w:rPr>
          <w:rFonts w:ascii="Segoe UI" w:hAnsi="Segoe UI" w:cs="Segoe UI"/>
          <w:sz w:val="22"/>
          <w:szCs w:val="22"/>
        </w:rPr>
        <w:t xml:space="preserve">h výsledky </w:t>
      </w:r>
      <w:proofErr w:type="gramStart"/>
      <w:r w:rsidR="00AA3BA9" w:rsidRPr="00E04A55">
        <w:rPr>
          <w:rFonts w:ascii="Segoe UI" w:hAnsi="Segoe UI" w:cs="Segoe UI"/>
          <w:sz w:val="22"/>
          <w:szCs w:val="22"/>
        </w:rPr>
        <w:t>prokáží</w:t>
      </w:r>
      <w:proofErr w:type="gramEnd"/>
      <w:r w:rsidR="00AA3BA9" w:rsidRPr="00E04A55">
        <w:rPr>
          <w:rFonts w:ascii="Segoe UI" w:hAnsi="Segoe UI" w:cs="Segoe UI"/>
          <w:sz w:val="22"/>
          <w:szCs w:val="22"/>
        </w:rPr>
        <w:t xml:space="preserve"> pochybnosti O</w:t>
      </w:r>
      <w:r w:rsidR="00061F8C" w:rsidRPr="00E04A55">
        <w:rPr>
          <w:rFonts w:ascii="Segoe UI" w:hAnsi="Segoe UI" w:cs="Segoe UI"/>
          <w:sz w:val="22"/>
          <w:szCs w:val="22"/>
        </w:rPr>
        <w:t xml:space="preserve">bjednatele, v opačném případě hradí náklady </w:t>
      </w:r>
      <w:r w:rsidR="00E04A55">
        <w:rPr>
          <w:rFonts w:ascii="Segoe UI" w:hAnsi="Segoe UI" w:cs="Segoe UI"/>
          <w:sz w:val="22"/>
          <w:szCs w:val="22"/>
        </w:rPr>
        <w:br/>
      </w:r>
      <w:r w:rsidR="00061F8C" w:rsidRPr="00E04A55">
        <w:rPr>
          <w:rFonts w:ascii="Segoe UI" w:hAnsi="Segoe UI" w:cs="Segoe UI"/>
          <w:sz w:val="22"/>
          <w:szCs w:val="22"/>
        </w:rPr>
        <w:t xml:space="preserve">na opakované zkoušky </w:t>
      </w:r>
      <w:r w:rsidR="00AA3BA9" w:rsidRPr="00E04A55">
        <w:rPr>
          <w:rFonts w:ascii="Segoe UI" w:hAnsi="Segoe UI" w:cs="Segoe UI"/>
          <w:sz w:val="22"/>
          <w:szCs w:val="22"/>
        </w:rPr>
        <w:t>O</w:t>
      </w:r>
      <w:r w:rsidR="00061F8C" w:rsidRPr="00E04A55">
        <w:rPr>
          <w:rFonts w:ascii="Segoe UI" w:hAnsi="Segoe UI" w:cs="Segoe UI"/>
          <w:sz w:val="22"/>
          <w:szCs w:val="22"/>
        </w:rPr>
        <w:t>bjednatel</w:t>
      </w:r>
      <w:r w:rsidR="00094BDE" w:rsidRPr="00E04A55">
        <w:rPr>
          <w:rFonts w:ascii="Segoe UI" w:hAnsi="Segoe UI" w:cs="Segoe UI"/>
          <w:sz w:val="22"/>
          <w:szCs w:val="22"/>
        </w:rPr>
        <w:t>;</w:t>
      </w:r>
    </w:p>
    <w:p w14:paraId="4B845E28" w14:textId="77777777" w:rsidR="00E04A55" w:rsidRDefault="004105A3" w:rsidP="000B2143">
      <w:pPr>
        <w:pStyle w:val="Odstavecseseznamem"/>
        <w:widowControl w:val="0"/>
        <w:numPr>
          <w:ilvl w:val="0"/>
          <w:numId w:val="26"/>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termíny konání kontrolních dnů budou stanoveny v zápisu o předání </w:t>
      </w:r>
      <w:r w:rsidR="00A51482" w:rsidRPr="00E04A55">
        <w:rPr>
          <w:rFonts w:ascii="Segoe UI" w:hAnsi="Segoe UI" w:cs="Segoe UI"/>
          <w:sz w:val="22"/>
          <w:szCs w:val="22"/>
        </w:rPr>
        <w:t>Staveniště</w:t>
      </w:r>
      <w:r w:rsidRPr="00E04A55">
        <w:rPr>
          <w:rFonts w:ascii="Segoe UI" w:hAnsi="Segoe UI" w:cs="Segoe UI"/>
          <w:sz w:val="22"/>
          <w:szCs w:val="22"/>
        </w:rPr>
        <w:t xml:space="preserve">; v případě potřeby budou kontrolní dny konány také mimo předem stanovený </w:t>
      </w:r>
      <w:r w:rsidRPr="00E04A55">
        <w:rPr>
          <w:rFonts w:ascii="Segoe UI" w:hAnsi="Segoe UI" w:cs="Segoe UI"/>
          <w:sz w:val="22"/>
          <w:szCs w:val="22"/>
        </w:rPr>
        <w:lastRenderedPageBreak/>
        <w:t xml:space="preserve">termín, a to buď na základě dohody stran uvedené v zápisu z kontrolního dne, nebo na základě výzvy </w:t>
      </w:r>
      <w:r w:rsidR="00BA1BB4" w:rsidRPr="00E04A55">
        <w:rPr>
          <w:rFonts w:ascii="Segoe UI" w:hAnsi="Segoe UI" w:cs="Segoe UI"/>
          <w:sz w:val="22"/>
          <w:szCs w:val="22"/>
        </w:rPr>
        <w:t>TDI nebo AD</w:t>
      </w:r>
      <w:r w:rsidR="00094BDE" w:rsidRPr="00E04A55">
        <w:rPr>
          <w:rFonts w:ascii="Segoe UI" w:hAnsi="Segoe UI" w:cs="Segoe UI"/>
          <w:sz w:val="22"/>
          <w:szCs w:val="22"/>
        </w:rPr>
        <w:t>;</w:t>
      </w:r>
    </w:p>
    <w:p w14:paraId="1B2F4EAD" w14:textId="77777777" w:rsidR="00E04A55" w:rsidRDefault="004105A3" w:rsidP="000B2143">
      <w:pPr>
        <w:pStyle w:val="Odstavecseseznamem"/>
        <w:widowControl w:val="0"/>
        <w:numPr>
          <w:ilvl w:val="0"/>
          <w:numId w:val="26"/>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kontrolní dny budou řízeny </w:t>
      </w:r>
      <w:r w:rsidR="00094BDE" w:rsidRPr="00E04A55">
        <w:rPr>
          <w:rFonts w:ascii="Segoe UI" w:hAnsi="Segoe UI" w:cs="Segoe UI"/>
          <w:sz w:val="22"/>
          <w:szCs w:val="22"/>
        </w:rPr>
        <w:t xml:space="preserve">a organizovány </w:t>
      </w:r>
      <w:r w:rsidR="00306916" w:rsidRPr="00E04A55">
        <w:rPr>
          <w:rFonts w:ascii="Segoe UI" w:hAnsi="Segoe UI" w:cs="Segoe UI"/>
          <w:sz w:val="22"/>
          <w:szCs w:val="22"/>
        </w:rPr>
        <w:t>TDI</w:t>
      </w:r>
      <w:r w:rsidR="00094BDE" w:rsidRPr="00E04A55">
        <w:rPr>
          <w:rFonts w:ascii="Segoe UI" w:hAnsi="Segoe UI" w:cs="Segoe UI"/>
          <w:sz w:val="22"/>
          <w:szCs w:val="22"/>
        </w:rPr>
        <w:t>;</w:t>
      </w:r>
    </w:p>
    <w:p w14:paraId="62693136" w14:textId="0F932641" w:rsidR="004105A3" w:rsidRPr="00E04A55" w:rsidRDefault="004105A3" w:rsidP="000B2143">
      <w:pPr>
        <w:pStyle w:val="Odstavecseseznamem"/>
        <w:widowControl w:val="0"/>
        <w:numPr>
          <w:ilvl w:val="0"/>
          <w:numId w:val="26"/>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z kontrolních dnů budou </w:t>
      </w:r>
      <w:r w:rsidR="00306916" w:rsidRPr="00E04A55">
        <w:rPr>
          <w:rFonts w:ascii="Segoe UI" w:hAnsi="Segoe UI" w:cs="Segoe UI"/>
          <w:sz w:val="22"/>
          <w:szCs w:val="22"/>
        </w:rPr>
        <w:t>TDI</w:t>
      </w:r>
      <w:r w:rsidR="00F501AC" w:rsidRPr="00E04A55">
        <w:rPr>
          <w:rFonts w:ascii="Segoe UI" w:hAnsi="Segoe UI" w:cs="Segoe UI"/>
          <w:sz w:val="22"/>
          <w:szCs w:val="22"/>
        </w:rPr>
        <w:t xml:space="preserve"> </w:t>
      </w:r>
      <w:r w:rsidRPr="00E04A55">
        <w:rPr>
          <w:rFonts w:ascii="Segoe UI" w:hAnsi="Segoe UI" w:cs="Segoe UI"/>
          <w:sz w:val="22"/>
          <w:szCs w:val="22"/>
        </w:rPr>
        <w:t xml:space="preserve">pořizovány zápisy, které budou </w:t>
      </w:r>
      <w:r w:rsidR="00BE2007" w:rsidRPr="00E04A55">
        <w:rPr>
          <w:rFonts w:ascii="Segoe UI" w:hAnsi="Segoe UI" w:cs="Segoe UI"/>
          <w:sz w:val="22"/>
          <w:szCs w:val="22"/>
        </w:rPr>
        <w:t>Zhotovitel</w:t>
      </w:r>
      <w:r w:rsidRPr="00E04A55">
        <w:rPr>
          <w:rFonts w:ascii="Segoe UI" w:hAnsi="Segoe UI" w:cs="Segoe UI"/>
          <w:sz w:val="22"/>
          <w:szCs w:val="22"/>
        </w:rPr>
        <w:t xml:space="preserve">i zasílány v elektronické podobě. </w:t>
      </w:r>
    </w:p>
    <w:p w14:paraId="7891D0BC" w14:textId="77777777" w:rsidR="001E19BB" w:rsidRPr="00226CDA"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Zhotovitel</w:t>
      </w:r>
      <w:r w:rsidR="0060202F" w:rsidRPr="00226CDA">
        <w:rPr>
          <w:rFonts w:ascii="Segoe UI" w:hAnsi="Segoe UI" w:cs="Segoe UI"/>
          <w:sz w:val="22"/>
          <w:szCs w:val="22"/>
        </w:rPr>
        <w:t xml:space="preserve"> bere na vědomí, že </w:t>
      </w:r>
      <w:r w:rsidR="00A2157E" w:rsidRPr="00226CDA">
        <w:rPr>
          <w:rFonts w:ascii="Segoe UI" w:hAnsi="Segoe UI" w:cs="Segoe UI"/>
          <w:sz w:val="22"/>
          <w:szCs w:val="22"/>
        </w:rPr>
        <w:t>je povinen odpovídajícím způsobem zajistit zabezpečení staveniště</w:t>
      </w:r>
      <w:r w:rsidR="00956C9E" w:rsidRPr="00226CDA">
        <w:rPr>
          <w:rFonts w:ascii="Segoe UI" w:hAnsi="Segoe UI" w:cs="Segoe UI"/>
          <w:sz w:val="22"/>
          <w:szCs w:val="22"/>
        </w:rPr>
        <w:t>.</w:t>
      </w:r>
      <w:r w:rsidR="00BA270A" w:rsidRPr="00226CDA">
        <w:rPr>
          <w:rFonts w:ascii="Segoe UI" w:hAnsi="Segoe UI" w:cs="Segoe UI"/>
          <w:sz w:val="22"/>
          <w:szCs w:val="22"/>
        </w:rPr>
        <w:t xml:space="preserve"> Zhotovitel je především povinen staveniště oplocením zabezpečit proti vstupu nepovolaných osob.</w:t>
      </w:r>
    </w:p>
    <w:p w14:paraId="17476536" w14:textId="70B94CF0" w:rsidR="00677990" w:rsidRPr="00226CDA" w:rsidRDefault="00677990"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70" w:name="_Ref135930374"/>
      <w:bookmarkStart w:id="71" w:name="_Hlk504554968"/>
      <w:r w:rsidRPr="00226CDA">
        <w:rPr>
          <w:rFonts w:ascii="Segoe UI" w:hAnsi="Segoe UI" w:cs="Segoe UI"/>
          <w:sz w:val="22"/>
          <w:szCs w:val="22"/>
        </w:rPr>
        <w:t xml:space="preserve">Zhotovitel se zavazuje zajistit dodržování pracovněprávních předpisů a požadavků uvedených v příloze č. 3 této </w:t>
      </w:r>
      <w:r w:rsidR="00627A19" w:rsidRPr="00226CDA">
        <w:rPr>
          <w:rFonts w:ascii="Segoe UI" w:hAnsi="Segoe UI" w:cs="Segoe UI"/>
          <w:sz w:val="22"/>
          <w:szCs w:val="22"/>
        </w:rPr>
        <w:t>Smlouvy</w:t>
      </w:r>
      <w:r w:rsidRPr="00226CDA">
        <w:rPr>
          <w:rFonts w:ascii="Segoe UI" w:hAnsi="Segoe UI" w:cs="Segoe UI"/>
          <w:sz w:val="22"/>
          <w:szCs w:val="22"/>
        </w:rPr>
        <w:t xml:space="preserve">. Objednatel je oprávněn vyžádat si od Zhotovitele jakékoli informace a dokumenty, které dokládají splnění povinností dle tohoto odstavce </w:t>
      </w:r>
      <w:r w:rsidR="00FE76A1">
        <w:rPr>
          <w:rFonts w:ascii="Segoe UI" w:hAnsi="Segoe UI" w:cs="Segoe UI"/>
          <w:sz w:val="22"/>
          <w:szCs w:val="22"/>
        </w:rPr>
        <w:br/>
      </w:r>
      <w:r w:rsidRPr="00226CDA">
        <w:rPr>
          <w:rFonts w:ascii="Segoe UI" w:hAnsi="Segoe UI" w:cs="Segoe UI"/>
          <w:sz w:val="22"/>
          <w:szCs w:val="22"/>
        </w:rPr>
        <w:t xml:space="preserve">ze strany Zhotovitele; Zhotovitel je povinen výzvě Objednatele vyhovět a předložit </w:t>
      </w:r>
      <w:r w:rsidR="00FE76A1">
        <w:rPr>
          <w:rFonts w:ascii="Segoe UI" w:hAnsi="Segoe UI" w:cs="Segoe UI"/>
          <w:sz w:val="22"/>
          <w:szCs w:val="22"/>
        </w:rPr>
        <w:br/>
      </w:r>
      <w:r w:rsidRPr="00226CDA">
        <w:rPr>
          <w:rFonts w:ascii="Segoe UI" w:hAnsi="Segoe UI" w:cs="Segoe UI"/>
          <w:sz w:val="22"/>
          <w:szCs w:val="22"/>
        </w:rPr>
        <w:t>mu požadované informace nebo dokumenty do 5 dnů ode dne obdržení takové výzvy.</w:t>
      </w:r>
      <w:bookmarkEnd w:id="70"/>
    </w:p>
    <w:p w14:paraId="29028D1A" w14:textId="707C84B9" w:rsidR="00677990" w:rsidRPr="00226CDA" w:rsidRDefault="00677990"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72" w:name="_Ref135930376"/>
      <w:r w:rsidRPr="00226CDA">
        <w:rPr>
          <w:rFonts w:ascii="Segoe UI" w:hAnsi="Segoe UI" w:cs="Segoe UI"/>
          <w:sz w:val="22"/>
          <w:szCs w:val="22"/>
        </w:rPr>
        <w:t xml:space="preserve">Zhotovitel je povinen zajistit řádné a včasné plnění finančních závazků svým poddodavatelům; za řádné a včasné plnění se považuje uhrazení poddodavatelem vystavených faktur za řádně provedené stavební práce, dodávky nebo služby poskytnuté poddodavatelem k plnění veřejné zakázky dle této </w:t>
      </w:r>
      <w:r w:rsidR="00627A19" w:rsidRPr="00226CDA">
        <w:rPr>
          <w:rFonts w:ascii="Segoe UI" w:hAnsi="Segoe UI" w:cs="Segoe UI"/>
          <w:sz w:val="22"/>
          <w:szCs w:val="22"/>
        </w:rPr>
        <w:t>Smlouvy</w:t>
      </w:r>
      <w:r w:rsidRPr="00226CDA">
        <w:rPr>
          <w:rFonts w:ascii="Segoe UI" w:hAnsi="Segoe UI" w:cs="Segoe UI"/>
          <w:sz w:val="22"/>
          <w:szCs w:val="22"/>
        </w:rPr>
        <w:t xml:space="preserve">, a to vždy do 15 dnů ode dne obdržení platby ze strany Objednatele. Objednatel je oprávněn vyžádat si od Zhotovitele jakékoli informace a dokumenty, které dokládají splnění povinností dle tohoto odstavce </w:t>
      </w:r>
      <w:r w:rsidR="00FE76A1">
        <w:rPr>
          <w:rFonts w:ascii="Segoe UI" w:hAnsi="Segoe UI" w:cs="Segoe UI"/>
          <w:sz w:val="22"/>
          <w:szCs w:val="22"/>
        </w:rPr>
        <w:br/>
      </w:r>
      <w:r w:rsidRPr="00226CDA">
        <w:rPr>
          <w:rFonts w:ascii="Segoe UI" w:hAnsi="Segoe UI" w:cs="Segoe UI"/>
          <w:sz w:val="22"/>
          <w:szCs w:val="22"/>
        </w:rPr>
        <w:t>ze strany Zhotovitele či odůvodňují nemožnost splnit povinnosti dle tohoto odstavce; Zhotovitel je povinen výzvě Objednatele vyhovět a předložit mu požadované informace nebo dokumenty do 5 dnů ode dne obdržení takové výzvy.</w:t>
      </w:r>
      <w:bookmarkEnd w:id="72"/>
    </w:p>
    <w:p w14:paraId="61EBF908" w14:textId="64FBAAB9" w:rsidR="00677990" w:rsidRDefault="00677990"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73" w:name="_Ref135930378"/>
      <w:r w:rsidRPr="00226CDA">
        <w:rPr>
          <w:rFonts w:ascii="Segoe UI" w:hAnsi="Segoe UI" w:cs="Segoe UI"/>
          <w:sz w:val="22"/>
          <w:szCs w:val="22"/>
        </w:rPr>
        <w:t xml:space="preserve">Zhotovitel se zavazuje, že v průběhu realizace předmětu této </w:t>
      </w:r>
      <w:r w:rsidR="00627A19" w:rsidRPr="00226CDA">
        <w:rPr>
          <w:rFonts w:ascii="Segoe UI" w:hAnsi="Segoe UI" w:cs="Segoe UI"/>
          <w:sz w:val="22"/>
          <w:szCs w:val="22"/>
        </w:rPr>
        <w:t>Smlouvy</w:t>
      </w:r>
      <w:r w:rsidRPr="00226CDA">
        <w:rPr>
          <w:rFonts w:ascii="Segoe UI" w:hAnsi="Segoe UI" w:cs="Segoe UI"/>
          <w:sz w:val="22"/>
          <w:szCs w:val="22"/>
        </w:rPr>
        <w:t xml:space="preserve"> vyvine maximální úsilí směřující k eliminaci ukládání stavebních a demoličních odpadů na skládky a k zajištění recyklace využitelných stavebních a demoličních odpadů. Objednatel je oprávněn vyžádat si od Zhotovitele jakékoli informace a dokumenty, které dokládají splnění povinností </w:t>
      </w:r>
      <w:r w:rsidR="00FE76A1">
        <w:rPr>
          <w:rFonts w:ascii="Segoe UI" w:hAnsi="Segoe UI" w:cs="Segoe UI"/>
          <w:sz w:val="22"/>
          <w:szCs w:val="22"/>
        </w:rPr>
        <w:br/>
      </w:r>
      <w:r w:rsidRPr="00226CDA">
        <w:rPr>
          <w:rFonts w:ascii="Segoe UI" w:hAnsi="Segoe UI" w:cs="Segoe UI"/>
          <w:sz w:val="22"/>
          <w:szCs w:val="22"/>
        </w:rPr>
        <w:t>dle tohoto odstavce ze strany Zhotovitele; Zhotovitel je povinen výzvě Objednatele vyhovět a předložit mu požadované informace nebo dokumenty do 5 dnů ode dne obdržení takové výzvy.</w:t>
      </w:r>
      <w:bookmarkEnd w:id="73"/>
    </w:p>
    <w:p w14:paraId="336C6A7B" w14:textId="77777777" w:rsidR="00667CCE" w:rsidRPr="00FE76A1" w:rsidRDefault="00667CCE"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74" w:name="_Ref196828084"/>
      <w:bookmarkStart w:id="75" w:name="_Hlk198541063"/>
      <w:r w:rsidRPr="005B7BFA">
        <w:rPr>
          <w:rFonts w:ascii="Segoe UI" w:hAnsi="Segoe UI" w:cs="Segoe UI"/>
          <w:sz w:val="22"/>
          <w:szCs w:val="22"/>
        </w:rPr>
        <w:t xml:space="preserve">Zhotovitel zajistí a objednateli písemně potvrdí, že nejméně 70 % (hmotnostních) nikoli nebezpečného stavebního a demoličního odpadu (s výjimkou v přírodě se vyskytujících materiálů uvedených v kategorii 17 05 04 na evropském seznamu odpadů stanoveném rozhodnutím Komise 2000/532/ES) vzniklého na staveništi bude připraveno k opětovnému použití, recyklaci a k jiným druhům materiálového využití. </w:t>
      </w:r>
      <w:bookmarkStart w:id="76" w:name="_Ref135930380"/>
      <w:bookmarkEnd w:id="74"/>
    </w:p>
    <w:bookmarkEnd w:id="75"/>
    <w:p w14:paraId="34BD98E6" w14:textId="60E9995B" w:rsidR="00211CC8" w:rsidRPr="00667CCE" w:rsidRDefault="00677990"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667CCE">
        <w:rPr>
          <w:rFonts w:ascii="Segoe UI" w:hAnsi="Segoe UI" w:cs="Segoe UI"/>
          <w:sz w:val="22"/>
          <w:szCs w:val="22"/>
        </w:rPr>
        <w:t xml:space="preserve">Zhotovitel se zavazuje, že v rámci plnění předmětu této </w:t>
      </w:r>
      <w:r w:rsidR="00627A19" w:rsidRPr="00667CCE">
        <w:rPr>
          <w:rFonts w:ascii="Segoe UI" w:hAnsi="Segoe UI" w:cs="Segoe UI"/>
          <w:sz w:val="22"/>
          <w:szCs w:val="22"/>
        </w:rPr>
        <w:t>Smlouvy</w:t>
      </w:r>
      <w:r w:rsidRPr="00667CCE">
        <w:rPr>
          <w:rFonts w:ascii="Segoe UI" w:hAnsi="Segoe UI" w:cs="Segoe UI"/>
          <w:sz w:val="22"/>
          <w:szCs w:val="22"/>
        </w:rPr>
        <w:t xml:space="preserve"> vyvine maximální úsilí směřující k eliminaci záboru veřejného prostranství, zejména záboru zelených ploch. Objednatel je oprávněn vyžádat si od Zhotovitele jakékoli informace a dokumenty, </w:t>
      </w:r>
      <w:r w:rsidR="00FE76A1">
        <w:rPr>
          <w:rFonts w:ascii="Segoe UI" w:hAnsi="Segoe UI" w:cs="Segoe UI"/>
          <w:sz w:val="22"/>
          <w:szCs w:val="22"/>
        </w:rPr>
        <w:br/>
      </w:r>
      <w:r w:rsidRPr="00667CCE">
        <w:rPr>
          <w:rFonts w:ascii="Segoe UI" w:hAnsi="Segoe UI" w:cs="Segoe UI"/>
          <w:sz w:val="22"/>
          <w:szCs w:val="22"/>
        </w:rPr>
        <w:t xml:space="preserve">které dokládají splnění povinností dle tohoto odstavce ze strany Zhotovitele; Zhotovitel </w:t>
      </w:r>
      <w:r w:rsidR="00FE76A1">
        <w:rPr>
          <w:rFonts w:ascii="Segoe UI" w:hAnsi="Segoe UI" w:cs="Segoe UI"/>
          <w:sz w:val="22"/>
          <w:szCs w:val="22"/>
        </w:rPr>
        <w:br/>
      </w:r>
      <w:r w:rsidRPr="00667CCE">
        <w:rPr>
          <w:rFonts w:ascii="Segoe UI" w:hAnsi="Segoe UI" w:cs="Segoe UI"/>
          <w:sz w:val="22"/>
          <w:szCs w:val="22"/>
        </w:rPr>
        <w:t xml:space="preserve">je povinen výzvě Objednatele vyhovět a předložit mu požadované informace </w:t>
      </w:r>
      <w:r w:rsidR="00FE76A1">
        <w:rPr>
          <w:rFonts w:ascii="Segoe UI" w:hAnsi="Segoe UI" w:cs="Segoe UI"/>
          <w:sz w:val="22"/>
          <w:szCs w:val="22"/>
        </w:rPr>
        <w:br/>
      </w:r>
      <w:r w:rsidRPr="00667CCE">
        <w:rPr>
          <w:rFonts w:ascii="Segoe UI" w:hAnsi="Segoe UI" w:cs="Segoe UI"/>
          <w:sz w:val="22"/>
          <w:szCs w:val="22"/>
        </w:rPr>
        <w:t>nebo dokumenty do 5 dnů ode dne obdržení takové výzvy.</w:t>
      </w:r>
      <w:bookmarkEnd w:id="71"/>
      <w:bookmarkEnd w:id="76"/>
    </w:p>
    <w:p w14:paraId="2F30B4BA" w14:textId="305ADFEF" w:rsidR="007C35AA" w:rsidRPr="005E2BBB" w:rsidRDefault="007C35AA"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7C35AA">
        <w:rPr>
          <w:rFonts w:ascii="Segoe UI" w:hAnsi="Segoe UI" w:cs="Segoe UI"/>
          <w:sz w:val="22"/>
          <w:szCs w:val="22"/>
        </w:rPr>
        <w:lastRenderedPageBreak/>
        <w:t xml:space="preserve">Zhotovitel je oprávněn provést po odsouhlasení TDI a/nebo Objednatele </w:t>
      </w:r>
      <w:r w:rsidR="00FE76A1">
        <w:rPr>
          <w:rFonts w:ascii="Segoe UI" w:hAnsi="Segoe UI" w:cs="Segoe UI"/>
          <w:sz w:val="22"/>
          <w:szCs w:val="22"/>
        </w:rPr>
        <w:br/>
      </w:r>
      <w:r w:rsidRPr="007C35AA">
        <w:rPr>
          <w:rFonts w:ascii="Segoe UI" w:hAnsi="Segoe UI" w:cs="Segoe UI"/>
          <w:sz w:val="22"/>
          <w:szCs w:val="22"/>
        </w:rPr>
        <w:t xml:space="preserve">v odůvodněných případech úpravu rozměrů výplní stavebních </w:t>
      </w:r>
      <w:r w:rsidR="00806530" w:rsidRPr="007C35AA">
        <w:rPr>
          <w:rFonts w:ascii="Segoe UI" w:hAnsi="Segoe UI" w:cs="Segoe UI"/>
          <w:sz w:val="22"/>
          <w:szCs w:val="22"/>
        </w:rPr>
        <w:t>otvorů Stavby</w:t>
      </w:r>
      <w:r w:rsidRPr="007C35AA">
        <w:rPr>
          <w:rFonts w:ascii="Segoe UI" w:hAnsi="Segoe UI" w:cs="Segoe UI"/>
          <w:sz w:val="22"/>
          <w:szCs w:val="22"/>
        </w:rPr>
        <w:t xml:space="preserve"> (okna, dveře) a rozměrů či hmotností dalších výrobků, u kterých Zhotovitel zhotovuje výrobní dokumentaci, oproti rozměrům či hmotnostem uvedeným v Projektové dokumentaci </w:t>
      </w:r>
      <w:r w:rsidR="00E04A55">
        <w:rPr>
          <w:rFonts w:ascii="Segoe UI" w:hAnsi="Segoe UI" w:cs="Segoe UI"/>
          <w:sz w:val="22"/>
          <w:szCs w:val="22"/>
        </w:rPr>
        <w:br/>
      </w:r>
      <w:r w:rsidRPr="007C35AA">
        <w:rPr>
          <w:rFonts w:ascii="Segoe UI" w:hAnsi="Segoe UI" w:cs="Segoe UI"/>
          <w:sz w:val="22"/>
          <w:szCs w:val="22"/>
        </w:rPr>
        <w:t xml:space="preserve">či v oceněném soupisu prací v toleranci ± 5 % původního rozměru či hmotnosti </w:t>
      </w:r>
      <w:r w:rsidR="00E04A55">
        <w:rPr>
          <w:rFonts w:ascii="Segoe UI" w:hAnsi="Segoe UI" w:cs="Segoe UI"/>
          <w:sz w:val="22"/>
          <w:szCs w:val="22"/>
        </w:rPr>
        <w:br/>
      </w:r>
      <w:r w:rsidRPr="007C35AA">
        <w:rPr>
          <w:rFonts w:ascii="Segoe UI" w:hAnsi="Segoe UI" w:cs="Segoe UI"/>
          <w:sz w:val="22"/>
          <w:szCs w:val="22"/>
        </w:rPr>
        <w:t xml:space="preserve">v návaznosti na skutečné rozměry příslušných stavebních konstrukcí. Zhotovitel je rovněž oprávněn v odůvodněných případech provést po odsouhlasení TDI a/nebo Objednatele změnu členění jednotlivých výplní stavebních otvorů oproti členění uvedenému </w:t>
      </w:r>
      <w:r w:rsidR="00E04A55">
        <w:rPr>
          <w:rFonts w:ascii="Segoe UI" w:hAnsi="Segoe UI" w:cs="Segoe UI"/>
          <w:sz w:val="22"/>
          <w:szCs w:val="22"/>
        </w:rPr>
        <w:br/>
      </w:r>
      <w:r w:rsidRPr="007C35AA">
        <w:rPr>
          <w:rFonts w:ascii="Segoe UI" w:hAnsi="Segoe UI" w:cs="Segoe UI"/>
          <w:sz w:val="22"/>
          <w:szCs w:val="22"/>
        </w:rPr>
        <w:t>v Projektové dokumentaci či v oceněném soupisu prací z technických důvodů, které by jinak bránily jejich provedení či řádnému užívání. Cena příslušných položek výplní stavebních otvorů a dalších výrobků, u kterých Zhotovitel zhotovuje výrobní dokumentaci, uvedená v soupisu prací se v těchto případech nemění. V případech úprav či změn uvedených v tomto odstavci není nutno ke smlouvě uzavírat dodatek.</w:t>
      </w:r>
    </w:p>
    <w:p w14:paraId="4AC7CAFC" w14:textId="77777777" w:rsidR="007575D2" w:rsidRPr="005D41FB" w:rsidRDefault="007575D2"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r w:rsidRPr="005D41FB">
        <w:rPr>
          <w:rFonts w:ascii="Segoe UI" w:eastAsia="Times New Roman" w:hAnsi="Segoe UI" w:cs="Segoe UI"/>
          <w:bCs/>
          <w:caps/>
          <w:sz w:val="22"/>
          <w:szCs w:val="22"/>
          <w:lang w:eastAsia="x-none"/>
        </w:rPr>
        <w:t xml:space="preserve">Vedení </w:t>
      </w:r>
      <w:r w:rsidR="00EB6224" w:rsidRPr="005D41FB">
        <w:rPr>
          <w:rFonts w:ascii="Segoe UI" w:eastAsia="Times New Roman" w:hAnsi="Segoe UI" w:cs="Segoe UI"/>
          <w:bCs/>
          <w:caps/>
          <w:sz w:val="22"/>
          <w:szCs w:val="22"/>
          <w:lang w:eastAsia="x-none"/>
        </w:rPr>
        <w:t>stavební</w:t>
      </w:r>
      <w:r w:rsidR="0059045D" w:rsidRPr="005D41FB">
        <w:rPr>
          <w:rFonts w:ascii="Segoe UI" w:eastAsia="Times New Roman" w:hAnsi="Segoe UI" w:cs="Segoe UI"/>
          <w:bCs/>
          <w:caps/>
          <w:sz w:val="22"/>
          <w:szCs w:val="22"/>
          <w:lang w:eastAsia="x-none"/>
        </w:rPr>
        <w:t>ho deníku</w:t>
      </w:r>
    </w:p>
    <w:p w14:paraId="6DC309A6" w14:textId="29380628" w:rsidR="007575D2" w:rsidRPr="00226CDA" w:rsidRDefault="00BE2007"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226CDA">
        <w:rPr>
          <w:rFonts w:ascii="Segoe UI" w:hAnsi="Segoe UI" w:cs="Segoe UI"/>
          <w:sz w:val="22"/>
          <w:szCs w:val="22"/>
        </w:rPr>
        <w:t>Zhotovitel</w:t>
      </w:r>
      <w:r w:rsidR="00EB6224" w:rsidRPr="00226CDA">
        <w:rPr>
          <w:rFonts w:ascii="Segoe UI" w:hAnsi="Segoe UI" w:cs="Segoe UI"/>
          <w:sz w:val="22"/>
          <w:szCs w:val="22"/>
        </w:rPr>
        <w:t xml:space="preserve"> povede</w:t>
      </w:r>
      <w:r w:rsidR="007575D2" w:rsidRPr="00226CDA">
        <w:rPr>
          <w:rFonts w:ascii="Segoe UI" w:hAnsi="Segoe UI" w:cs="Segoe UI"/>
          <w:sz w:val="22"/>
          <w:szCs w:val="22"/>
        </w:rPr>
        <w:t xml:space="preserve"> od převzetí </w:t>
      </w:r>
      <w:r w:rsidR="00A51482" w:rsidRPr="00226CDA">
        <w:rPr>
          <w:rFonts w:ascii="Segoe UI" w:hAnsi="Segoe UI" w:cs="Segoe UI"/>
          <w:sz w:val="22"/>
          <w:szCs w:val="22"/>
        </w:rPr>
        <w:t>Staveniště</w:t>
      </w:r>
      <w:r w:rsidR="007575D2" w:rsidRPr="00226CDA">
        <w:rPr>
          <w:rFonts w:ascii="Segoe UI" w:hAnsi="Segoe UI" w:cs="Segoe UI"/>
          <w:sz w:val="22"/>
          <w:szCs w:val="22"/>
        </w:rPr>
        <w:t xml:space="preserve"> </w:t>
      </w:r>
      <w:r w:rsidR="001A2E1A">
        <w:rPr>
          <w:rFonts w:ascii="Segoe UI" w:hAnsi="Segoe UI" w:cs="Segoe UI"/>
          <w:sz w:val="22"/>
          <w:szCs w:val="22"/>
        </w:rPr>
        <w:t xml:space="preserve">elektronicky </w:t>
      </w:r>
      <w:r w:rsidR="00EB6224" w:rsidRPr="00226CDA">
        <w:rPr>
          <w:rFonts w:ascii="Segoe UI" w:hAnsi="Segoe UI" w:cs="Segoe UI"/>
          <w:sz w:val="22"/>
          <w:szCs w:val="22"/>
        </w:rPr>
        <w:t>stavební</w:t>
      </w:r>
      <w:r w:rsidR="002D1DDF" w:rsidRPr="00226CDA">
        <w:rPr>
          <w:rFonts w:ascii="Segoe UI" w:hAnsi="Segoe UI" w:cs="Segoe UI"/>
          <w:sz w:val="22"/>
          <w:szCs w:val="22"/>
        </w:rPr>
        <w:t xml:space="preserve"> deník</w:t>
      </w:r>
      <w:r w:rsidR="00A76676">
        <w:rPr>
          <w:rFonts w:ascii="Segoe UI" w:hAnsi="Segoe UI" w:cs="Segoe UI"/>
          <w:sz w:val="22"/>
          <w:szCs w:val="22"/>
        </w:rPr>
        <w:t xml:space="preserve">, a to </w:t>
      </w:r>
      <w:r w:rsidR="00713FF0" w:rsidRPr="00226CDA">
        <w:rPr>
          <w:rFonts w:ascii="Segoe UI" w:hAnsi="Segoe UI" w:cs="Segoe UI"/>
          <w:sz w:val="22"/>
          <w:szCs w:val="22"/>
        </w:rPr>
        <w:t xml:space="preserve">podle </w:t>
      </w:r>
      <w:r w:rsidR="00A76676">
        <w:rPr>
          <w:rFonts w:ascii="Segoe UI" w:hAnsi="Segoe UI" w:cs="Segoe UI"/>
          <w:sz w:val="22"/>
          <w:szCs w:val="22"/>
        </w:rPr>
        <w:t xml:space="preserve">ustanovení § 166 odst. 5 </w:t>
      </w:r>
      <w:r w:rsidR="006A6054">
        <w:rPr>
          <w:rFonts w:ascii="Segoe UI" w:hAnsi="Segoe UI" w:cs="Segoe UI"/>
          <w:sz w:val="22"/>
          <w:szCs w:val="22"/>
        </w:rPr>
        <w:t>SZ</w:t>
      </w:r>
      <w:r w:rsidR="002D1DDF" w:rsidRPr="00226CDA">
        <w:rPr>
          <w:rFonts w:ascii="Segoe UI" w:hAnsi="Segoe UI" w:cs="Segoe UI"/>
          <w:sz w:val="22"/>
          <w:szCs w:val="22"/>
        </w:rPr>
        <w:t xml:space="preserve">. </w:t>
      </w:r>
    </w:p>
    <w:p w14:paraId="6E5618EB" w14:textId="551F0C59" w:rsidR="007575D2" w:rsidRPr="006A6054" w:rsidRDefault="004F7011"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4F7011">
        <w:rPr>
          <w:rFonts w:ascii="Segoe UI" w:hAnsi="Segoe UI" w:cs="Segoe UI"/>
          <w:sz w:val="22"/>
          <w:szCs w:val="22"/>
        </w:rPr>
        <w:t xml:space="preserve">Stavební deník bude veden prostřednictvím informačního systému určeného Objednatelem po celou dobu provádění díla. Zhotovitel zajistí přístup k deníku </w:t>
      </w:r>
      <w:r w:rsidR="004A4FB5">
        <w:rPr>
          <w:rFonts w:ascii="Segoe UI" w:hAnsi="Segoe UI" w:cs="Segoe UI"/>
          <w:sz w:val="22"/>
          <w:szCs w:val="22"/>
        </w:rPr>
        <w:br/>
      </w:r>
      <w:r w:rsidRPr="004F7011">
        <w:rPr>
          <w:rFonts w:ascii="Segoe UI" w:hAnsi="Segoe UI" w:cs="Segoe UI"/>
          <w:sz w:val="22"/>
          <w:szCs w:val="22"/>
        </w:rPr>
        <w:t xml:space="preserve">pro Objednatele, TDI, Koordinátora BOZP a další osoby určené Objednatelem prostřednictvím přidělených přístupových údajů, které obdrží nejpozději při předání Staveniště. Zhotovitel je povinen průběžně zapisovat údaje o postupu prací, kontrolních dnech, zjištěných překážkách, změnách harmonogramu a dalších podstatných skutečnostech souvisejících s realizací Stavby. Po předání a převzetí díla Objednatelem </w:t>
      </w:r>
      <w:r w:rsidR="004A4FB5">
        <w:rPr>
          <w:rFonts w:ascii="Segoe UI" w:hAnsi="Segoe UI" w:cs="Segoe UI"/>
          <w:sz w:val="22"/>
          <w:szCs w:val="22"/>
        </w:rPr>
        <w:br/>
      </w:r>
      <w:r w:rsidRPr="004F7011">
        <w:rPr>
          <w:rFonts w:ascii="Segoe UI" w:hAnsi="Segoe UI" w:cs="Segoe UI"/>
          <w:sz w:val="22"/>
          <w:szCs w:val="22"/>
        </w:rPr>
        <w:t>a odstranění veškerých vad</w:t>
      </w:r>
      <w:r w:rsidR="004A4FB5">
        <w:rPr>
          <w:rFonts w:ascii="Segoe UI" w:hAnsi="Segoe UI" w:cs="Segoe UI"/>
          <w:sz w:val="22"/>
          <w:szCs w:val="22"/>
        </w:rPr>
        <w:t xml:space="preserve"> </w:t>
      </w:r>
      <w:r w:rsidRPr="004F7011">
        <w:rPr>
          <w:rFonts w:ascii="Segoe UI" w:hAnsi="Segoe UI" w:cs="Segoe UI"/>
          <w:sz w:val="22"/>
          <w:szCs w:val="22"/>
        </w:rPr>
        <w:t>a nedodělků zajistí Zhotovitel předání kompletního elektronického stavebního deníku Objednateli v digitální podobě ve formátu *.</w:t>
      </w:r>
      <w:proofErr w:type="spellStart"/>
      <w:r w:rsidRPr="004F7011">
        <w:rPr>
          <w:rFonts w:ascii="Segoe UI" w:hAnsi="Segoe UI" w:cs="Segoe UI"/>
          <w:sz w:val="22"/>
          <w:szCs w:val="22"/>
        </w:rPr>
        <w:t>pdf</w:t>
      </w:r>
      <w:proofErr w:type="spellEnd"/>
      <w:r w:rsidRPr="004F7011">
        <w:rPr>
          <w:rFonts w:ascii="Segoe UI" w:hAnsi="Segoe UI" w:cs="Segoe UI"/>
          <w:sz w:val="22"/>
          <w:szCs w:val="22"/>
        </w:rPr>
        <w:t xml:space="preserve"> </w:t>
      </w:r>
      <w:r w:rsidR="004A4FB5">
        <w:rPr>
          <w:rFonts w:ascii="Segoe UI" w:hAnsi="Segoe UI" w:cs="Segoe UI"/>
          <w:sz w:val="22"/>
          <w:szCs w:val="22"/>
        </w:rPr>
        <w:br/>
      </w:r>
      <w:r w:rsidRPr="004F7011">
        <w:rPr>
          <w:rFonts w:ascii="Segoe UI" w:hAnsi="Segoe UI" w:cs="Segoe UI"/>
          <w:sz w:val="22"/>
          <w:szCs w:val="22"/>
        </w:rPr>
        <w:t>a kompatibilním tabulkovém formátu (např. *.</w:t>
      </w:r>
      <w:proofErr w:type="spellStart"/>
      <w:r w:rsidRPr="004F7011">
        <w:rPr>
          <w:rFonts w:ascii="Segoe UI" w:hAnsi="Segoe UI" w:cs="Segoe UI"/>
          <w:sz w:val="22"/>
          <w:szCs w:val="22"/>
        </w:rPr>
        <w:t>xlsx</w:t>
      </w:r>
      <w:proofErr w:type="spellEnd"/>
      <w:r w:rsidRPr="004F7011">
        <w:rPr>
          <w:rFonts w:ascii="Segoe UI" w:hAnsi="Segoe UI" w:cs="Segoe UI"/>
          <w:sz w:val="22"/>
          <w:szCs w:val="22"/>
        </w:rPr>
        <w:t>), a to buď prostřednictvím systému, nebo na datovém nosiči (</w:t>
      </w:r>
      <w:r w:rsidR="004A4FB5">
        <w:rPr>
          <w:rFonts w:ascii="Segoe UI" w:hAnsi="Segoe UI" w:cs="Segoe UI"/>
          <w:sz w:val="22"/>
          <w:szCs w:val="22"/>
        </w:rPr>
        <w:t>CD/DVD/</w:t>
      </w:r>
      <w:proofErr w:type="spellStart"/>
      <w:r w:rsidR="004A4FB5">
        <w:rPr>
          <w:rFonts w:ascii="Segoe UI" w:hAnsi="Segoe UI" w:cs="Segoe UI"/>
          <w:sz w:val="22"/>
          <w:szCs w:val="22"/>
        </w:rPr>
        <w:t>flash</w:t>
      </w:r>
      <w:proofErr w:type="spellEnd"/>
      <w:r w:rsidR="004A4FB5">
        <w:rPr>
          <w:rFonts w:ascii="Segoe UI" w:hAnsi="Segoe UI" w:cs="Segoe UI"/>
          <w:sz w:val="22"/>
          <w:szCs w:val="22"/>
        </w:rPr>
        <w:t xml:space="preserve"> disk</w:t>
      </w:r>
      <w:proofErr w:type="gramStart"/>
      <w:r w:rsidRPr="004F7011">
        <w:rPr>
          <w:rFonts w:ascii="Segoe UI" w:hAnsi="Segoe UI" w:cs="Segoe UI"/>
          <w:sz w:val="22"/>
          <w:szCs w:val="22"/>
        </w:rPr>
        <w:t>),ve</w:t>
      </w:r>
      <w:proofErr w:type="gramEnd"/>
      <w:r w:rsidRPr="004F7011">
        <w:rPr>
          <w:rFonts w:ascii="Segoe UI" w:hAnsi="Segoe UI" w:cs="Segoe UI"/>
          <w:sz w:val="22"/>
          <w:szCs w:val="22"/>
        </w:rPr>
        <w:t xml:space="preserve"> dvou vyhotoveních. Porušení povinnosti vést nebo předat stavební deník se považuje za podstatné porušení Smlouvy.</w:t>
      </w:r>
    </w:p>
    <w:p w14:paraId="7806D3B2" w14:textId="19C71BDB" w:rsidR="007575D2" w:rsidRPr="00226CDA" w:rsidRDefault="00BE2007"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226CDA">
        <w:rPr>
          <w:rFonts w:ascii="Segoe UI" w:hAnsi="Segoe UI" w:cs="Segoe UI"/>
          <w:sz w:val="22"/>
          <w:szCs w:val="22"/>
        </w:rPr>
        <w:t>Objednatel</w:t>
      </w:r>
      <w:r w:rsidR="00B46FD7" w:rsidRPr="00226CDA">
        <w:rPr>
          <w:rFonts w:ascii="Segoe UI" w:hAnsi="Segoe UI" w:cs="Segoe UI"/>
          <w:sz w:val="22"/>
          <w:szCs w:val="22"/>
        </w:rPr>
        <w:t xml:space="preserve">, </w:t>
      </w:r>
      <w:r w:rsidR="00306916" w:rsidRPr="00226CDA">
        <w:rPr>
          <w:rFonts w:ascii="Segoe UI" w:hAnsi="Segoe UI" w:cs="Segoe UI"/>
          <w:sz w:val="22"/>
          <w:szCs w:val="22"/>
        </w:rPr>
        <w:t>TDI</w:t>
      </w:r>
      <w:r w:rsidR="00295B8C" w:rsidRPr="00226CDA">
        <w:rPr>
          <w:rFonts w:ascii="Segoe UI" w:hAnsi="Segoe UI" w:cs="Segoe UI"/>
          <w:sz w:val="22"/>
          <w:szCs w:val="22"/>
        </w:rPr>
        <w:t xml:space="preserve"> </w:t>
      </w:r>
      <w:r w:rsidR="00B46FD7" w:rsidRPr="00226CDA">
        <w:rPr>
          <w:rFonts w:ascii="Segoe UI" w:hAnsi="Segoe UI" w:cs="Segoe UI"/>
          <w:sz w:val="22"/>
          <w:szCs w:val="22"/>
        </w:rPr>
        <w:t xml:space="preserve">a </w:t>
      </w:r>
      <w:r w:rsidR="00B06287" w:rsidRPr="00226CDA">
        <w:rPr>
          <w:rFonts w:ascii="Segoe UI" w:hAnsi="Segoe UI" w:cs="Segoe UI"/>
          <w:sz w:val="22"/>
          <w:szCs w:val="22"/>
        </w:rPr>
        <w:t>K</w:t>
      </w:r>
      <w:r w:rsidR="00B46FD7" w:rsidRPr="00226CDA">
        <w:rPr>
          <w:rFonts w:ascii="Segoe UI" w:hAnsi="Segoe UI" w:cs="Segoe UI"/>
          <w:sz w:val="22"/>
          <w:szCs w:val="22"/>
        </w:rPr>
        <w:t xml:space="preserve">oordinátor BOZP </w:t>
      </w:r>
      <w:r w:rsidR="007575D2" w:rsidRPr="00226CDA">
        <w:rPr>
          <w:rFonts w:ascii="Segoe UI" w:hAnsi="Segoe UI" w:cs="Segoe UI"/>
          <w:sz w:val="22"/>
          <w:szCs w:val="22"/>
        </w:rPr>
        <w:t>má právo nahlížet do</w:t>
      </w:r>
      <w:r w:rsidR="002D1DDF" w:rsidRPr="00226CDA">
        <w:rPr>
          <w:rFonts w:ascii="Segoe UI" w:hAnsi="Segoe UI" w:cs="Segoe UI"/>
          <w:sz w:val="22"/>
          <w:szCs w:val="22"/>
        </w:rPr>
        <w:t> </w:t>
      </w:r>
      <w:r w:rsidR="00EB6224" w:rsidRPr="00226CDA">
        <w:rPr>
          <w:rFonts w:ascii="Segoe UI" w:hAnsi="Segoe UI" w:cs="Segoe UI"/>
          <w:sz w:val="22"/>
          <w:szCs w:val="22"/>
        </w:rPr>
        <w:t>stavební</w:t>
      </w:r>
      <w:r w:rsidR="002E58B6" w:rsidRPr="00226CDA">
        <w:rPr>
          <w:rFonts w:ascii="Segoe UI" w:hAnsi="Segoe UI" w:cs="Segoe UI"/>
          <w:sz w:val="22"/>
          <w:szCs w:val="22"/>
        </w:rPr>
        <w:t>ho</w:t>
      </w:r>
      <w:r w:rsidR="002D1DDF" w:rsidRPr="00226CDA">
        <w:rPr>
          <w:rFonts w:ascii="Segoe UI" w:hAnsi="Segoe UI" w:cs="Segoe UI"/>
          <w:sz w:val="22"/>
          <w:szCs w:val="22"/>
        </w:rPr>
        <w:t xml:space="preserve"> deníku</w:t>
      </w:r>
      <w:r w:rsidR="00AC3552" w:rsidRPr="00226CDA">
        <w:rPr>
          <w:rFonts w:ascii="Segoe UI" w:hAnsi="Segoe UI" w:cs="Segoe UI"/>
          <w:sz w:val="22"/>
          <w:szCs w:val="22"/>
        </w:rPr>
        <w:t xml:space="preserve">, </w:t>
      </w:r>
      <w:bookmarkStart w:id="77" w:name="_Hlk504555015"/>
      <w:r w:rsidR="008A41ED" w:rsidRPr="00226CDA">
        <w:rPr>
          <w:rFonts w:ascii="Segoe UI" w:hAnsi="Segoe UI" w:cs="Segoe UI"/>
          <w:sz w:val="22"/>
          <w:szCs w:val="22"/>
        </w:rPr>
        <w:t>činit zápisy</w:t>
      </w:r>
      <w:r w:rsidR="002D1DDF" w:rsidRPr="00226CDA">
        <w:rPr>
          <w:rFonts w:ascii="Segoe UI" w:hAnsi="Segoe UI" w:cs="Segoe UI"/>
          <w:sz w:val="22"/>
          <w:szCs w:val="22"/>
        </w:rPr>
        <w:t xml:space="preserve"> </w:t>
      </w:r>
      <w:bookmarkEnd w:id="77"/>
      <w:r w:rsidR="007575D2" w:rsidRPr="00226CDA">
        <w:rPr>
          <w:rFonts w:ascii="Segoe UI" w:hAnsi="Segoe UI" w:cs="Segoe UI"/>
          <w:sz w:val="22"/>
          <w:szCs w:val="22"/>
        </w:rPr>
        <w:t>a k záznamům v něm uvedeným připojovat svá stanoviska.</w:t>
      </w:r>
      <w:r w:rsidR="00D447B9" w:rsidRPr="00226CDA">
        <w:rPr>
          <w:rFonts w:ascii="Segoe UI" w:hAnsi="Segoe UI" w:cs="Segoe UI"/>
          <w:sz w:val="22"/>
          <w:szCs w:val="22"/>
        </w:rPr>
        <w:t xml:space="preserve"> </w:t>
      </w:r>
      <w:bookmarkStart w:id="78" w:name="_Hlk504555054"/>
      <w:r w:rsidR="00C621E8" w:rsidRPr="00226CDA">
        <w:rPr>
          <w:rFonts w:ascii="Segoe UI" w:hAnsi="Segoe UI" w:cs="Segoe UI"/>
          <w:sz w:val="22"/>
          <w:szCs w:val="22"/>
        </w:rPr>
        <w:t xml:space="preserve">Koordinátor </w:t>
      </w:r>
      <w:bookmarkEnd w:id="78"/>
      <w:r w:rsidR="00D447B9" w:rsidRPr="00226CDA">
        <w:rPr>
          <w:rFonts w:ascii="Segoe UI" w:hAnsi="Segoe UI" w:cs="Segoe UI"/>
          <w:sz w:val="22"/>
          <w:szCs w:val="22"/>
        </w:rPr>
        <w:t xml:space="preserve">BOZP je oprávněn do stavebního deníku činit zápisy upozorňující na nedostatky v uplatňování požadavků </w:t>
      </w:r>
      <w:r w:rsidR="004A4FB5">
        <w:rPr>
          <w:rFonts w:ascii="Segoe UI" w:hAnsi="Segoe UI" w:cs="Segoe UI"/>
          <w:sz w:val="22"/>
          <w:szCs w:val="22"/>
        </w:rPr>
        <w:br/>
      </w:r>
      <w:r w:rsidR="00D447B9" w:rsidRPr="00226CDA">
        <w:rPr>
          <w:rFonts w:ascii="Segoe UI" w:hAnsi="Segoe UI" w:cs="Segoe UI"/>
          <w:sz w:val="22"/>
          <w:szCs w:val="22"/>
        </w:rPr>
        <w:t>na bezpečnost a ochranu zdraví při práci zjištěné na Staveništi.</w:t>
      </w:r>
    </w:p>
    <w:p w14:paraId="38F45C42" w14:textId="23506251" w:rsidR="007575D2" w:rsidRPr="00226CDA" w:rsidRDefault="007575D2"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226CDA">
        <w:rPr>
          <w:rFonts w:ascii="Segoe UI" w:hAnsi="Segoe UI" w:cs="Segoe UI"/>
          <w:sz w:val="22"/>
          <w:szCs w:val="22"/>
        </w:rPr>
        <w:t xml:space="preserve">V případě, kdy oprávněná osoba </w:t>
      </w:r>
      <w:r w:rsidR="00BE2007" w:rsidRPr="00226CDA">
        <w:rPr>
          <w:rFonts w:ascii="Segoe UI" w:hAnsi="Segoe UI" w:cs="Segoe UI"/>
          <w:sz w:val="22"/>
          <w:szCs w:val="22"/>
        </w:rPr>
        <w:t>Zhotovitel</w:t>
      </w:r>
      <w:r w:rsidRPr="00226CDA">
        <w:rPr>
          <w:rFonts w:ascii="Segoe UI" w:hAnsi="Segoe UI" w:cs="Segoe UI"/>
          <w:sz w:val="22"/>
          <w:szCs w:val="22"/>
        </w:rPr>
        <w:t xml:space="preserve">e nesouhlasí s provedeným záznamem </w:t>
      </w:r>
      <w:r w:rsidR="00BE2007" w:rsidRPr="00226CDA">
        <w:rPr>
          <w:rFonts w:ascii="Segoe UI" w:hAnsi="Segoe UI" w:cs="Segoe UI"/>
          <w:sz w:val="22"/>
          <w:szCs w:val="22"/>
        </w:rPr>
        <w:t>Objednatel</w:t>
      </w:r>
      <w:r w:rsidRPr="00226CDA">
        <w:rPr>
          <w:rFonts w:ascii="Segoe UI" w:hAnsi="Segoe UI" w:cs="Segoe UI"/>
          <w:sz w:val="22"/>
          <w:szCs w:val="22"/>
        </w:rPr>
        <w:t xml:space="preserve">e, </w:t>
      </w:r>
      <w:r w:rsidR="00306916" w:rsidRPr="00226CDA">
        <w:rPr>
          <w:rFonts w:ascii="Segoe UI" w:hAnsi="Segoe UI" w:cs="Segoe UI"/>
          <w:sz w:val="22"/>
          <w:szCs w:val="22"/>
        </w:rPr>
        <w:t xml:space="preserve">TDI nebo </w:t>
      </w:r>
      <w:r w:rsidR="00B06287" w:rsidRPr="00226CDA">
        <w:rPr>
          <w:rFonts w:ascii="Segoe UI" w:hAnsi="Segoe UI" w:cs="Segoe UI"/>
          <w:sz w:val="22"/>
          <w:szCs w:val="22"/>
        </w:rPr>
        <w:t>K</w:t>
      </w:r>
      <w:r w:rsidR="00306916" w:rsidRPr="00226CDA">
        <w:rPr>
          <w:rFonts w:ascii="Segoe UI" w:hAnsi="Segoe UI" w:cs="Segoe UI"/>
          <w:sz w:val="22"/>
          <w:szCs w:val="22"/>
        </w:rPr>
        <w:t xml:space="preserve">oordinátora BOZP, </w:t>
      </w:r>
      <w:r w:rsidRPr="00226CDA">
        <w:rPr>
          <w:rFonts w:ascii="Segoe UI" w:hAnsi="Segoe UI" w:cs="Segoe UI"/>
          <w:sz w:val="22"/>
          <w:szCs w:val="22"/>
        </w:rPr>
        <w:t xml:space="preserve">je povinna připojit k záznamu do </w:t>
      </w:r>
      <w:r w:rsidR="006A6054">
        <w:rPr>
          <w:rFonts w:ascii="Segoe UI" w:hAnsi="Segoe UI" w:cs="Segoe UI"/>
          <w:sz w:val="22"/>
          <w:szCs w:val="22"/>
        </w:rPr>
        <w:t>3</w:t>
      </w:r>
      <w:r w:rsidRPr="00226CDA">
        <w:rPr>
          <w:rFonts w:ascii="Segoe UI" w:hAnsi="Segoe UI" w:cs="Segoe UI"/>
          <w:sz w:val="22"/>
          <w:szCs w:val="22"/>
        </w:rPr>
        <w:t xml:space="preserve"> pracovních dnů své vyjádření. V opačném případě se má za to, že </w:t>
      </w:r>
      <w:r w:rsidR="00BE2007" w:rsidRPr="00226CDA">
        <w:rPr>
          <w:rFonts w:ascii="Segoe UI" w:hAnsi="Segoe UI" w:cs="Segoe UI"/>
          <w:sz w:val="22"/>
          <w:szCs w:val="22"/>
        </w:rPr>
        <w:t>Zhotovitel</w:t>
      </w:r>
      <w:r w:rsidR="00D10155" w:rsidRPr="00226CDA">
        <w:rPr>
          <w:rFonts w:ascii="Segoe UI" w:hAnsi="Segoe UI" w:cs="Segoe UI"/>
          <w:sz w:val="22"/>
          <w:szCs w:val="22"/>
        </w:rPr>
        <w:t xml:space="preserve"> </w:t>
      </w:r>
      <w:r w:rsidRPr="00226CDA">
        <w:rPr>
          <w:rFonts w:ascii="Segoe UI" w:hAnsi="Segoe UI" w:cs="Segoe UI"/>
          <w:sz w:val="22"/>
          <w:szCs w:val="22"/>
        </w:rPr>
        <w:t xml:space="preserve">s obsahem záznamu souhlasí. </w:t>
      </w:r>
    </w:p>
    <w:p w14:paraId="11842EEA" w14:textId="77777777" w:rsidR="007575D2" w:rsidRPr="004F4688" w:rsidRDefault="007575D2"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226CDA">
        <w:rPr>
          <w:rFonts w:ascii="Segoe UI" w:hAnsi="Segoe UI" w:cs="Segoe UI"/>
          <w:sz w:val="22"/>
          <w:szCs w:val="22"/>
        </w:rPr>
        <w:t>Jakýkoliv záznam v</w:t>
      </w:r>
      <w:r w:rsidR="00F26A8B" w:rsidRPr="00226CDA">
        <w:rPr>
          <w:rFonts w:ascii="Segoe UI" w:hAnsi="Segoe UI" w:cs="Segoe UI"/>
          <w:sz w:val="22"/>
          <w:szCs w:val="22"/>
        </w:rPr>
        <w:t>e</w:t>
      </w:r>
      <w:r w:rsidRPr="00226CDA">
        <w:rPr>
          <w:rFonts w:ascii="Segoe UI" w:hAnsi="Segoe UI" w:cs="Segoe UI"/>
          <w:sz w:val="22"/>
          <w:szCs w:val="22"/>
        </w:rPr>
        <w:t> </w:t>
      </w:r>
      <w:r w:rsidR="00EB6224" w:rsidRPr="00226CDA">
        <w:rPr>
          <w:rFonts w:ascii="Segoe UI" w:hAnsi="Segoe UI" w:cs="Segoe UI"/>
          <w:sz w:val="22"/>
          <w:szCs w:val="22"/>
        </w:rPr>
        <w:t>stavební</w:t>
      </w:r>
      <w:r w:rsidR="002D1DDF" w:rsidRPr="00226CDA">
        <w:rPr>
          <w:rFonts w:ascii="Segoe UI" w:hAnsi="Segoe UI" w:cs="Segoe UI"/>
          <w:sz w:val="22"/>
          <w:szCs w:val="22"/>
        </w:rPr>
        <w:t>m deníku</w:t>
      </w:r>
      <w:r w:rsidRPr="00226CDA">
        <w:rPr>
          <w:rFonts w:ascii="Segoe UI" w:hAnsi="Segoe UI" w:cs="Segoe UI"/>
          <w:sz w:val="22"/>
          <w:szCs w:val="22"/>
        </w:rPr>
        <w:t xml:space="preserve"> nelze považovat za změnu této </w:t>
      </w:r>
      <w:r w:rsidR="00627A19" w:rsidRPr="00226CDA">
        <w:rPr>
          <w:rFonts w:ascii="Segoe UI" w:hAnsi="Segoe UI" w:cs="Segoe UI"/>
          <w:sz w:val="22"/>
          <w:szCs w:val="22"/>
        </w:rPr>
        <w:t>Smlouvy</w:t>
      </w:r>
      <w:r w:rsidR="005D574C">
        <w:rPr>
          <w:rFonts w:ascii="Segoe UI" w:hAnsi="Segoe UI" w:cs="Segoe UI"/>
          <w:sz w:val="22"/>
          <w:szCs w:val="22"/>
        </w:rPr>
        <w:t>, nestanoví-li Smlouva výslovně jinak</w:t>
      </w:r>
      <w:r w:rsidR="004F4688">
        <w:rPr>
          <w:rFonts w:ascii="Segoe UI" w:hAnsi="Segoe UI" w:cs="Segoe UI"/>
          <w:sz w:val="22"/>
          <w:szCs w:val="22"/>
        </w:rPr>
        <w:t>.</w:t>
      </w:r>
    </w:p>
    <w:p w14:paraId="17087FCE" w14:textId="77777777" w:rsidR="007575D2" w:rsidRPr="005D41FB" w:rsidRDefault="007575D2"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r w:rsidRPr="005D41FB">
        <w:rPr>
          <w:rFonts w:ascii="Segoe UI" w:eastAsia="Times New Roman" w:hAnsi="Segoe UI" w:cs="Segoe UI"/>
          <w:bCs/>
          <w:caps/>
          <w:sz w:val="22"/>
          <w:szCs w:val="22"/>
          <w:lang w:eastAsia="x-none"/>
        </w:rPr>
        <w:lastRenderedPageBreak/>
        <w:t xml:space="preserve">Předávání a přejímání </w:t>
      </w:r>
      <w:r w:rsidR="005A12BB" w:rsidRPr="005D41FB">
        <w:rPr>
          <w:rFonts w:ascii="Segoe UI" w:eastAsia="Times New Roman" w:hAnsi="Segoe UI" w:cs="Segoe UI"/>
          <w:bCs/>
          <w:caps/>
          <w:sz w:val="22"/>
          <w:szCs w:val="22"/>
          <w:lang w:eastAsia="x-none"/>
        </w:rPr>
        <w:t>plnění</w:t>
      </w:r>
    </w:p>
    <w:p w14:paraId="3C1BCF8A" w14:textId="487F3502" w:rsidR="00022016" w:rsidRPr="006F68AF" w:rsidRDefault="00072A15"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79" w:name="_Ref135929745"/>
      <w:r w:rsidRPr="00226CDA">
        <w:rPr>
          <w:rFonts w:ascii="Segoe UI" w:hAnsi="Segoe UI" w:cs="Segoe UI"/>
          <w:sz w:val="22"/>
          <w:szCs w:val="22"/>
        </w:rPr>
        <w:t xml:space="preserve">Zhotovitel nejpozději </w:t>
      </w:r>
      <w:r w:rsidRPr="002318B5">
        <w:rPr>
          <w:rFonts w:ascii="Segoe UI" w:hAnsi="Segoe UI" w:cs="Segoe UI"/>
          <w:sz w:val="22"/>
          <w:szCs w:val="22"/>
        </w:rPr>
        <w:t>15 dnů předem</w:t>
      </w:r>
      <w:r w:rsidRPr="00226CDA">
        <w:rPr>
          <w:rFonts w:ascii="Segoe UI" w:hAnsi="Segoe UI" w:cs="Segoe UI"/>
          <w:sz w:val="22"/>
          <w:szCs w:val="22"/>
        </w:rPr>
        <w:t xml:space="preserve"> oznámí písemně Objednateli, </w:t>
      </w:r>
      <w:r w:rsidRPr="001A38A9">
        <w:rPr>
          <w:rFonts w:ascii="Segoe UI" w:hAnsi="Segoe UI" w:cs="Segoe UI"/>
          <w:sz w:val="22"/>
          <w:szCs w:val="22"/>
        </w:rPr>
        <w:t>že</w:t>
      </w:r>
      <w:r w:rsidR="006F68AF" w:rsidRPr="001A38A9">
        <w:rPr>
          <w:rFonts w:ascii="Segoe UI" w:hAnsi="Segoe UI" w:cs="Segoe UI"/>
          <w:sz w:val="22"/>
          <w:szCs w:val="22"/>
        </w:rPr>
        <w:t xml:space="preserve"> </w:t>
      </w:r>
      <w:r w:rsidR="006F68AF" w:rsidRPr="002318B5">
        <w:rPr>
          <w:rFonts w:ascii="Segoe UI" w:hAnsi="Segoe UI" w:cs="Segoe UI"/>
          <w:sz w:val="22"/>
          <w:szCs w:val="22"/>
        </w:rPr>
        <w:t>díl</w:t>
      </w:r>
      <w:r w:rsidR="00571E1B" w:rsidRPr="002318B5">
        <w:rPr>
          <w:rFonts w:ascii="Segoe UI" w:hAnsi="Segoe UI" w:cs="Segoe UI"/>
          <w:sz w:val="22"/>
          <w:szCs w:val="22"/>
        </w:rPr>
        <w:t>o</w:t>
      </w:r>
      <w:r w:rsidR="00642609" w:rsidRPr="002318B5">
        <w:rPr>
          <w:rFonts w:ascii="Segoe UI" w:hAnsi="Segoe UI" w:cs="Segoe UI"/>
          <w:sz w:val="22"/>
          <w:szCs w:val="22"/>
        </w:rPr>
        <w:t xml:space="preserve"> </w:t>
      </w:r>
      <w:r w:rsidR="004A4FB5">
        <w:rPr>
          <w:rFonts w:ascii="Segoe UI" w:hAnsi="Segoe UI" w:cs="Segoe UI"/>
          <w:sz w:val="22"/>
          <w:szCs w:val="22"/>
        </w:rPr>
        <w:br/>
      </w:r>
      <w:r w:rsidR="006F68AF" w:rsidRPr="001A38A9">
        <w:rPr>
          <w:rFonts w:ascii="Segoe UI" w:hAnsi="Segoe UI" w:cs="Segoe UI"/>
          <w:sz w:val="22"/>
          <w:szCs w:val="22"/>
        </w:rPr>
        <w:t>je připraven</w:t>
      </w:r>
      <w:r w:rsidR="00027A38" w:rsidRPr="001A38A9">
        <w:rPr>
          <w:rFonts w:ascii="Segoe UI" w:hAnsi="Segoe UI" w:cs="Segoe UI"/>
          <w:sz w:val="22"/>
          <w:szCs w:val="22"/>
        </w:rPr>
        <w:t>o</w:t>
      </w:r>
      <w:r w:rsidR="006F68AF" w:rsidRPr="001A38A9">
        <w:rPr>
          <w:rFonts w:ascii="Segoe UI" w:hAnsi="Segoe UI" w:cs="Segoe UI"/>
          <w:sz w:val="22"/>
          <w:szCs w:val="22"/>
        </w:rPr>
        <w:t xml:space="preserve"> k převzetí. </w:t>
      </w:r>
      <w:r w:rsidRPr="001A38A9">
        <w:rPr>
          <w:rFonts w:ascii="Segoe UI" w:hAnsi="Segoe UI" w:cs="Segoe UI"/>
          <w:sz w:val="22"/>
          <w:szCs w:val="22"/>
        </w:rPr>
        <w:t>Na základě tohoto oznámení Objednatel</w:t>
      </w:r>
      <w:r w:rsidR="008C1601" w:rsidRPr="001A38A9">
        <w:rPr>
          <w:rFonts w:ascii="Segoe UI" w:hAnsi="Segoe UI" w:cs="Segoe UI"/>
          <w:sz w:val="22"/>
          <w:szCs w:val="22"/>
        </w:rPr>
        <w:t xml:space="preserve"> pros</w:t>
      </w:r>
      <w:r w:rsidR="008C1601" w:rsidRPr="006F68AF">
        <w:rPr>
          <w:rFonts w:ascii="Segoe UI" w:hAnsi="Segoe UI" w:cs="Segoe UI"/>
          <w:sz w:val="22"/>
          <w:szCs w:val="22"/>
        </w:rPr>
        <w:t>třednictvím TDI</w:t>
      </w:r>
      <w:r w:rsidRPr="006F68AF">
        <w:rPr>
          <w:rFonts w:ascii="Segoe UI" w:hAnsi="Segoe UI" w:cs="Segoe UI"/>
          <w:sz w:val="22"/>
          <w:szCs w:val="22"/>
        </w:rPr>
        <w:t xml:space="preserve"> svolá předávací a přejímací řízení. Zhotovitel díl</w:t>
      </w:r>
      <w:r w:rsidR="00027A38">
        <w:rPr>
          <w:rFonts w:ascii="Segoe UI" w:hAnsi="Segoe UI" w:cs="Segoe UI"/>
          <w:sz w:val="22"/>
          <w:szCs w:val="22"/>
        </w:rPr>
        <w:t>o</w:t>
      </w:r>
      <w:r w:rsidRPr="006F68AF">
        <w:rPr>
          <w:rFonts w:ascii="Segoe UI" w:hAnsi="Segoe UI" w:cs="Segoe UI"/>
          <w:sz w:val="22"/>
          <w:szCs w:val="22"/>
        </w:rPr>
        <w:t xml:space="preserve"> předá a Objednatel převezme formou zápisu o předání a </w:t>
      </w:r>
      <w:r w:rsidRPr="001A38A9">
        <w:rPr>
          <w:rFonts w:ascii="Segoe UI" w:hAnsi="Segoe UI" w:cs="Segoe UI"/>
          <w:sz w:val="22"/>
          <w:szCs w:val="22"/>
        </w:rPr>
        <w:t xml:space="preserve">převzetí </w:t>
      </w:r>
      <w:r w:rsidRPr="002318B5">
        <w:rPr>
          <w:rFonts w:ascii="Segoe UI" w:hAnsi="Segoe UI" w:cs="Segoe UI"/>
          <w:sz w:val="22"/>
          <w:szCs w:val="22"/>
        </w:rPr>
        <w:t>díla</w:t>
      </w:r>
      <w:r w:rsidR="008C1601" w:rsidRPr="002318B5">
        <w:rPr>
          <w:rFonts w:ascii="Segoe UI" w:hAnsi="Segoe UI" w:cs="Segoe UI"/>
          <w:sz w:val="22"/>
          <w:szCs w:val="22"/>
        </w:rPr>
        <w:t xml:space="preserve"> </w:t>
      </w:r>
      <w:r w:rsidR="008C1601" w:rsidRPr="001A38A9">
        <w:rPr>
          <w:rFonts w:ascii="Segoe UI" w:hAnsi="Segoe UI" w:cs="Segoe UI"/>
          <w:sz w:val="22"/>
          <w:szCs w:val="22"/>
        </w:rPr>
        <w:t>připraveného</w:t>
      </w:r>
      <w:r w:rsidR="008C1601" w:rsidRPr="006F68AF">
        <w:rPr>
          <w:rFonts w:ascii="Segoe UI" w:hAnsi="Segoe UI" w:cs="Segoe UI"/>
          <w:sz w:val="22"/>
          <w:szCs w:val="22"/>
        </w:rPr>
        <w:t xml:space="preserve"> Objednatelem</w:t>
      </w:r>
      <w:r w:rsidRPr="006F68AF">
        <w:rPr>
          <w:rFonts w:ascii="Segoe UI" w:hAnsi="Segoe UI" w:cs="Segoe UI"/>
          <w:sz w:val="22"/>
          <w:szCs w:val="22"/>
        </w:rPr>
        <w:t>, který bude podepsán oběma smluvními stranami. K předání a převzetí díla dojde rovněž v případě, že toto</w:t>
      </w:r>
      <w:r w:rsidRPr="006F68AF" w:rsidDel="00072A15">
        <w:rPr>
          <w:rFonts w:ascii="Segoe UI" w:hAnsi="Segoe UI" w:cs="Segoe UI"/>
          <w:sz w:val="22"/>
          <w:szCs w:val="22"/>
        </w:rPr>
        <w:t xml:space="preserve"> </w:t>
      </w:r>
      <w:r w:rsidR="00EE3EA3" w:rsidRPr="006F68AF">
        <w:rPr>
          <w:rFonts w:ascii="Segoe UI" w:hAnsi="Segoe UI" w:cs="Segoe UI"/>
          <w:sz w:val="22"/>
          <w:szCs w:val="22"/>
        </w:rPr>
        <w:t xml:space="preserve">bude vykazovat </w:t>
      </w:r>
      <w:r w:rsidR="006526DB" w:rsidRPr="006F68AF">
        <w:rPr>
          <w:rFonts w:ascii="Segoe UI" w:hAnsi="Segoe UI" w:cs="Segoe UI"/>
          <w:sz w:val="22"/>
          <w:szCs w:val="22"/>
        </w:rPr>
        <w:t>Drobné vady</w:t>
      </w:r>
      <w:r w:rsidR="002D0611">
        <w:rPr>
          <w:rFonts w:ascii="Segoe UI" w:hAnsi="Segoe UI" w:cs="Segoe UI"/>
          <w:sz w:val="22"/>
          <w:szCs w:val="22"/>
        </w:rPr>
        <w:t xml:space="preserve"> a/nebo Drobné vady zeleně</w:t>
      </w:r>
      <w:r w:rsidR="006526DB" w:rsidRPr="006F68AF">
        <w:rPr>
          <w:rFonts w:ascii="Segoe UI" w:hAnsi="Segoe UI" w:cs="Segoe UI"/>
          <w:sz w:val="22"/>
          <w:szCs w:val="22"/>
        </w:rPr>
        <w:t>.</w:t>
      </w:r>
      <w:bookmarkEnd w:id="79"/>
    </w:p>
    <w:p w14:paraId="11F5A279" w14:textId="592DBB67" w:rsidR="00031A0A" w:rsidRPr="000950DF" w:rsidRDefault="00031A0A"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0950DF">
        <w:rPr>
          <w:rFonts w:ascii="Segoe UI" w:hAnsi="Segoe UI" w:cs="Segoe UI"/>
          <w:sz w:val="22"/>
          <w:szCs w:val="22"/>
        </w:rPr>
        <w:t>Převzetí díla s </w:t>
      </w:r>
      <w:r w:rsidR="00D10155" w:rsidRPr="000950DF">
        <w:rPr>
          <w:rFonts w:ascii="Segoe UI" w:hAnsi="Segoe UI" w:cs="Segoe UI"/>
          <w:sz w:val="22"/>
          <w:szCs w:val="22"/>
        </w:rPr>
        <w:t>D</w:t>
      </w:r>
      <w:r w:rsidRPr="000950DF">
        <w:rPr>
          <w:rFonts w:ascii="Segoe UI" w:hAnsi="Segoe UI" w:cs="Segoe UI"/>
          <w:sz w:val="22"/>
          <w:szCs w:val="22"/>
        </w:rPr>
        <w:t xml:space="preserve">robnými vadami </w:t>
      </w:r>
      <w:r w:rsidR="002D0611" w:rsidRPr="002D0611">
        <w:rPr>
          <w:rFonts w:ascii="Segoe UI" w:hAnsi="Segoe UI" w:cs="Segoe UI"/>
          <w:sz w:val="22"/>
          <w:szCs w:val="22"/>
        </w:rPr>
        <w:t xml:space="preserve">a/nebo s Drobnými vadami zeleně </w:t>
      </w:r>
      <w:r w:rsidRPr="000950DF">
        <w:rPr>
          <w:rFonts w:ascii="Segoe UI" w:hAnsi="Segoe UI" w:cs="Segoe UI"/>
          <w:sz w:val="22"/>
          <w:szCs w:val="22"/>
        </w:rPr>
        <w:t xml:space="preserve">nemá vliv </w:t>
      </w:r>
      <w:r w:rsidR="004A4FB5">
        <w:rPr>
          <w:rFonts w:ascii="Segoe UI" w:hAnsi="Segoe UI" w:cs="Segoe UI"/>
          <w:sz w:val="22"/>
          <w:szCs w:val="22"/>
        </w:rPr>
        <w:br/>
      </w:r>
      <w:r w:rsidRPr="000950DF">
        <w:rPr>
          <w:rFonts w:ascii="Segoe UI" w:hAnsi="Segoe UI" w:cs="Segoe UI"/>
          <w:sz w:val="22"/>
          <w:szCs w:val="22"/>
        </w:rPr>
        <w:t xml:space="preserve">na povinnost </w:t>
      </w:r>
      <w:r w:rsidR="00BE2007" w:rsidRPr="000950DF">
        <w:rPr>
          <w:rFonts w:ascii="Segoe UI" w:hAnsi="Segoe UI" w:cs="Segoe UI"/>
          <w:sz w:val="22"/>
          <w:szCs w:val="22"/>
        </w:rPr>
        <w:t>Zhotovitel</w:t>
      </w:r>
      <w:r w:rsidRPr="000950DF">
        <w:rPr>
          <w:rFonts w:ascii="Segoe UI" w:hAnsi="Segoe UI" w:cs="Segoe UI"/>
          <w:sz w:val="22"/>
          <w:szCs w:val="22"/>
        </w:rPr>
        <w:t xml:space="preserve">e </w:t>
      </w:r>
      <w:r w:rsidR="00F371D0" w:rsidRPr="000950DF">
        <w:rPr>
          <w:rFonts w:ascii="Segoe UI" w:hAnsi="Segoe UI" w:cs="Segoe UI"/>
          <w:sz w:val="22"/>
          <w:szCs w:val="22"/>
        </w:rPr>
        <w:t xml:space="preserve">odstranit </w:t>
      </w:r>
      <w:r w:rsidR="00314D2E" w:rsidRPr="000950DF">
        <w:rPr>
          <w:rFonts w:ascii="Segoe UI" w:hAnsi="Segoe UI" w:cs="Segoe UI"/>
          <w:sz w:val="22"/>
          <w:szCs w:val="22"/>
        </w:rPr>
        <w:t>D</w:t>
      </w:r>
      <w:r w:rsidRPr="000950DF">
        <w:rPr>
          <w:rFonts w:ascii="Segoe UI" w:hAnsi="Segoe UI" w:cs="Segoe UI"/>
          <w:sz w:val="22"/>
          <w:szCs w:val="22"/>
        </w:rPr>
        <w:t>robné vady</w:t>
      </w:r>
      <w:r w:rsidR="00461AD3" w:rsidRPr="000950DF">
        <w:rPr>
          <w:rFonts w:ascii="Segoe UI" w:hAnsi="Segoe UI" w:cs="Segoe UI"/>
          <w:sz w:val="22"/>
          <w:szCs w:val="22"/>
        </w:rPr>
        <w:t xml:space="preserve"> </w:t>
      </w:r>
      <w:r w:rsidR="002D0611" w:rsidRPr="0035708B">
        <w:rPr>
          <w:rFonts w:ascii="Segoe UI" w:hAnsi="Segoe UI" w:cs="Segoe UI"/>
          <w:sz w:val="22"/>
          <w:szCs w:val="22"/>
        </w:rPr>
        <w:t>a/nebo Drobné vady zeleně</w:t>
      </w:r>
      <w:r w:rsidR="002D0611" w:rsidRPr="000950DF">
        <w:rPr>
          <w:rFonts w:ascii="Segoe UI" w:hAnsi="Segoe UI" w:cs="Segoe UI"/>
          <w:sz w:val="22"/>
          <w:szCs w:val="22"/>
        </w:rPr>
        <w:t xml:space="preserve"> </w:t>
      </w:r>
      <w:r w:rsidRPr="000950DF">
        <w:rPr>
          <w:rFonts w:ascii="Segoe UI" w:hAnsi="Segoe UI" w:cs="Segoe UI"/>
          <w:sz w:val="22"/>
          <w:szCs w:val="22"/>
        </w:rPr>
        <w:t xml:space="preserve">bezodkladně, </w:t>
      </w:r>
      <w:r w:rsidR="00D10155" w:rsidRPr="000950DF">
        <w:rPr>
          <w:rFonts w:ascii="Segoe UI" w:hAnsi="Segoe UI" w:cs="Segoe UI"/>
          <w:sz w:val="22"/>
          <w:szCs w:val="22"/>
        </w:rPr>
        <w:t>nejpozději v</w:t>
      </w:r>
      <w:r w:rsidR="00FD40B2" w:rsidRPr="000950DF">
        <w:rPr>
          <w:rFonts w:ascii="Segoe UI" w:hAnsi="Segoe UI" w:cs="Segoe UI"/>
          <w:sz w:val="22"/>
          <w:szCs w:val="22"/>
        </w:rPr>
        <w:t>e</w:t>
      </w:r>
      <w:r w:rsidR="00D10155" w:rsidRPr="000950DF">
        <w:rPr>
          <w:rFonts w:ascii="Segoe UI" w:hAnsi="Segoe UI" w:cs="Segoe UI"/>
          <w:sz w:val="22"/>
          <w:szCs w:val="22"/>
        </w:rPr>
        <w:t xml:space="preserve"> </w:t>
      </w:r>
      <w:r w:rsidR="00D10155" w:rsidRPr="00885598">
        <w:rPr>
          <w:rFonts w:ascii="Segoe UI" w:hAnsi="Segoe UI" w:cs="Segoe UI"/>
          <w:sz w:val="22"/>
          <w:szCs w:val="22"/>
        </w:rPr>
        <w:t xml:space="preserve">lhůtě </w:t>
      </w:r>
      <w:r w:rsidR="00F371D0" w:rsidRPr="00885598">
        <w:rPr>
          <w:rFonts w:ascii="Segoe UI" w:hAnsi="Segoe UI" w:cs="Segoe UI"/>
          <w:sz w:val="22"/>
          <w:szCs w:val="22"/>
        </w:rPr>
        <w:t xml:space="preserve">dle odst. </w:t>
      </w:r>
      <w:r w:rsidR="00F371D0" w:rsidRPr="00885598">
        <w:rPr>
          <w:rFonts w:ascii="Segoe UI" w:hAnsi="Segoe UI" w:cs="Segoe UI"/>
          <w:sz w:val="22"/>
          <w:szCs w:val="22"/>
        </w:rPr>
        <w:fldChar w:fldCharType="begin"/>
      </w:r>
      <w:r w:rsidR="00F371D0" w:rsidRPr="00885598">
        <w:rPr>
          <w:rFonts w:ascii="Segoe UI" w:hAnsi="Segoe UI" w:cs="Segoe UI"/>
          <w:sz w:val="22"/>
          <w:szCs w:val="22"/>
        </w:rPr>
        <w:instrText xml:space="preserve"> REF _Ref435356705 \r \h </w:instrText>
      </w:r>
      <w:r w:rsidR="000F528D" w:rsidRPr="00885598">
        <w:rPr>
          <w:rFonts w:ascii="Segoe UI" w:hAnsi="Segoe UI" w:cs="Segoe UI"/>
          <w:sz w:val="22"/>
          <w:szCs w:val="22"/>
        </w:rPr>
        <w:instrText xml:space="preserve"> \* MERGEFORMAT </w:instrText>
      </w:r>
      <w:r w:rsidR="00F371D0" w:rsidRPr="00885598">
        <w:rPr>
          <w:rFonts w:ascii="Segoe UI" w:hAnsi="Segoe UI" w:cs="Segoe UI"/>
          <w:sz w:val="22"/>
          <w:szCs w:val="22"/>
        </w:rPr>
      </w:r>
      <w:r w:rsidR="00F371D0" w:rsidRPr="00885598">
        <w:rPr>
          <w:rFonts w:ascii="Segoe UI" w:hAnsi="Segoe UI" w:cs="Segoe UI"/>
          <w:sz w:val="22"/>
          <w:szCs w:val="22"/>
        </w:rPr>
        <w:fldChar w:fldCharType="separate"/>
      </w:r>
      <w:r w:rsidR="00E04A55">
        <w:rPr>
          <w:rFonts w:ascii="Segoe UI" w:hAnsi="Segoe UI" w:cs="Segoe UI"/>
          <w:sz w:val="22"/>
          <w:szCs w:val="22"/>
        </w:rPr>
        <w:t>3.1</w:t>
      </w:r>
      <w:r w:rsidR="00F371D0" w:rsidRPr="00885598">
        <w:rPr>
          <w:rFonts w:ascii="Segoe UI" w:hAnsi="Segoe UI" w:cs="Segoe UI"/>
          <w:sz w:val="22"/>
          <w:szCs w:val="22"/>
        </w:rPr>
        <w:fldChar w:fldCharType="end"/>
      </w:r>
      <w:r w:rsidR="00971BF9" w:rsidRPr="00885598">
        <w:rPr>
          <w:rFonts w:ascii="Segoe UI" w:hAnsi="Segoe UI" w:cs="Segoe UI"/>
          <w:sz w:val="22"/>
          <w:szCs w:val="22"/>
        </w:rPr>
        <w:t>.</w:t>
      </w:r>
      <w:r w:rsidR="00F371D0" w:rsidRPr="00885598">
        <w:rPr>
          <w:rFonts w:ascii="Segoe UI" w:hAnsi="Segoe UI" w:cs="Segoe UI"/>
          <w:sz w:val="22"/>
          <w:szCs w:val="22"/>
        </w:rPr>
        <w:t xml:space="preserve"> této</w:t>
      </w:r>
      <w:r w:rsidR="00F371D0" w:rsidRPr="000950DF">
        <w:rPr>
          <w:rFonts w:ascii="Segoe UI" w:hAnsi="Segoe UI" w:cs="Segoe UI"/>
          <w:sz w:val="22"/>
          <w:szCs w:val="22"/>
        </w:rPr>
        <w:t xml:space="preserve"> </w:t>
      </w:r>
      <w:r w:rsidR="00627A19" w:rsidRPr="000950DF">
        <w:rPr>
          <w:rFonts w:ascii="Segoe UI" w:hAnsi="Segoe UI" w:cs="Segoe UI"/>
          <w:sz w:val="22"/>
          <w:szCs w:val="22"/>
        </w:rPr>
        <w:t>Smlouvy</w:t>
      </w:r>
      <w:r w:rsidR="00D10155" w:rsidRPr="000950DF">
        <w:rPr>
          <w:rFonts w:ascii="Segoe UI" w:hAnsi="Segoe UI" w:cs="Segoe UI"/>
          <w:sz w:val="22"/>
          <w:szCs w:val="22"/>
        </w:rPr>
        <w:t>.</w:t>
      </w:r>
    </w:p>
    <w:p w14:paraId="1766BE6C" w14:textId="422C8A51" w:rsidR="00F864D7" w:rsidRPr="00885598" w:rsidRDefault="00F864D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80" w:name="_Ref135930116"/>
      <w:bookmarkStart w:id="81" w:name="_Hlk504555107"/>
      <w:r w:rsidRPr="00885598">
        <w:rPr>
          <w:rFonts w:ascii="Segoe UI" w:hAnsi="Segoe UI" w:cs="Segoe UI"/>
          <w:sz w:val="22"/>
          <w:szCs w:val="22"/>
        </w:rPr>
        <w:t xml:space="preserve">Zhotovitel je nejpozději s oznámením připravenosti díla k převzetí dle odst. </w:t>
      </w:r>
      <w:r w:rsidR="00E4216C" w:rsidRPr="00885598">
        <w:rPr>
          <w:rFonts w:ascii="Segoe UI" w:hAnsi="Segoe UI" w:cs="Segoe UI"/>
          <w:sz w:val="22"/>
          <w:szCs w:val="22"/>
        </w:rPr>
        <w:fldChar w:fldCharType="begin"/>
      </w:r>
      <w:r w:rsidR="00E4216C" w:rsidRPr="00885598">
        <w:rPr>
          <w:rFonts w:ascii="Segoe UI" w:hAnsi="Segoe UI" w:cs="Segoe UI"/>
          <w:sz w:val="22"/>
          <w:szCs w:val="22"/>
        </w:rPr>
        <w:instrText xml:space="preserve"> REF _Ref135929745 \r \h </w:instrText>
      </w:r>
      <w:r w:rsidR="004F4688" w:rsidRPr="00885598">
        <w:rPr>
          <w:rFonts w:ascii="Segoe UI" w:hAnsi="Segoe UI" w:cs="Segoe UI"/>
          <w:sz w:val="22"/>
          <w:szCs w:val="22"/>
        </w:rPr>
        <w:instrText xml:space="preserve"> \* MERGEFORMAT </w:instrText>
      </w:r>
      <w:r w:rsidR="00E4216C" w:rsidRPr="00885598">
        <w:rPr>
          <w:rFonts w:ascii="Segoe UI" w:hAnsi="Segoe UI" w:cs="Segoe UI"/>
          <w:sz w:val="22"/>
          <w:szCs w:val="22"/>
        </w:rPr>
      </w:r>
      <w:r w:rsidR="00E4216C" w:rsidRPr="00885598">
        <w:rPr>
          <w:rFonts w:ascii="Segoe UI" w:hAnsi="Segoe UI" w:cs="Segoe UI"/>
          <w:sz w:val="22"/>
          <w:szCs w:val="22"/>
        </w:rPr>
        <w:fldChar w:fldCharType="separate"/>
      </w:r>
      <w:r w:rsidR="00E04A55">
        <w:rPr>
          <w:rFonts w:ascii="Segoe UI" w:hAnsi="Segoe UI" w:cs="Segoe UI"/>
          <w:sz w:val="22"/>
          <w:szCs w:val="22"/>
        </w:rPr>
        <w:t>10.1</w:t>
      </w:r>
      <w:r w:rsidR="00E4216C" w:rsidRPr="00885598">
        <w:rPr>
          <w:rFonts w:ascii="Segoe UI" w:hAnsi="Segoe UI" w:cs="Segoe UI"/>
          <w:sz w:val="22"/>
          <w:szCs w:val="22"/>
        </w:rPr>
        <w:fldChar w:fldCharType="end"/>
      </w:r>
      <w:r w:rsidRPr="00885598">
        <w:rPr>
          <w:rFonts w:ascii="Segoe UI" w:hAnsi="Segoe UI" w:cs="Segoe UI"/>
          <w:sz w:val="22"/>
          <w:szCs w:val="22"/>
        </w:rPr>
        <w:t xml:space="preserve"> této </w:t>
      </w:r>
      <w:r w:rsidR="00627A19" w:rsidRPr="00885598">
        <w:rPr>
          <w:rFonts w:ascii="Segoe UI" w:hAnsi="Segoe UI" w:cs="Segoe UI"/>
          <w:sz w:val="22"/>
          <w:szCs w:val="22"/>
        </w:rPr>
        <w:t>Smlouvy</w:t>
      </w:r>
      <w:r w:rsidRPr="00885598">
        <w:rPr>
          <w:rFonts w:ascii="Segoe UI" w:hAnsi="Segoe UI" w:cs="Segoe UI"/>
          <w:sz w:val="22"/>
          <w:szCs w:val="22"/>
        </w:rPr>
        <w:t xml:space="preserve"> povinen oznámit písemně TDI a Objednateli všechny skutečnosti vedoucí k potřebě provedení dodatečných prací dle odst. </w:t>
      </w:r>
      <w:r w:rsidR="00E4216C" w:rsidRPr="00885598">
        <w:rPr>
          <w:rFonts w:ascii="Segoe UI" w:hAnsi="Segoe UI" w:cs="Segoe UI"/>
          <w:sz w:val="22"/>
          <w:szCs w:val="22"/>
        </w:rPr>
        <w:fldChar w:fldCharType="begin"/>
      </w:r>
      <w:r w:rsidR="00E4216C" w:rsidRPr="00885598">
        <w:rPr>
          <w:rFonts w:ascii="Segoe UI" w:hAnsi="Segoe UI" w:cs="Segoe UI"/>
          <w:sz w:val="22"/>
          <w:szCs w:val="22"/>
        </w:rPr>
        <w:instrText xml:space="preserve"> REF _Ref135929904 \r \h </w:instrText>
      </w:r>
      <w:r w:rsidR="004F4688" w:rsidRPr="00885598">
        <w:rPr>
          <w:rFonts w:ascii="Segoe UI" w:hAnsi="Segoe UI" w:cs="Segoe UI"/>
          <w:sz w:val="22"/>
          <w:szCs w:val="22"/>
        </w:rPr>
        <w:instrText xml:space="preserve"> \* MERGEFORMAT </w:instrText>
      </w:r>
      <w:r w:rsidR="00E4216C" w:rsidRPr="00885598">
        <w:rPr>
          <w:rFonts w:ascii="Segoe UI" w:hAnsi="Segoe UI" w:cs="Segoe UI"/>
          <w:sz w:val="22"/>
          <w:szCs w:val="22"/>
        </w:rPr>
      </w:r>
      <w:r w:rsidR="00E4216C" w:rsidRPr="00885598">
        <w:rPr>
          <w:rFonts w:ascii="Segoe UI" w:hAnsi="Segoe UI" w:cs="Segoe UI"/>
          <w:sz w:val="22"/>
          <w:szCs w:val="22"/>
        </w:rPr>
        <w:fldChar w:fldCharType="separate"/>
      </w:r>
      <w:r w:rsidR="00E04A55">
        <w:rPr>
          <w:rFonts w:ascii="Segoe UI" w:hAnsi="Segoe UI" w:cs="Segoe UI"/>
          <w:sz w:val="22"/>
          <w:szCs w:val="22"/>
        </w:rPr>
        <w:t>6.1</w:t>
      </w:r>
      <w:r w:rsidR="00E4216C" w:rsidRPr="00885598">
        <w:rPr>
          <w:rFonts w:ascii="Segoe UI" w:hAnsi="Segoe UI" w:cs="Segoe UI"/>
          <w:sz w:val="22"/>
          <w:szCs w:val="22"/>
        </w:rPr>
        <w:fldChar w:fldCharType="end"/>
      </w:r>
      <w:r w:rsidRPr="00885598">
        <w:rPr>
          <w:rFonts w:ascii="Segoe UI" w:hAnsi="Segoe UI" w:cs="Segoe UI"/>
          <w:sz w:val="22"/>
          <w:szCs w:val="22"/>
        </w:rPr>
        <w:t xml:space="preserve"> této </w:t>
      </w:r>
      <w:r w:rsidR="00627A19" w:rsidRPr="00885598">
        <w:rPr>
          <w:rFonts w:ascii="Segoe UI" w:hAnsi="Segoe UI" w:cs="Segoe UI"/>
          <w:sz w:val="22"/>
          <w:szCs w:val="22"/>
        </w:rPr>
        <w:t>Smlouvy</w:t>
      </w:r>
      <w:r w:rsidRPr="00885598">
        <w:rPr>
          <w:rFonts w:ascii="Segoe UI" w:hAnsi="Segoe UI" w:cs="Segoe UI"/>
          <w:sz w:val="22"/>
          <w:szCs w:val="22"/>
        </w:rPr>
        <w:t xml:space="preserve"> a/nebo skutečnosti vedoucí k potřebě záměny jedné nebo více položek oceněného soupisu prací dle odst. </w:t>
      </w:r>
      <w:r w:rsidR="00A273EB">
        <w:rPr>
          <w:rFonts w:ascii="Segoe UI" w:hAnsi="Segoe UI" w:cs="Segoe UI"/>
          <w:sz w:val="22"/>
          <w:szCs w:val="22"/>
        </w:rPr>
        <w:fldChar w:fldCharType="begin"/>
      </w:r>
      <w:r w:rsidR="00A273EB">
        <w:rPr>
          <w:rFonts w:ascii="Segoe UI" w:hAnsi="Segoe UI" w:cs="Segoe UI"/>
          <w:sz w:val="22"/>
          <w:szCs w:val="22"/>
        </w:rPr>
        <w:instrText xml:space="preserve"> REF _Ref135929926 \r \h </w:instrText>
      </w:r>
      <w:r w:rsidR="00A273EB">
        <w:rPr>
          <w:rFonts w:ascii="Segoe UI" w:hAnsi="Segoe UI" w:cs="Segoe UI"/>
          <w:sz w:val="22"/>
          <w:szCs w:val="22"/>
        </w:rPr>
      </w:r>
      <w:r w:rsidR="00A273EB">
        <w:rPr>
          <w:rFonts w:ascii="Segoe UI" w:hAnsi="Segoe UI" w:cs="Segoe UI"/>
          <w:sz w:val="22"/>
          <w:szCs w:val="22"/>
        </w:rPr>
        <w:fldChar w:fldCharType="separate"/>
      </w:r>
      <w:r w:rsidR="00E04A55">
        <w:rPr>
          <w:rFonts w:ascii="Segoe UI" w:hAnsi="Segoe UI" w:cs="Segoe UI"/>
          <w:sz w:val="22"/>
          <w:szCs w:val="22"/>
        </w:rPr>
        <w:t>6.4</w:t>
      </w:r>
      <w:r w:rsidR="00A273EB">
        <w:rPr>
          <w:rFonts w:ascii="Segoe UI" w:hAnsi="Segoe UI" w:cs="Segoe UI"/>
          <w:sz w:val="22"/>
          <w:szCs w:val="22"/>
        </w:rPr>
        <w:fldChar w:fldCharType="end"/>
      </w:r>
      <w:r w:rsidR="00A273EB">
        <w:rPr>
          <w:rFonts w:ascii="Segoe UI" w:hAnsi="Segoe UI" w:cs="Segoe UI"/>
          <w:sz w:val="22"/>
          <w:szCs w:val="22"/>
        </w:rPr>
        <w:t xml:space="preserve"> </w:t>
      </w:r>
      <w:r w:rsidRPr="00885598">
        <w:rPr>
          <w:rFonts w:ascii="Segoe UI" w:hAnsi="Segoe UI" w:cs="Segoe UI"/>
          <w:sz w:val="22"/>
          <w:szCs w:val="22"/>
        </w:rPr>
        <w:t xml:space="preserve">této </w:t>
      </w:r>
      <w:r w:rsidR="00627A19" w:rsidRPr="00885598">
        <w:rPr>
          <w:rFonts w:ascii="Segoe UI" w:hAnsi="Segoe UI" w:cs="Segoe UI"/>
          <w:sz w:val="22"/>
          <w:szCs w:val="22"/>
        </w:rPr>
        <w:t>Smlouvy</w:t>
      </w:r>
      <w:r w:rsidRPr="00885598">
        <w:rPr>
          <w:rFonts w:ascii="Segoe UI" w:hAnsi="Segoe UI" w:cs="Segoe UI"/>
          <w:sz w:val="22"/>
          <w:szCs w:val="22"/>
        </w:rPr>
        <w:t xml:space="preserve"> a/nebo skutečnosti vedoucí k neprovedení prací </w:t>
      </w:r>
      <w:bookmarkStart w:id="82" w:name="_Hlk535350534"/>
      <w:r w:rsidR="00B87777" w:rsidRPr="00885598">
        <w:rPr>
          <w:rFonts w:ascii="Segoe UI" w:hAnsi="Segoe UI" w:cs="Segoe UI"/>
          <w:sz w:val="22"/>
          <w:szCs w:val="22"/>
        </w:rPr>
        <w:t xml:space="preserve">dle odst. </w:t>
      </w:r>
      <w:bookmarkEnd w:id="82"/>
      <w:r w:rsidR="004F4688" w:rsidRPr="00885598">
        <w:rPr>
          <w:rFonts w:ascii="Segoe UI" w:hAnsi="Segoe UI" w:cs="Segoe UI"/>
          <w:sz w:val="22"/>
          <w:szCs w:val="22"/>
        </w:rPr>
        <w:fldChar w:fldCharType="begin"/>
      </w:r>
      <w:r w:rsidR="004F4688" w:rsidRPr="00885598">
        <w:rPr>
          <w:rFonts w:ascii="Segoe UI" w:hAnsi="Segoe UI" w:cs="Segoe UI"/>
          <w:sz w:val="22"/>
          <w:szCs w:val="22"/>
        </w:rPr>
        <w:instrText xml:space="preserve"> REF _Ref135929937 \r \h </w:instrText>
      </w:r>
      <w:r w:rsidR="00D632E9" w:rsidRPr="00F60636">
        <w:rPr>
          <w:rFonts w:ascii="Segoe UI" w:hAnsi="Segoe UI" w:cs="Segoe UI"/>
          <w:sz w:val="22"/>
          <w:szCs w:val="22"/>
        </w:rPr>
        <w:instrText xml:space="preserve"> \* MERGEFORMAT </w:instrText>
      </w:r>
      <w:r w:rsidR="004F4688" w:rsidRPr="00885598">
        <w:rPr>
          <w:rFonts w:ascii="Segoe UI" w:hAnsi="Segoe UI" w:cs="Segoe UI"/>
          <w:sz w:val="22"/>
          <w:szCs w:val="22"/>
        </w:rPr>
      </w:r>
      <w:r w:rsidR="004F4688" w:rsidRPr="00885598">
        <w:rPr>
          <w:rFonts w:ascii="Segoe UI" w:hAnsi="Segoe UI" w:cs="Segoe UI"/>
          <w:sz w:val="22"/>
          <w:szCs w:val="22"/>
        </w:rPr>
        <w:fldChar w:fldCharType="separate"/>
      </w:r>
      <w:r w:rsidR="00E04A55">
        <w:rPr>
          <w:rFonts w:ascii="Segoe UI" w:hAnsi="Segoe UI" w:cs="Segoe UI"/>
          <w:sz w:val="22"/>
          <w:szCs w:val="22"/>
        </w:rPr>
        <w:t>6.6</w:t>
      </w:r>
      <w:r w:rsidR="004F4688" w:rsidRPr="00885598">
        <w:rPr>
          <w:rFonts w:ascii="Segoe UI" w:hAnsi="Segoe UI" w:cs="Segoe UI"/>
          <w:sz w:val="22"/>
          <w:szCs w:val="22"/>
        </w:rPr>
        <w:fldChar w:fldCharType="end"/>
      </w:r>
      <w:r w:rsidRPr="00885598">
        <w:rPr>
          <w:rFonts w:ascii="Segoe UI" w:hAnsi="Segoe UI" w:cs="Segoe UI"/>
          <w:sz w:val="22"/>
          <w:szCs w:val="22"/>
        </w:rPr>
        <w:t xml:space="preserve"> této </w:t>
      </w:r>
      <w:r w:rsidR="00627A19" w:rsidRPr="00885598">
        <w:rPr>
          <w:rFonts w:ascii="Segoe UI" w:hAnsi="Segoe UI" w:cs="Segoe UI"/>
          <w:sz w:val="22"/>
          <w:szCs w:val="22"/>
        </w:rPr>
        <w:t>Smlouvy</w:t>
      </w:r>
      <w:r w:rsidRPr="00885598">
        <w:rPr>
          <w:rFonts w:ascii="Segoe UI" w:hAnsi="Segoe UI" w:cs="Segoe UI"/>
          <w:sz w:val="22"/>
          <w:szCs w:val="22"/>
        </w:rPr>
        <w:t>.</w:t>
      </w:r>
      <w:bookmarkEnd w:id="80"/>
    </w:p>
    <w:bookmarkEnd w:id="81"/>
    <w:p w14:paraId="5BA3ED21" w14:textId="0345939C" w:rsidR="001D2971" w:rsidRPr="00226CDA"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Zhotovitel</w:t>
      </w:r>
      <w:r w:rsidR="007575D2" w:rsidRPr="00226CDA">
        <w:rPr>
          <w:rFonts w:ascii="Segoe UI" w:hAnsi="Segoe UI" w:cs="Segoe UI"/>
          <w:sz w:val="22"/>
          <w:szCs w:val="22"/>
        </w:rPr>
        <w:t xml:space="preserve"> se zavazuje </w:t>
      </w:r>
      <w:r w:rsidR="0002437D" w:rsidRPr="00226CDA">
        <w:rPr>
          <w:rFonts w:ascii="Segoe UI" w:hAnsi="Segoe UI" w:cs="Segoe UI"/>
          <w:sz w:val="22"/>
          <w:szCs w:val="22"/>
        </w:rPr>
        <w:t xml:space="preserve">ve sjednané lhůtě písemně </w:t>
      </w:r>
      <w:r w:rsidR="007575D2" w:rsidRPr="00226CDA">
        <w:rPr>
          <w:rFonts w:ascii="Segoe UI" w:hAnsi="Segoe UI" w:cs="Segoe UI"/>
          <w:sz w:val="22"/>
          <w:szCs w:val="22"/>
        </w:rPr>
        <w:t xml:space="preserve">vyzvat </w:t>
      </w:r>
      <w:r w:rsidRPr="00226CDA">
        <w:rPr>
          <w:rFonts w:ascii="Segoe UI" w:hAnsi="Segoe UI" w:cs="Segoe UI"/>
          <w:sz w:val="22"/>
          <w:szCs w:val="22"/>
        </w:rPr>
        <w:t>Objednatel</w:t>
      </w:r>
      <w:r w:rsidR="007575D2" w:rsidRPr="00226CDA">
        <w:rPr>
          <w:rFonts w:ascii="Segoe UI" w:hAnsi="Segoe UI" w:cs="Segoe UI"/>
          <w:sz w:val="22"/>
          <w:szCs w:val="22"/>
        </w:rPr>
        <w:t>e k předání a</w:t>
      </w:r>
      <w:r w:rsidR="00DB54AC" w:rsidRPr="00226CDA">
        <w:rPr>
          <w:rFonts w:ascii="Segoe UI" w:hAnsi="Segoe UI" w:cs="Segoe UI"/>
          <w:sz w:val="22"/>
          <w:szCs w:val="22"/>
        </w:rPr>
        <w:t> </w:t>
      </w:r>
      <w:r w:rsidR="007575D2" w:rsidRPr="00226CDA">
        <w:rPr>
          <w:rFonts w:ascii="Segoe UI" w:hAnsi="Segoe UI" w:cs="Segoe UI"/>
          <w:sz w:val="22"/>
          <w:szCs w:val="22"/>
        </w:rPr>
        <w:t xml:space="preserve">převzetí </w:t>
      </w:r>
      <w:r w:rsidR="007575D2" w:rsidRPr="002318B5">
        <w:rPr>
          <w:rFonts w:ascii="Segoe UI" w:hAnsi="Segoe UI" w:cs="Segoe UI"/>
          <w:sz w:val="22"/>
          <w:szCs w:val="22"/>
        </w:rPr>
        <w:t>díla</w:t>
      </w:r>
      <w:r w:rsidR="007575D2" w:rsidRPr="001A38A9">
        <w:rPr>
          <w:rFonts w:ascii="Segoe UI" w:hAnsi="Segoe UI" w:cs="Segoe UI"/>
          <w:sz w:val="22"/>
          <w:szCs w:val="22"/>
        </w:rPr>
        <w:t>.</w:t>
      </w:r>
      <w:r w:rsidR="007575D2" w:rsidRPr="00226CDA">
        <w:rPr>
          <w:rFonts w:ascii="Segoe UI" w:hAnsi="Segoe UI" w:cs="Segoe UI"/>
          <w:sz w:val="22"/>
          <w:szCs w:val="22"/>
        </w:rPr>
        <w:t xml:space="preserve"> </w:t>
      </w:r>
      <w:r w:rsidRPr="00226CDA">
        <w:rPr>
          <w:rFonts w:ascii="Segoe UI" w:hAnsi="Segoe UI" w:cs="Segoe UI"/>
          <w:sz w:val="22"/>
          <w:szCs w:val="22"/>
        </w:rPr>
        <w:t>Zhotovitel</w:t>
      </w:r>
      <w:r w:rsidR="007575D2" w:rsidRPr="00226CDA">
        <w:rPr>
          <w:rFonts w:ascii="Segoe UI" w:hAnsi="Segoe UI" w:cs="Segoe UI"/>
          <w:sz w:val="22"/>
          <w:szCs w:val="22"/>
        </w:rPr>
        <w:t xml:space="preserve"> je povinen zajistit u přejímacího řízení </w:t>
      </w:r>
      <w:r w:rsidR="0002437D" w:rsidRPr="00226CDA">
        <w:rPr>
          <w:rFonts w:ascii="Segoe UI" w:hAnsi="Segoe UI" w:cs="Segoe UI"/>
          <w:sz w:val="22"/>
          <w:szCs w:val="22"/>
        </w:rPr>
        <w:t xml:space="preserve">účast </w:t>
      </w:r>
      <w:r w:rsidR="007575D2" w:rsidRPr="00226CDA">
        <w:rPr>
          <w:rFonts w:ascii="Segoe UI" w:hAnsi="Segoe UI" w:cs="Segoe UI"/>
          <w:sz w:val="22"/>
          <w:szCs w:val="22"/>
        </w:rPr>
        <w:t>svých smluvních partnerů, jejichž účast je k řádnému předání a převzetí díla nutná.</w:t>
      </w:r>
      <w:r w:rsidR="008C1601" w:rsidRPr="00226CDA">
        <w:rPr>
          <w:rFonts w:ascii="Segoe UI" w:hAnsi="Segoe UI" w:cs="Segoe UI"/>
          <w:sz w:val="22"/>
          <w:szCs w:val="22"/>
        </w:rPr>
        <w:t xml:space="preserve"> Ze strany Objednatele se přejímacího řízení zúčastní zejména TDI a AD.</w:t>
      </w:r>
    </w:p>
    <w:p w14:paraId="3ACCF829" w14:textId="2F3CC524" w:rsidR="00F864D7" w:rsidRPr="00226CDA" w:rsidRDefault="00F864D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83" w:name="_Hlk504555713"/>
      <w:r w:rsidRPr="00226CDA">
        <w:rPr>
          <w:rFonts w:ascii="Segoe UI" w:hAnsi="Segoe UI" w:cs="Segoe UI"/>
          <w:sz w:val="22"/>
          <w:szCs w:val="22"/>
        </w:rPr>
        <w:t xml:space="preserve">Nepředá-li Zhotovitel Objednateli všechny změnové listy nezbytné k úpravě </w:t>
      </w:r>
      <w:r w:rsidRPr="00885598">
        <w:rPr>
          <w:rFonts w:ascii="Segoe UI" w:hAnsi="Segoe UI" w:cs="Segoe UI"/>
          <w:sz w:val="22"/>
          <w:szCs w:val="22"/>
        </w:rPr>
        <w:t xml:space="preserve">smluvních vztahů, nemůže Objednatel dílo převzít, neboť předávané dílo nebude odpovídat sjednanému dílu dle této </w:t>
      </w:r>
      <w:r w:rsidR="00627A19" w:rsidRPr="00885598">
        <w:rPr>
          <w:rFonts w:ascii="Segoe UI" w:hAnsi="Segoe UI" w:cs="Segoe UI"/>
          <w:sz w:val="22"/>
          <w:szCs w:val="22"/>
        </w:rPr>
        <w:t>Smlouvy</w:t>
      </w:r>
      <w:r w:rsidRPr="00885598">
        <w:rPr>
          <w:rFonts w:ascii="Segoe UI" w:hAnsi="Segoe UI" w:cs="Segoe UI"/>
          <w:sz w:val="22"/>
          <w:szCs w:val="22"/>
        </w:rPr>
        <w:t xml:space="preserve">. Do doby, než budou dodatečné práce dle odst. </w:t>
      </w:r>
      <w:r w:rsidR="00E4216C" w:rsidRPr="00885598">
        <w:rPr>
          <w:rFonts w:ascii="Segoe UI" w:hAnsi="Segoe UI" w:cs="Segoe UI"/>
          <w:sz w:val="22"/>
          <w:szCs w:val="22"/>
        </w:rPr>
        <w:fldChar w:fldCharType="begin"/>
      </w:r>
      <w:r w:rsidR="00E4216C" w:rsidRPr="00885598">
        <w:rPr>
          <w:rFonts w:ascii="Segoe UI" w:hAnsi="Segoe UI" w:cs="Segoe UI"/>
          <w:sz w:val="22"/>
          <w:szCs w:val="22"/>
        </w:rPr>
        <w:instrText xml:space="preserve"> REF _Ref135929904 \r \h  \* MERGEFORMAT </w:instrText>
      </w:r>
      <w:r w:rsidR="00E4216C" w:rsidRPr="00885598">
        <w:rPr>
          <w:rFonts w:ascii="Segoe UI" w:hAnsi="Segoe UI" w:cs="Segoe UI"/>
          <w:sz w:val="22"/>
          <w:szCs w:val="22"/>
        </w:rPr>
      </w:r>
      <w:r w:rsidR="00E4216C" w:rsidRPr="00885598">
        <w:rPr>
          <w:rFonts w:ascii="Segoe UI" w:hAnsi="Segoe UI" w:cs="Segoe UI"/>
          <w:sz w:val="22"/>
          <w:szCs w:val="22"/>
        </w:rPr>
        <w:fldChar w:fldCharType="separate"/>
      </w:r>
      <w:r w:rsidR="00E04A55">
        <w:rPr>
          <w:rFonts w:ascii="Segoe UI" w:hAnsi="Segoe UI" w:cs="Segoe UI"/>
          <w:sz w:val="22"/>
          <w:szCs w:val="22"/>
        </w:rPr>
        <w:t>6.1</w:t>
      </w:r>
      <w:r w:rsidR="00E4216C" w:rsidRPr="00885598">
        <w:rPr>
          <w:rFonts w:ascii="Segoe UI" w:hAnsi="Segoe UI" w:cs="Segoe UI"/>
          <w:sz w:val="22"/>
          <w:szCs w:val="22"/>
        </w:rPr>
        <w:fldChar w:fldCharType="end"/>
      </w:r>
      <w:r w:rsidR="00971BF9" w:rsidRPr="00885598">
        <w:rPr>
          <w:rFonts w:ascii="Segoe UI" w:hAnsi="Segoe UI" w:cs="Segoe UI"/>
          <w:sz w:val="22"/>
          <w:szCs w:val="22"/>
        </w:rPr>
        <w:t>.</w:t>
      </w:r>
      <w:r w:rsidRPr="00885598">
        <w:rPr>
          <w:rFonts w:ascii="Segoe UI" w:hAnsi="Segoe UI" w:cs="Segoe UI"/>
          <w:sz w:val="22"/>
          <w:szCs w:val="22"/>
        </w:rPr>
        <w:t xml:space="preserve"> této </w:t>
      </w:r>
      <w:r w:rsidR="00627A19" w:rsidRPr="00885598">
        <w:rPr>
          <w:rFonts w:ascii="Segoe UI" w:hAnsi="Segoe UI" w:cs="Segoe UI"/>
          <w:sz w:val="22"/>
          <w:szCs w:val="22"/>
        </w:rPr>
        <w:t>Smlouvy</w:t>
      </w:r>
      <w:r w:rsidRPr="00885598">
        <w:rPr>
          <w:rFonts w:ascii="Segoe UI" w:hAnsi="Segoe UI" w:cs="Segoe UI"/>
          <w:sz w:val="22"/>
          <w:szCs w:val="22"/>
        </w:rPr>
        <w:t xml:space="preserve"> a/nebo záměny jedné nebo více položek oceněného soupisu prací dle odst. </w:t>
      </w:r>
      <w:r w:rsidR="00E4216C" w:rsidRPr="00885598">
        <w:rPr>
          <w:rFonts w:ascii="Segoe UI" w:hAnsi="Segoe UI" w:cs="Segoe UI"/>
          <w:sz w:val="22"/>
          <w:szCs w:val="22"/>
        </w:rPr>
        <w:fldChar w:fldCharType="begin"/>
      </w:r>
      <w:r w:rsidR="00E4216C" w:rsidRPr="00885598">
        <w:rPr>
          <w:rFonts w:ascii="Segoe UI" w:hAnsi="Segoe UI" w:cs="Segoe UI"/>
          <w:sz w:val="22"/>
          <w:szCs w:val="22"/>
        </w:rPr>
        <w:instrText xml:space="preserve"> REF _Ref135929926 \r \h  \* MERGEFORMAT </w:instrText>
      </w:r>
      <w:r w:rsidR="00E4216C" w:rsidRPr="00885598">
        <w:rPr>
          <w:rFonts w:ascii="Segoe UI" w:hAnsi="Segoe UI" w:cs="Segoe UI"/>
          <w:sz w:val="22"/>
          <w:szCs w:val="22"/>
        </w:rPr>
      </w:r>
      <w:r w:rsidR="00E4216C" w:rsidRPr="00885598">
        <w:rPr>
          <w:rFonts w:ascii="Segoe UI" w:hAnsi="Segoe UI" w:cs="Segoe UI"/>
          <w:sz w:val="22"/>
          <w:szCs w:val="22"/>
        </w:rPr>
        <w:fldChar w:fldCharType="separate"/>
      </w:r>
      <w:r w:rsidR="00E04A55">
        <w:rPr>
          <w:rFonts w:ascii="Segoe UI" w:hAnsi="Segoe UI" w:cs="Segoe UI"/>
          <w:sz w:val="22"/>
          <w:szCs w:val="22"/>
        </w:rPr>
        <w:t>6.4</w:t>
      </w:r>
      <w:r w:rsidR="00E4216C" w:rsidRPr="00885598">
        <w:rPr>
          <w:rFonts w:ascii="Segoe UI" w:hAnsi="Segoe UI" w:cs="Segoe UI"/>
          <w:sz w:val="22"/>
          <w:szCs w:val="22"/>
        </w:rPr>
        <w:fldChar w:fldCharType="end"/>
      </w:r>
      <w:r w:rsidRPr="00885598">
        <w:rPr>
          <w:rFonts w:ascii="Segoe UI" w:hAnsi="Segoe UI" w:cs="Segoe UI"/>
          <w:sz w:val="22"/>
          <w:szCs w:val="22"/>
        </w:rPr>
        <w:t xml:space="preserve"> této </w:t>
      </w:r>
      <w:r w:rsidR="00627A19" w:rsidRPr="00885598">
        <w:rPr>
          <w:rFonts w:ascii="Segoe UI" w:hAnsi="Segoe UI" w:cs="Segoe UI"/>
          <w:sz w:val="22"/>
          <w:szCs w:val="22"/>
        </w:rPr>
        <w:t>Smlouvy</w:t>
      </w:r>
      <w:r w:rsidR="004E5C5A" w:rsidRPr="00885598">
        <w:rPr>
          <w:rFonts w:ascii="Segoe UI" w:hAnsi="Segoe UI" w:cs="Segoe UI"/>
          <w:sz w:val="22"/>
          <w:szCs w:val="22"/>
        </w:rPr>
        <w:t xml:space="preserve"> </w:t>
      </w:r>
      <w:r w:rsidRPr="00885598">
        <w:rPr>
          <w:rFonts w:ascii="Segoe UI" w:hAnsi="Segoe UI" w:cs="Segoe UI"/>
          <w:sz w:val="22"/>
          <w:szCs w:val="22"/>
        </w:rPr>
        <w:t xml:space="preserve">sjednány dodatkem k této </w:t>
      </w:r>
      <w:r w:rsidR="00F52191" w:rsidRPr="00885598">
        <w:rPr>
          <w:rFonts w:ascii="Segoe UI" w:hAnsi="Segoe UI" w:cs="Segoe UI"/>
          <w:sz w:val="22"/>
          <w:szCs w:val="22"/>
        </w:rPr>
        <w:t>Smlouvě</w:t>
      </w:r>
      <w:r w:rsidRPr="00885598">
        <w:rPr>
          <w:rFonts w:ascii="Segoe UI" w:hAnsi="Segoe UI" w:cs="Segoe UI"/>
          <w:sz w:val="22"/>
          <w:szCs w:val="22"/>
        </w:rPr>
        <w:t xml:space="preserve">, se u </w:t>
      </w:r>
      <w:r w:rsidR="004E5C5A" w:rsidRPr="00885598">
        <w:rPr>
          <w:rFonts w:ascii="Segoe UI" w:hAnsi="Segoe UI" w:cs="Segoe UI"/>
          <w:sz w:val="22"/>
          <w:szCs w:val="22"/>
        </w:rPr>
        <w:t>prací</w:t>
      </w:r>
      <w:r w:rsidRPr="00885598">
        <w:rPr>
          <w:rFonts w:ascii="Segoe UI" w:hAnsi="Segoe UI" w:cs="Segoe UI"/>
          <w:sz w:val="22"/>
          <w:szCs w:val="22"/>
        </w:rPr>
        <w:t xml:space="preserve"> provedených </w:t>
      </w:r>
      <w:r w:rsidR="004E5C5A" w:rsidRPr="00885598">
        <w:rPr>
          <w:rFonts w:ascii="Segoe UI" w:hAnsi="Segoe UI" w:cs="Segoe UI"/>
          <w:sz w:val="22"/>
          <w:szCs w:val="22"/>
        </w:rPr>
        <w:t>v rozporu s </w:t>
      </w:r>
      <w:r w:rsidR="00971BF9" w:rsidRPr="00885598">
        <w:rPr>
          <w:rFonts w:ascii="Segoe UI" w:hAnsi="Segoe UI" w:cs="Segoe UI"/>
          <w:sz w:val="22"/>
          <w:szCs w:val="22"/>
        </w:rPr>
        <w:t>odst.</w:t>
      </w:r>
      <w:r w:rsidR="004E5C5A" w:rsidRPr="00885598">
        <w:rPr>
          <w:rFonts w:ascii="Segoe UI" w:hAnsi="Segoe UI" w:cs="Segoe UI"/>
          <w:sz w:val="22"/>
          <w:szCs w:val="22"/>
        </w:rPr>
        <w:t xml:space="preserve"> </w:t>
      </w:r>
      <w:r w:rsidR="00E4216C" w:rsidRPr="00885598">
        <w:rPr>
          <w:rFonts w:ascii="Segoe UI" w:hAnsi="Segoe UI" w:cs="Segoe UI"/>
          <w:sz w:val="22"/>
          <w:szCs w:val="22"/>
        </w:rPr>
        <w:fldChar w:fldCharType="begin"/>
      </w:r>
      <w:r w:rsidR="00E4216C" w:rsidRPr="00885598">
        <w:rPr>
          <w:rFonts w:ascii="Segoe UI" w:hAnsi="Segoe UI" w:cs="Segoe UI"/>
          <w:sz w:val="22"/>
          <w:szCs w:val="22"/>
        </w:rPr>
        <w:instrText xml:space="preserve"> REF _Ref135930088 \r \h  \* MERGEFORMAT </w:instrText>
      </w:r>
      <w:r w:rsidR="00E4216C" w:rsidRPr="00885598">
        <w:rPr>
          <w:rFonts w:ascii="Segoe UI" w:hAnsi="Segoe UI" w:cs="Segoe UI"/>
          <w:sz w:val="22"/>
          <w:szCs w:val="22"/>
        </w:rPr>
      </w:r>
      <w:r w:rsidR="00E4216C" w:rsidRPr="00885598">
        <w:rPr>
          <w:rFonts w:ascii="Segoe UI" w:hAnsi="Segoe UI" w:cs="Segoe UI"/>
          <w:sz w:val="22"/>
          <w:szCs w:val="22"/>
        </w:rPr>
        <w:fldChar w:fldCharType="separate"/>
      </w:r>
      <w:r w:rsidR="00E04A55">
        <w:rPr>
          <w:rFonts w:ascii="Segoe UI" w:hAnsi="Segoe UI" w:cs="Segoe UI"/>
          <w:sz w:val="22"/>
          <w:szCs w:val="22"/>
        </w:rPr>
        <w:t>6.2</w:t>
      </w:r>
      <w:r w:rsidR="00E4216C" w:rsidRPr="00885598">
        <w:rPr>
          <w:rFonts w:ascii="Segoe UI" w:hAnsi="Segoe UI" w:cs="Segoe UI"/>
          <w:sz w:val="22"/>
          <w:szCs w:val="22"/>
        </w:rPr>
        <w:fldChar w:fldCharType="end"/>
      </w:r>
      <w:r w:rsidR="004E5C5A" w:rsidRPr="00885598">
        <w:rPr>
          <w:rFonts w:ascii="Segoe UI" w:hAnsi="Segoe UI" w:cs="Segoe UI"/>
          <w:sz w:val="22"/>
          <w:szCs w:val="22"/>
        </w:rPr>
        <w:t xml:space="preserve"> a/nebo s </w:t>
      </w:r>
      <w:r w:rsidR="00971BF9" w:rsidRPr="00885598">
        <w:rPr>
          <w:rFonts w:ascii="Segoe UI" w:hAnsi="Segoe UI" w:cs="Segoe UI"/>
          <w:sz w:val="22"/>
          <w:szCs w:val="22"/>
        </w:rPr>
        <w:t>odst.</w:t>
      </w:r>
      <w:r w:rsidR="004E5C5A" w:rsidRPr="00885598">
        <w:rPr>
          <w:rFonts w:ascii="Segoe UI" w:hAnsi="Segoe UI" w:cs="Segoe UI"/>
          <w:sz w:val="22"/>
          <w:szCs w:val="22"/>
        </w:rPr>
        <w:t xml:space="preserve"> </w:t>
      </w:r>
      <w:r w:rsidR="00E4216C" w:rsidRPr="00885598">
        <w:rPr>
          <w:rFonts w:ascii="Segoe UI" w:hAnsi="Segoe UI" w:cs="Segoe UI"/>
          <w:sz w:val="22"/>
          <w:szCs w:val="22"/>
        </w:rPr>
        <w:fldChar w:fldCharType="begin"/>
      </w:r>
      <w:r w:rsidR="00E4216C" w:rsidRPr="00885598">
        <w:rPr>
          <w:rFonts w:ascii="Segoe UI" w:hAnsi="Segoe UI" w:cs="Segoe UI"/>
          <w:sz w:val="22"/>
          <w:szCs w:val="22"/>
        </w:rPr>
        <w:instrText xml:space="preserve"> REF _Ref135930107 \r \h  \* MERGEFORMAT </w:instrText>
      </w:r>
      <w:r w:rsidR="00E4216C" w:rsidRPr="00885598">
        <w:rPr>
          <w:rFonts w:ascii="Segoe UI" w:hAnsi="Segoe UI" w:cs="Segoe UI"/>
          <w:sz w:val="22"/>
          <w:szCs w:val="22"/>
        </w:rPr>
      </w:r>
      <w:r w:rsidR="00E4216C" w:rsidRPr="00885598">
        <w:rPr>
          <w:rFonts w:ascii="Segoe UI" w:hAnsi="Segoe UI" w:cs="Segoe UI"/>
          <w:sz w:val="22"/>
          <w:szCs w:val="22"/>
        </w:rPr>
        <w:fldChar w:fldCharType="separate"/>
      </w:r>
      <w:r w:rsidR="00E04A55">
        <w:rPr>
          <w:rFonts w:ascii="Segoe UI" w:hAnsi="Segoe UI" w:cs="Segoe UI"/>
          <w:sz w:val="22"/>
          <w:szCs w:val="22"/>
        </w:rPr>
        <w:t>6.5</w:t>
      </w:r>
      <w:r w:rsidR="00E4216C" w:rsidRPr="00885598">
        <w:rPr>
          <w:rFonts w:ascii="Segoe UI" w:hAnsi="Segoe UI" w:cs="Segoe UI"/>
          <w:sz w:val="22"/>
          <w:szCs w:val="22"/>
        </w:rPr>
        <w:fldChar w:fldCharType="end"/>
      </w:r>
      <w:r w:rsidR="004E5C5A" w:rsidRPr="00885598">
        <w:rPr>
          <w:rFonts w:ascii="Segoe UI" w:hAnsi="Segoe UI" w:cs="Segoe UI"/>
          <w:sz w:val="22"/>
          <w:szCs w:val="22"/>
        </w:rPr>
        <w:t xml:space="preserve"> </w:t>
      </w:r>
      <w:r w:rsidR="00D72E07" w:rsidRPr="00885598">
        <w:rPr>
          <w:rFonts w:ascii="Segoe UI" w:hAnsi="Segoe UI" w:cs="Segoe UI"/>
          <w:sz w:val="22"/>
          <w:szCs w:val="22"/>
        </w:rPr>
        <w:t xml:space="preserve">této </w:t>
      </w:r>
      <w:r w:rsidR="00627A19" w:rsidRPr="00885598">
        <w:rPr>
          <w:rFonts w:ascii="Segoe UI" w:hAnsi="Segoe UI" w:cs="Segoe UI"/>
          <w:sz w:val="22"/>
          <w:szCs w:val="22"/>
        </w:rPr>
        <w:t>Smlouvy</w:t>
      </w:r>
      <w:r w:rsidR="00D72E07" w:rsidRPr="00885598">
        <w:rPr>
          <w:rFonts w:ascii="Segoe UI" w:hAnsi="Segoe UI" w:cs="Segoe UI"/>
          <w:sz w:val="22"/>
          <w:szCs w:val="22"/>
        </w:rPr>
        <w:t xml:space="preserve"> </w:t>
      </w:r>
      <w:r w:rsidRPr="00885598">
        <w:rPr>
          <w:rFonts w:ascii="Segoe UI" w:hAnsi="Segoe UI" w:cs="Segoe UI"/>
          <w:sz w:val="22"/>
          <w:szCs w:val="22"/>
        </w:rPr>
        <w:t xml:space="preserve">jedná o nesjednané práce. V případě, </w:t>
      </w:r>
      <w:r w:rsidR="004A4FB5">
        <w:rPr>
          <w:rFonts w:ascii="Segoe UI" w:hAnsi="Segoe UI" w:cs="Segoe UI"/>
          <w:sz w:val="22"/>
          <w:szCs w:val="22"/>
        </w:rPr>
        <w:br/>
      </w:r>
      <w:r w:rsidRPr="00885598">
        <w:rPr>
          <w:rFonts w:ascii="Segoe UI" w:hAnsi="Segoe UI" w:cs="Segoe UI"/>
          <w:sz w:val="22"/>
          <w:szCs w:val="22"/>
        </w:rPr>
        <w:t xml:space="preserve">že z důvodu nedodržení povinností Zhotovitele dle odst. </w:t>
      </w:r>
      <w:r w:rsidR="00E4216C" w:rsidRPr="00885598">
        <w:rPr>
          <w:rFonts w:ascii="Segoe UI" w:hAnsi="Segoe UI" w:cs="Segoe UI"/>
          <w:sz w:val="22"/>
          <w:szCs w:val="22"/>
        </w:rPr>
        <w:fldChar w:fldCharType="begin"/>
      </w:r>
      <w:r w:rsidR="00E4216C" w:rsidRPr="00885598">
        <w:rPr>
          <w:rFonts w:ascii="Segoe UI" w:hAnsi="Segoe UI" w:cs="Segoe UI"/>
          <w:sz w:val="22"/>
          <w:szCs w:val="22"/>
        </w:rPr>
        <w:instrText xml:space="preserve"> REF _Ref135930116 \r \h  \* MERGEFORMAT </w:instrText>
      </w:r>
      <w:r w:rsidR="00E4216C" w:rsidRPr="00885598">
        <w:rPr>
          <w:rFonts w:ascii="Segoe UI" w:hAnsi="Segoe UI" w:cs="Segoe UI"/>
          <w:sz w:val="22"/>
          <w:szCs w:val="22"/>
        </w:rPr>
      </w:r>
      <w:r w:rsidR="00E4216C" w:rsidRPr="00885598">
        <w:rPr>
          <w:rFonts w:ascii="Segoe UI" w:hAnsi="Segoe UI" w:cs="Segoe UI"/>
          <w:sz w:val="22"/>
          <w:szCs w:val="22"/>
        </w:rPr>
        <w:fldChar w:fldCharType="separate"/>
      </w:r>
      <w:r w:rsidR="00E04A55">
        <w:rPr>
          <w:rFonts w:ascii="Segoe UI" w:hAnsi="Segoe UI" w:cs="Segoe UI"/>
          <w:sz w:val="22"/>
          <w:szCs w:val="22"/>
        </w:rPr>
        <w:t>10.3</w:t>
      </w:r>
      <w:r w:rsidR="00E4216C" w:rsidRPr="00885598">
        <w:rPr>
          <w:rFonts w:ascii="Segoe UI" w:hAnsi="Segoe UI" w:cs="Segoe UI"/>
          <w:sz w:val="22"/>
          <w:szCs w:val="22"/>
        </w:rPr>
        <w:fldChar w:fldCharType="end"/>
      </w:r>
      <w:r w:rsidRPr="00885598">
        <w:rPr>
          <w:rFonts w:ascii="Segoe UI" w:hAnsi="Segoe UI" w:cs="Segoe UI"/>
          <w:sz w:val="22"/>
          <w:szCs w:val="22"/>
        </w:rPr>
        <w:t xml:space="preserve"> a/nebo </w:t>
      </w:r>
      <w:r w:rsidR="00E4216C" w:rsidRPr="00885598">
        <w:rPr>
          <w:rFonts w:ascii="Segoe UI" w:hAnsi="Segoe UI" w:cs="Segoe UI"/>
          <w:sz w:val="22"/>
          <w:szCs w:val="22"/>
        </w:rPr>
        <w:fldChar w:fldCharType="begin"/>
      </w:r>
      <w:r w:rsidR="00E4216C" w:rsidRPr="00885598">
        <w:rPr>
          <w:rFonts w:ascii="Segoe UI" w:hAnsi="Segoe UI" w:cs="Segoe UI"/>
          <w:sz w:val="22"/>
          <w:szCs w:val="22"/>
        </w:rPr>
        <w:instrText xml:space="preserve"> REF _Ref135930129 \r \h </w:instrText>
      </w:r>
      <w:r w:rsidR="00D632E9" w:rsidRPr="00F60636">
        <w:rPr>
          <w:rFonts w:ascii="Segoe UI" w:hAnsi="Segoe UI" w:cs="Segoe UI"/>
          <w:sz w:val="22"/>
          <w:szCs w:val="22"/>
        </w:rPr>
        <w:instrText xml:space="preserve"> \* MERGEFORMAT </w:instrText>
      </w:r>
      <w:r w:rsidR="00E4216C" w:rsidRPr="00885598">
        <w:rPr>
          <w:rFonts w:ascii="Segoe UI" w:hAnsi="Segoe UI" w:cs="Segoe UI"/>
          <w:sz w:val="22"/>
          <w:szCs w:val="22"/>
        </w:rPr>
      </w:r>
      <w:r w:rsidR="00E4216C" w:rsidRPr="00885598">
        <w:rPr>
          <w:rFonts w:ascii="Segoe UI" w:hAnsi="Segoe UI" w:cs="Segoe UI"/>
          <w:sz w:val="22"/>
          <w:szCs w:val="22"/>
        </w:rPr>
        <w:fldChar w:fldCharType="separate"/>
      </w:r>
      <w:r w:rsidR="00E04A55">
        <w:rPr>
          <w:rFonts w:ascii="Segoe UI" w:hAnsi="Segoe UI" w:cs="Segoe UI"/>
          <w:sz w:val="22"/>
          <w:szCs w:val="22"/>
        </w:rPr>
        <w:t>6.7</w:t>
      </w:r>
      <w:r w:rsidR="00E4216C" w:rsidRPr="00885598">
        <w:rPr>
          <w:rFonts w:ascii="Segoe UI" w:hAnsi="Segoe UI" w:cs="Segoe UI"/>
          <w:sz w:val="22"/>
          <w:szCs w:val="22"/>
        </w:rPr>
        <w:fldChar w:fldCharType="end"/>
      </w:r>
      <w:r w:rsidRPr="00885598">
        <w:rPr>
          <w:rFonts w:ascii="Segoe UI" w:hAnsi="Segoe UI" w:cs="Segoe UI"/>
          <w:sz w:val="22"/>
          <w:szCs w:val="22"/>
        </w:rPr>
        <w:t xml:space="preserve"> této </w:t>
      </w:r>
      <w:r w:rsidR="00627A19" w:rsidRPr="00885598">
        <w:rPr>
          <w:rFonts w:ascii="Segoe UI" w:hAnsi="Segoe UI" w:cs="Segoe UI"/>
          <w:sz w:val="22"/>
          <w:szCs w:val="22"/>
        </w:rPr>
        <w:t>Smlouvy</w:t>
      </w:r>
      <w:r w:rsidRPr="00885598">
        <w:rPr>
          <w:rFonts w:ascii="Segoe UI" w:hAnsi="Segoe UI" w:cs="Segoe UI"/>
          <w:sz w:val="22"/>
          <w:szCs w:val="22"/>
        </w:rPr>
        <w:t xml:space="preserve"> nebude možno dílo</w:t>
      </w:r>
      <w:r w:rsidR="00684CFE">
        <w:rPr>
          <w:rFonts w:ascii="Segoe UI" w:hAnsi="Segoe UI" w:cs="Segoe UI"/>
          <w:sz w:val="22"/>
          <w:szCs w:val="22"/>
        </w:rPr>
        <w:t xml:space="preserve"> </w:t>
      </w:r>
      <w:r w:rsidRPr="00885598">
        <w:rPr>
          <w:rFonts w:ascii="Segoe UI" w:hAnsi="Segoe UI" w:cs="Segoe UI"/>
          <w:sz w:val="22"/>
          <w:szCs w:val="22"/>
        </w:rPr>
        <w:t xml:space="preserve">převzít ve Finální lhůtě, bude Zhotovitel v prodlení se splněním </w:t>
      </w:r>
      <w:r w:rsidRPr="00885598">
        <w:rPr>
          <w:rFonts w:ascii="Segoe UI" w:hAnsi="Segoe UI" w:cs="Segoe UI"/>
          <w:snapToGrid w:val="0"/>
          <w:sz w:val="22"/>
          <w:szCs w:val="22"/>
        </w:rPr>
        <w:t>závazku Zhotovitele s dokončením Stavby a jejím předání</w:t>
      </w:r>
      <w:r w:rsidR="00F054A3" w:rsidRPr="00885598">
        <w:rPr>
          <w:rFonts w:ascii="Segoe UI" w:hAnsi="Segoe UI" w:cs="Segoe UI"/>
          <w:snapToGrid w:val="0"/>
          <w:sz w:val="22"/>
          <w:szCs w:val="22"/>
        </w:rPr>
        <w:t>m</w:t>
      </w:r>
      <w:r w:rsidRPr="00885598">
        <w:rPr>
          <w:rFonts w:ascii="Segoe UI" w:hAnsi="Segoe UI" w:cs="Segoe UI"/>
          <w:snapToGrid w:val="0"/>
          <w:sz w:val="22"/>
          <w:szCs w:val="22"/>
        </w:rPr>
        <w:t xml:space="preserve"> Objednateli ve sjednané lhůtě o dobu, která vznikne v přímé souvislosti s nesplněním povinností Zhotovitele </w:t>
      </w:r>
      <w:r w:rsidRPr="00885598">
        <w:rPr>
          <w:rFonts w:ascii="Segoe UI" w:hAnsi="Segoe UI" w:cs="Segoe UI"/>
          <w:sz w:val="22"/>
          <w:szCs w:val="22"/>
        </w:rPr>
        <w:t xml:space="preserve">dle </w:t>
      </w:r>
      <w:r w:rsidR="00E4216C" w:rsidRPr="00885598">
        <w:rPr>
          <w:rFonts w:ascii="Segoe UI" w:hAnsi="Segoe UI" w:cs="Segoe UI"/>
          <w:sz w:val="22"/>
          <w:szCs w:val="22"/>
        </w:rPr>
        <w:fldChar w:fldCharType="begin"/>
      </w:r>
      <w:r w:rsidR="00E4216C" w:rsidRPr="00885598">
        <w:rPr>
          <w:rFonts w:ascii="Segoe UI" w:hAnsi="Segoe UI" w:cs="Segoe UI"/>
          <w:sz w:val="22"/>
          <w:szCs w:val="22"/>
        </w:rPr>
        <w:instrText xml:space="preserve"> REF _Ref135930116 \r \h  \* MERGEFORMAT </w:instrText>
      </w:r>
      <w:r w:rsidR="00E4216C" w:rsidRPr="00885598">
        <w:rPr>
          <w:rFonts w:ascii="Segoe UI" w:hAnsi="Segoe UI" w:cs="Segoe UI"/>
          <w:sz w:val="22"/>
          <w:szCs w:val="22"/>
        </w:rPr>
      </w:r>
      <w:r w:rsidR="00E4216C" w:rsidRPr="00885598">
        <w:rPr>
          <w:rFonts w:ascii="Segoe UI" w:hAnsi="Segoe UI" w:cs="Segoe UI"/>
          <w:sz w:val="22"/>
          <w:szCs w:val="22"/>
        </w:rPr>
        <w:fldChar w:fldCharType="separate"/>
      </w:r>
      <w:r w:rsidR="00E04A55">
        <w:rPr>
          <w:rFonts w:ascii="Segoe UI" w:hAnsi="Segoe UI" w:cs="Segoe UI"/>
          <w:sz w:val="22"/>
          <w:szCs w:val="22"/>
        </w:rPr>
        <w:t>10.3</w:t>
      </w:r>
      <w:r w:rsidR="00E4216C" w:rsidRPr="00885598">
        <w:rPr>
          <w:rFonts w:ascii="Segoe UI" w:hAnsi="Segoe UI" w:cs="Segoe UI"/>
          <w:sz w:val="22"/>
          <w:szCs w:val="22"/>
        </w:rPr>
        <w:fldChar w:fldCharType="end"/>
      </w:r>
      <w:r w:rsidR="00E4216C" w:rsidRPr="00885598">
        <w:rPr>
          <w:rFonts w:ascii="Segoe UI" w:hAnsi="Segoe UI" w:cs="Segoe UI"/>
          <w:sz w:val="22"/>
          <w:szCs w:val="22"/>
        </w:rPr>
        <w:t xml:space="preserve"> a/nebo </w:t>
      </w:r>
      <w:r w:rsidR="00E4216C" w:rsidRPr="00885598">
        <w:rPr>
          <w:rFonts w:ascii="Segoe UI" w:hAnsi="Segoe UI" w:cs="Segoe UI"/>
          <w:sz w:val="22"/>
          <w:szCs w:val="22"/>
        </w:rPr>
        <w:fldChar w:fldCharType="begin"/>
      </w:r>
      <w:r w:rsidR="00E4216C" w:rsidRPr="00885598">
        <w:rPr>
          <w:rFonts w:ascii="Segoe UI" w:hAnsi="Segoe UI" w:cs="Segoe UI"/>
          <w:sz w:val="22"/>
          <w:szCs w:val="22"/>
        </w:rPr>
        <w:instrText xml:space="preserve"> REF _Ref135930129 \r \h </w:instrText>
      </w:r>
      <w:r w:rsidR="00D632E9" w:rsidRPr="00F60636">
        <w:rPr>
          <w:rFonts w:ascii="Segoe UI" w:hAnsi="Segoe UI" w:cs="Segoe UI"/>
          <w:sz w:val="22"/>
          <w:szCs w:val="22"/>
        </w:rPr>
        <w:instrText xml:space="preserve"> \* MERGEFORMAT </w:instrText>
      </w:r>
      <w:r w:rsidR="00E4216C" w:rsidRPr="00885598">
        <w:rPr>
          <w:rFonts w:ascii="Segoe UI" w:hAnsi="Segoe UI" w:cs="Segoe UI"/>
          <w:sz w:val="22"/>
          <w:szCs w:val="22"/>
        </w:rPr>
      </w:r>
      <w:r w:rsidR="00E4216C" w:rsidRPr="00885598">
        <w:rPr>
          <w:rFonts w:ascii="Segoe UI" w:hAnsi="Segoe UI" w:cs="Segoe UI"/>
          <w:sz w:val="22"/>
          <w:szCs w:val="22"/>
        </w:rPr>
        <w:fldChar w:fldCharType="separate"/>
      </w:r>
      <w:r w:rsidR="00E04A55">
        <w:rPr>
          <w:rFonts w:ascii="Segoe UI" w:hAnsi="Segoe UI" w:cs="Segoe UI"/>
          <w:sz w:val="22"/>
          <w:szCs w:val="22"/>
        </w:rPr>
        <w:t>6.7</w:t>
      </w:r>
      <w:r w:rsidR="00E4216C" w:rsidRPr="00885598">
        <w:rPr>
          <w:rFonts w:ascii="Segoe UI" w:hAnsi="Segoe UI" w:cs="Segoe UI"/>
          <w:sz w:val="22"/>
          <w:szCs w:val="22"/>
        </w:rPr>
        <w:fldChar w:fldCharType="end"/>
      </w:r>
      <w:r w:rsidR="00E4216C" w:rsidRPr="00885598">
        <w:rPr>
          <w:rFonts w:ascii="Segoe UI" w:hAnsi="Segoe UI" w:cs="Segoe UI"/>
          <w:sz w:val="22"/>
          <w:szCs w:val="22"/>
        </w:rPr>
        <w:t xml:space="preserve"> </w:t>
      </w:r>
      <w:r w:rsidRPr="00885598">
        <w:rPr>
          <w:rFonts w:ascii="Segoe UI" w:hAnsi="Segoe UI" w:cs="Segoe UI"/>
          <w:sz w:val="22"/>
          <w:szCs w:val="22"/>
        </w:rPr>
        <w:t xml:space="preserve">této </w:t>
      </w:r>
      <w:r w:rsidR="00627A19" w:rsidRPr="00885598">
        <w:rPr>
          <w:rFonts w:ascii="Segoe UI" w:hAnsi="Segoe UI" w:cs="Segoe UI"/>
          <w:sz w:val="22"/>
          <w:szCs w:val="22"/>
        </w:rPr>
        <w:t>Smlouvy</w:t>
      </w:r>
      <w:r w:rsidRPr="00226CDA">
        <w:rPr>
          <w:rFonts w:ascii="Segoe UI" w:hAnsi="Segoe UI" w:cs="Segoe UI"/>
          <w:snapToGrid w:val="0"/>
          <w:sz w:val="22"/>
          <w:szCs w:val="22"/>
        </w:rPr>
        <w:t>.</w:t>
      </w:r>
    </w:p>
    <w:p w14:paraId="64590952" w14:textId="77777777" w:rsidR="007575D2" w:rsidRDefault="007575D2"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84" w:name="_Ref135930226"/>
      <w:bookmarkEnd w:id="83"/>
      <w:r w:rsidRPr="00226CDA">
        <w:rPr>
          <w:rFonts w:ascii="Segoe UI" w:hAnsi="Segoe UI" w:cs="Segoe UI"/>
          <w:sz w:val="22"/>
          <w:szCs w:val="22"/>
        </w:rPr>
        <w:t>Dílo je převzato zápisem podepsaným oprávněnými zástupci obou smluvních stran. Přejímací zápis obsahuje zejména:</w:t>
      </w:r>
      <w:bookmarkEnd w:id="84"/>
    </w:p>
    <w:p w14:paraId="4BFF830E" w14:textId="77777777" w:rsidR="00E04A55" w:rsidRDefault="004105A3" w:rsidP="000B2143">
      <w:pPr>
        <w:pStyle w:val="Odstavecseseznamem"/>
        <w:widowControl w:val="0"/>
        <w:numPr>
          <w:ilvl w:val="0"/>
          <w:numId w:val="27"/>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označení předmětu díla</w:t>
      </w:r>
      <w:r w:rsidR="00684CFE" w:rsidRPr="00E04A55">
        <w:rPr>
          <w:rFonts w:ascii="Segoe UI" w:hAnsi="Segoe UI" w:cs="Segoe UI"/>
          <w:sz w:val="22"/>
          <w:szCs w:val="22"/>
        </w:rPr>
        <w:t>,</w:t>
      </w:r>
    </w:p>
    <w:p w14:paraId="29529B5A" w14:textId="77777777" w:rsidR="00E04A55" w:rsidRDefault="004105A3" w:rsidP="000B2143">
      <w:pPr>
        <w:pStyle w:val="Odstavecseseznamem"/>
        <w:widowControl w:val="0"/>
        <w:numPr>
          <w:ilvl w:val="0"/>
          <w:numId w:val="27"/>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označení </w:t>
      </w:r>
      <w:r w:rsidR="00BE2007" w:rsidRPr="00E04A55">
        <w:rPr>
          <w:rFonts w:ascii="Segoe UI" w:hAnsi="Segoe UI" w:cs="Segoe UI"/>
          <w:sz w:val="22"/>
          <w:szCs w:val="22"/>
        </w:rPr>
        <w:t>Objednatel</w:t>
      </w:r>
      <w:r w:rsidRPr="00E04A55">
        <w:rPr>
          <w:rFonts w:ascii="Segoe UI" w:hAnsi="Segoe UI" w:cs="Segoe UI"/>
          <w:sz w:val="22"/>
          <w:szCs w:val="22"/>
        </w:rPr>
        <w:t xml:space="preserve">e a </w:t>
      </w:r>
      <w:r w:rsidR="00BE2007" w:rsidRPr="00E04A55">
        <w:rPr>
          <w:rFonts w:ascii="Segoe UI" w:hAnsi="Segoe UI" w:cs="Segoe UI"/>
          <w:sz w:val="22"/>
          <w:szCs w:val="22"/>
        </w:rPr>
        <w:t>Zhotovitel</w:t>
      </w:r>
      <w:r w:rsidRPr="00E04A55">
        <w:rPr>
          <w:rFonts w:ascii="Segoe UI" w:hAnsi="Segoe UI" w:cs="Segoe UI"/>
          <w:sz w:val="22"/>
          <w:szCs w:val="22"/>
        </w:rPr>
        <w:t>e,</w:t>
      </w:r>
    </w:p>
    <w:p w14:paraId="5467845C" w14:textId="77777777" w:rsidR="00E04A55" w:rsidRDefault="004105A3" w:rsidP="000B2143">
      <w:pPr>
        <w:pStyle w:val="Odstavecseseznamem"/>
        <w:widowControl w:val="0"/>
        <w:numPr>
          <w:ilvl w:val="0"/>
          <w:numId w:val="27"/>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termín zahájení a dokončení prací na zhotovovaném díle,</w:t>
      </w:r>
    </w:p>
    <w:p w14:paraId="2861506D" w14:textId="77777777" w:rsidR="00E04A55" w:rsidRDefault="004105A3" w:rsidP="000B2143">
      <w:pPr>
        <w:pStyle w:val="Odstavecseseznamem"/>
        <w:widowControl w:val="0"/>
        <w:numPr>
          <w:ilvl w:val="0"/>
          <w:numId w:val="27"/>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zhodnocení jakosti díla,</w:t>
      </w:r>
    </w:p>
    <w:p w14:paraId="281FCFD3" w14:textId="77777777" w:rsidR="00E04A55" w:rsidRDefault="004105A3" w:rsidP="000B2143">
      <w:pPr>
        <w:pStyle w:val="Odstavecseseznamem"/>
        <w:widowControl w:val="0"/>
        <w:numPr>
          <w:ilvl w:val="0"/>
          <w:numId w:val="27"/>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seznam převzaté dokumentace,</w:t>
      </w:r>
    </w:p>
    <w:p w14:paraId="3D53F532" w14:textId="77777777" w:rsidR="00E04A55" w:rsidRDefault="007575D2" w:rsidP="000B2143">
      <w:pPr>
        <w:pStyle w:val="Odstavecseseznamem"/>
        <w:widowControl w:val="0"/>
        <w:numPr>
          <w:ilvl w:val="0"/>
          <w:numId w:val="27"/>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prohlášení </w:t>
      </w:r>
      <w:r w:rsidR="00BE2007" w:rsidRPr="00E04A55">
        <w:rPr>
          <w:rFonts w:ascii="Segoe UI" w:hAnsi="Segoe UI" w:cs="Segoe UI"/>
          <w:sz w:val="22"/>
          <w:szCs w:val="22"/>
        </w:rPr>
        <w:t>Objednatel</w:t>
      </w:r>
      <w:r w:rsidRPr="00E04A55">
        <w:rPr>
          <w:rFonts w:ascii="Segoe UI" w:hAnsi="Segoe UI" w:cs="Segoe UI"/>
          <w:sz w:val="22"/>
          <w:szCs w:val="22"/>
        </w:rPr>
        <w:t>e, že předávané dílo přejímá,</w:t>
      </w:r>
    </w:p>
    <w:p w14:paraId="0E270133" w14:textId="77777777" w:rsidR="00E04A55" w:rsidRDefault="007575D2" w:rsidP="000B2143">
      <w:pPr>
        <w:pStyle w:val="Odstavecseseznamem"/>
        <w:widowControl w:val="0"/>
        <w:numPr>
          <w:ilvl w:val="0"/>
          <w:numId w:val="27"/>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lastRenderedPageBreak/>
        <w:t>soupis příloh,</w:t>
      </w:r>
    </w:p>
    <w:p w14:paraId="141C1F17" w14:textId="77777777" w:rsidR="00E04A55" w:rsidRDefault="007575D2" w:rsidP="000B2143">
      <w:pPr>
        <w:pStyle w:val="Odstavecseseznamem"/>
        <w:widowControl w:val="0"/>
        <w:numPr>
          <w:ilvl w:val="0"/>
          <w:numId w:val="27"/>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soupis provedených změn a odchylek od</w:t>
      </w:r>
      <w:r w:rsidR="000476FF" w:rsidRPr="00E04A55">
        <w:rPr>
          <w:rFonts w:ascii="Segoe UI" w:hAnsi="Segoe UI" w:cs="Segoe UI"/>
          <w:sz w:val="22"/>
          <w:szCs w:val="22"/>
        </w:rPr>
        <w:t xml:space="preserve"> </w:t>
      </w:r>
      <w:r w:rsidR="002D1DDF" w:rsidRPr="00E04A55">
        <w:rPr>
          <w:rFonts w:ascii="Segoe UI" w:hAnsi="Segoe UI" w:cs="Segoe UI"/>
          <w:sz w:val="22"/>
          <w:szCs w:val="22"/>
        </w:rPr>
        <w:t>Projektové dokumentace</w:t>
      </w:r>
      <w:r w:rsidR="004105A3" w:rsidRPr="00E04A55">
        <w:rPr>
          <w:rFonts w:ascii="Segoe UI" w:hAnsi="Segoe UI" w:cs="Segoe UI"/>
          <w:sz w:val="22"/>
          <w:szCs w:val="22"/>
        </w:rPr>
        <w:t>,</w:t>
      </w:r>
    </w:p>
    <w:p w14:paraId="5851F5DF" w14:textId="77777777" w:rsidR="00E04A55" w:rsidRDefault="004105A3" w:rsidP="000B2143">
      <w:pPr>
        <w:pStyle w:val="Odstavecseseznamem"/>
        <w:widowControl w:val="0"/>
        <w:numPr>
          <w:ilvl w:val="0"/>
          <w:numId w:val="27"/>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datum a místo sepsání protokolu,</w:t>
      </w:r>
    </w:p>
    <w:p w14:paraId="7C28B37C" w14:textId="77777777" w:rsidR="00E04A55" w:rsidRDefault="004105A3" w:rsidP="000B2143">
      <w:pPr>
        <w:pStyle w:val="Odstavecseseznamem"/>
        <w:widowControl w:val="0"/>
        <w:numPr>
          <w:ilvl w:val="0"/>
          <w:numId w:val="27"/>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seznam případných </w:t>
      </w:r>
      <w:r w:rsidR="00F371D0" w:rsidRPr="00E04A55">
        <w:rPr>
          <w:rFonts w:ascii="Segoe UI" w:hAnsi="Segoe UI" w:cs="Segoe UI"/>
          <w:sz w:val="22"/>
          <w:szCs w:val="22"/>
        </w:rPr>
        <w:t>D</w:t>
      </w:r>
      <w:r w:rsidR="00330AF9" w:rsidRPr="00E04A55">
        <w:rPr>
          <w:rFonts w:ascii="Segoe UI" w:hAnsi="Segoe UI" w:cs="Segoe UI"/>
          <w:sz w:val="22"/>
          <w:szCs w:val="22"/>
        </w:rPr>
        <w:t>robných</w:t>
      </w:r>
      <w:r w:rsidR="00474075" w:rsidRPr="00E04A55">
        <w:rPr>
          <w:rFonts w:ascii="Segoe UI" w:hAnsi="Segoe UI" w:cs="Segoe UI"/>
          <w:sz w:val="22"/>
          <w:szCs w:val="22"/>
        </w:rPr>
        <w:t xml:space="preserve"> vad</w:t>
      </w:r>
      <w:r w:rsidR="002D0611" w:rsidRPr="00E04A55">
        <w:rPr>
          <w:rFonts w:ascii="Segoe UI" w:hAnsi="Segoe UI" w:cs="Segoe UI"/>
          <w:sz w:val="22"/>
          <w:szCs w:val="22"/>
        </w:rPr>
        <w:t xml:space="preserve"> a/nebo Drobných vad zeleně</w:t>
      </w:r>
      <w:r w:rsidR="00330AF9" w:rsidRPr="00E04A55">
        <w:rPr>
          <w:rFonts w:ascii="Segoe UI" w:hAnsi="Segoe UI" w:cs="Segoe UI"/>
          <w:sz w:val="22"/>
          <w:szCs w:val="22"/>
        </w:rPr>
        <w:t xml:space="preserve">, </w:t>
      </w:r>
      <w:r w:rsidRPr="00E04A55">
        <w:rPr>
          <w:rFonts w:ascii="Segoe UI" w:hAnsi="Segoe UI" w:cs="Segoe UI"/>
          <w:sz w:val="22"/>
          <w:szCs w:val="22"/>
        </w:rPr>
        <w:t>s nimiž bylo dílo převzato,</w:t>
      </w:r>
    </w:p>
    <w:p w14:paraId="580133D6" w14:textId="599D21DB" w:rsidR="004105A3" w:rsidRPr="00E04A55" w:rsidRDefault="004105A3" w:rsidP="000B2143">
      <w:pPr>
        <w:pStyle w:val="Odstavecseseznamem"/>
        <w:widowControl w:val="0"/>
        <w:numPr>
          <w:ilvl w:val="0"/>
          <w:numId w:val="27"/>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jména a podpisy zástupců </w:t>
      </w:r>
      <w:r w:rsidR="00BE2007" w:rsidRPr="00E04A55">
        <w:rPr>
          <w:rFonts w:ascii="Segoe UI" w:hAnsi="Segoe UI" w:cs="Segoe UI"/>
          <w:sz w:val="22"/>
          <w:szCs w:val="22"/>
        </w:rPr>
        <w:t>Objednatel</w:t>
      </w:r>
      <w:r w:rsidRPr="00E04A55">
        <w:rPr>
          <w:rFonts w:ascii="Segoe UI" w:hAnsi="Segoe UI" w:cs="Segoe UI"/>
          <w:sz w:val="22"/>
          <w:szCs w:val="22"/>
        </w:rPr>
        <w:t xml:space="preserve">e, </w:t>
      </w:r>
      <w:r w:rsidR="00BE2007" w:rsidRPr="00E04A55">
        <w:rPr>
          <w:rFonts w:ascii="Segoe UI" w:hAnsi="Segoe UI" w:cs="Segoe UI"/>
          <w:sz w:val="22"/>
          <w:szCs w:val="22"/>
        </w:rPr>
        <w:t>Zhotovitel</w:t>
      </w:r>
      <w:r w:rsidRPr="00E04A55">
        <w:rPr>
          <w:rFonts w:ascii="Segoe UI" w:hAnsi="Segoe UI" w:cs="Segoe UI"/>
          <w:sz w:val="22"/>
          <w:szCs w:val="22"/>
        </w:rPr>
        <w:t>e, uživatele</w:t>
      </w:r>
      <w:r w:rsidR="008D115A" w:rsidRPr="00E04A55">
        <w:rPr>
          <w:rFonts w:ascii="Segoe UI" w:hAnsi="Segoe UI" w:cs="Segoe UI"/>
          <w:sz w:val="22"/>
          <w:szCs w:val="22"/>
        </w:rPr>
        <w:t xml:space="preserve"> (</w:t>
      </w:r>
      <w:r w:rsidR="005F305C" w:rsidRPr="00E04A55">
        <w:rPr>
          <w:rFonts w:ascii="Segoe UI" w:hAnsi="Segoe UI" w:cs="Segoe UI"/>
          <w:sz w:val="22"/>
          <w:szCs w:val="22"/>
        </w:rPr>
        <w:t>P</w:t>
      </w:r>
      <w:r w:rsidR="0030377B" w:rsidRPr="00E04A55">
        <w:rPr>
          <w:rFonts w:ascii="Segoe UI" w:hAnsi="Segoe UI" w:cs="Segoe UI"/>
          <w:sz w:val="22"/>
          <w:szCs w:val="22"/>
        </w:rPr>
        <w:t>rovozovatele</w:t>
      </w:r>
      <w:r w:rsidR="008D115A" w:rsidRPr="00E04A55">
        <w:rPr>
          <w:rFonts w:ascii="Segoe UI" w:hAnsi="Segoe UI" w:cs="Segoe UI"/>
          <w:sz w:val="22"/>
          <w:szCs w:val="22"/>
        </w:rPr>
        <w:t>)</w:t>
      </w:r>
      <w:r w:rsidRPr="00E04A55">
        <w:rPr>
          <w:rFonts w:ascii="Segoe UI" w:hAnsi="Segoe UI" w:cs="Segoe UI"/>
          <w:sz w:val="22"/>
          <w:szCs w:val="22"/>
        </w:rPr>
        <w:t xml:space="preserve"> </w:t>
      </w:r>
      <w:r w:rsidR="004A4FB5" w:rsidRPr="00E04A55">
        <w:rPr>
          <w:rFonts w:ascii="Segoe UI" w:hAnsi="Segoe UI" w:cs="Segoe UI"/>
          <w:sz w:val="22"/>
          <w:szCs w:val="22"/>
        </w:rPr>
        <w:br/>
      </w:r>
      <w:r w:rsidRPr="00E04A55">
        <w:rPr>
          <w:rFonts w:ascii="Segoe UI" w:hAnsi="Segoe UI" w:cs="Segoe UI"/>
          <w:sz w:val="22"/>
          <w:szCs w:val="22"/>
        </w:rPr>
        <w:t xml:space="preserve">a osoby vykonávajících technický dozor </w:t>
      </w:r>
      <w:r w:rsidR="00BE2007" w:rsidRPr="00E04A55">
        <w:rPr>
          <w:rFonts w:ascii="Segoe UI" w:hAnsi="Segoe UI" w:cs="Segoe UI"/>
          <w:sz w:val="22"/>
          <w:szCs w:val="22"/>
        </w:rPr>
        <w:t>Objednatel</w:t>
      </w:r>
      <w:r w:rsidR="00F501AC" w:rsidRPr="00E04A55">
        <w:rPr>
          <w:rFonts w:ascii="Segoe UI" w:hAnsi="Segoe UI" w:cs="Segoe UI"/>
          <w:sz w:val="22"/>
          <w:szCs w:val="22"/>
        </w:rPr>
        <w:t xml:space="preserve">e </w:t>
      </w:r>
      <w:r w:rsidR="00F67401" w:rsidRPr="00E04A55">
        <w:rPr>
          <w:rFonts w:ascii="Segoe UI" w:hAnsi="Segoe UI" w:cs="Segoe UI"/>
          <w:sz w:val="22"/>
          <w:szCs w:val="22"/>
        </w:rPr>
        <w:t xml:space="preserve">a </w:t>
      </w:r>
      <w:r w:rsidR="00B06287" w:rsidRPr="00E04A55">
        <w:rPr>
          <w:rFonts w:ascii="Segoe UI" w:hAnsi="Segoe UI" w:cs="Segoe UI"/>
          <w:sz w:val="22"/>
          <w:szCs w:val="22"/>
        </w:rPr>
        <w:t>K</w:t>
      </w:r>
      <w:r w:rsidR="00F67401" w:rsidRPr="00E04A55">
        <w:rPr>
          <w:rFonts w:ascii="Segoe UI" w:hAnsi="Segoe UI" w:cs="Segoe UI"/>
          <w:sz w:val="22"/>
          <w:szCs w:val="22"/>
        </w:rPr>
        <w:t>oordinátora BOZP</w:t>
      </w:r>
      <w:r w:rsidRPr="00E04A55">
        <w:rPr>
          <w:rFonts w:ascii="Segoe UI" w:hAnsi="Segoe UI" w:cs="Segoe UI"/>
          <w:sz w:val="22"/>
          <w:szCs w:val="22"/>
        </w:rPr>
        <w:t>.</w:t>
      </w:r>
    </w:p>
    <w:p w14:paraId="4B00011B" w14:textId="21C1E477" w:rsidR="00AF4C62" w:rsidRDefault="00AF4C62"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Pr>
          <w:rFonts w:ascii="Segoe UI" w:hAnsi="Segoe UI" w:cs="Segoe UI"/>
          <w:sz w:val="22"/>
          <w:szCs w:val="22"/>
        </w:rPr>
        <w:t xml:space="preserve">Závazek </w:t>
      </w:r>
      <w:r w:rsidRPr="00AF4C62">
        <w:rPr>
          <w:rFonts w:ascii="Segoe UI" w:hAnsi="Segoe UI" w:cs="Segoe UI"/>
          <w:sz w:val="22"/>
          <w:szCs w:val="22"/>
        </w:rPr>
        <w:t>Zhotovitele spočívající v Poskytnutí součinnosti bude splněn splněním všech povinností stanovených pro Poskytnutí součinnosti</w:t>
      </w:r>
      <w:r>
        <w:rPr>
          <w:rFonts w:ascii="Segoe UI" w:hAnsi="Segoe UI" w:cs="Segoe UI"/>
          <w:sz w:val="22"/>
          <w:szCs w:val="22"/>
        </w:rPr>
        <w:t>.</w:t>
      </w:r>
    </w:p>
    <w:p w14:paraId="2D72F55D" w14:textId="054E3EEF" w:rsidR="007575D2" w:rsidRPr="004F4688" w:rsidRDefault="007575D2"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V případě, že </w:t>
      </w:r>
      <w:r w:rsidR="00BE2007" w:rsidRPr="00226CDA">
        <w:rPr>
          <w:rFonts w:ascii="Segoe UI" w:hAnsi="Segoe UI" w:cs="Segoe UI"/>
          <w:sz w:val="22"/>
          <w:szCs w:val="22"/>
        </w:rPr>
        <w:t>Objednatel</w:t>
      </w:r>
      <w:r w:rsidRPr="00226CDA">
        <w:rPr>
          <w:rFonts w:ascii="Segoe UI" w:hAnsi="Segoe UI" w:cs="Segoe UI"/>
          <w:sz w:val="22"/>
          <w:szCs w:val="22"/>
        </w:rPr>
        <w:t xml:space="preserve"> odmítne dílo převzít, </w:t>
      </w:r>
      <w:proofErr w:type="gramStart"/>
      <w:r w:rsidRPr="00226CDA">
        <w:rPr>
          <w:rFonts w:ascii="Segoe UI" w:hAnsi="Segoe UI" w:cs="Segoe UI"/>
          <w:sz w:val="22"/>
          <w:szCs w:val="22"/>
        </w:rPr>
        <w:t>sepíší</w:t>
      </w:r>
      <w:proofErr w:type="gramEnd"/>
      <w:r w:rsidRPr="00226CDA">
        <w:rPr>
          <w:rFonts w:ascii="Segoe UI" w:hAnsi="Segoe UI" w:cs="Segoe UI"/>
          <w:sz w:val="22"/>
          <w:szCs w:val="22"/>
        </w:rPr>
        <w:t xml:space="preserve"> obě strany zápis, v němž uvedou svá stanoviska a jejich odůvodnění a dohodnou náhradní termín předání a převzetí díla včetně způsobu odstranění zjištěných vad a nedodělků. O předání a převzetí díla v náhradním termínu </w:t>
      </w:r>
      <w:proofErr w:type="gramStart"/>
      <w:r w:rsidRPr="00226CDA">
        <w:rPr>
          <w:rFonts w:ascii="Segoe UI" w:hAnsi="Segoe UI" w:cs="Segoe UI"/>
          <w:sz w:val="22"/>
          <w:szCs w:val="22"/>
        </w:rPr>
        <w:t>sepíší</w:t>
      </w:r>
      <w:proofErr w:type="gramEnd"/>
      <w:r w:rsidRPr="00226CDA">
        <w:rPr>
          <w:rFonts w:ascii="Segoe UI" w:hAnsi="Segoe UI" w:cs="Segoe UI"/>
          <w:sz w:val="22"/>
          <w:szCs w:val="22"/>
        </w:rPr>
        <w:t xml:space="preserve"> strany přejímací zápis s náležitostmi podle ods</w:t>
      </w:r>
      <w:r w:rsidR="00B43BC2" w:rsidRPr="00226CDA">
        <w:rPr>
          <w:rFonts w:ascii="Segoe UI" w:hAnsi="Segoe UI" w:cs="Segoe UI"/>
          <w:sz w:val="22"/>
          <w:szCs w:val="22"/>
        </w:rPr>
        <w:t>t</w:t>
      </w:r>
      <w:r w:rsidR="00B43BC2" w:rsidRPr="00E4216C">
        <w:rPr>
          <w:rFonts w:ascii="Segoe UI" w:hAnsi="Segoe UI" w:cs="Segoe UI"/>
          <w:sz w:val="22"/>
          <w:szCs w:val="22"/>
        </w:rPr>
        <w:t>.</w:t>
      </w:r>
      <w:r w:rsidR="00967F8F" w:rsidRPr="00E4216C">
        <w:rPr>
          <w:rFonts w:ascii="Segoe UI" w:hAnsi="Segoe UI" w:cs="Segoe UI"/>
          <w:sz w:val="22"/>
          <w:szCs w:val="22"/>
        </w:rPr>
        <w:t xml:space="preserve"> </w:t>
      </w:r>
      <w:r w:rsidR="00E4216C" w:rsidRPr="00E4216C">
        <w:rPr>
          <w:rFonts w:ascii="Segoe UI" w:hAnsi="Segoe UI" w:cs="Segoe UI"/>
          <w:sz w:val="22"/>
          <w:szCs w:val="22"/>
        </w:rPr>
        <w:fldChar w:fldCharType="begin"/>
      </w:r>
      <w:r w:rsidR="00E4216C" w:rsidRPr="00E4216C">
        <w:rPr>
          <w:rFonts w:ascii="Segoe UI" w:hAnsi="Segoe UI" w:cs="Segoe UI"/>
          <w:sz w:val="22"/>
          <w:szCs w:val="22"/>
        </w:rPr>
        <w:instrText xml:space="preserve"> REF _Ref135930226 \r \h </w:instrText>
      </w:r>
      <w:r w:rsidR="00E4216C">
        <w:rPr>
          <w:rFonts w:ascii="Segoe UI" w:hAnsi="Segoe UI" w:cs="Segoe UI"/>
          <w:sz w:val="22"/>
          <w:szCs w:val="22"/>
        </w:rPr>
        <w:instrText xml:space="preserve"> \* MERGEFORMAT </w:instrText>
      </w:r>
      <w:r w:rsidR="00E4216C" w:rsidRPr="00E4216C">
        <w:rPr>
          <w:rFonts w:ascii="Segoe UI" w:hAnsi="Segoe UI" w:cs="Segoe UI"/>
          <w:sz w:val="22"/>
          <w:szCs w:val="22"/>
        </w:rPr>
      </w:r>
      <w:r w:rsidR="00E4216C" w:rsidRPr="00E4216C">
        <w:rPr>
          <w:rFonts w:ascii="Segoe UI" w:hAnsi="Segoe UI" w:cs="Segoe UI"/>
          <w:sz w:val="22"/>
          <w:szCs w:val="22"/>
        </w:rPr>
        <w:fldChar w:fldCharType="separate"/>
      </w:r>
      <w:r w:rsidR="00F62478">
        <w:rPr>
          <w:rFonts w:ascii="Segoe UI" w:hAnsi="Segoe UI" w:cs="Segoe UI"/>
          <w:sz w:val="22"/>
          <w:szCs w:val="22"/>
        </w:rPr>
        <w:t>10.6</w:t>
      </w:r>
      <w:r w:rsidR="00E4216C" w:rsidRPr="00E4216C">
        <w:rPr>
          <w:rFonts w:ascii="Segoe UI" w:hAnsi="Segoe UI" w:cs="Segoe UI"/>
          <w:sz w:val="22"/>
          <w:szCs w:val="22"/>
        </w:rPr>
        <w:fldChar w:fldCharType="end"/>
      </w:r>
      <w:r w:rsidR="00B87777" w:rsidRPr="00E4216C">
        <w:rPr>
          <w:rFonts w:ascii="Segoe UI" w:hAnsi="Segoe UI" w:cs="Segoe UI"/>
          <w:sz w:val="22"/>
          <w:szCs w:val="22"/>
        </w:rPr>
        <w:t xml:space="preserve"> této</w:t>
      </w:r>
      <w:r w:rsidR="00B87777" w:rsidRPr="00226CDA">
        <w:rPr>
          <w:rFonts w:ascii="Segoe UI" w:hAnsi="Segoe UI" w:cs="Segoe UI"/>
          <w:sz w:val="22"/>
          <w:szCs w:val="22"/>
        </w:rPr>
        <w:t xml:space="preserve"> </w:t>
      </w:r>
      <w:r w:rsidR="00627A19" w:rsidRPr="00226CDA">
        <w:rPr>
          <w:rFonts w:ascii="Segoe UI" w:hAnsi="Segoe UI" w:cs="Segoe UI"/>
          <w:sz w:val="22"/>
          <w:szCs w:val="22"/>
        </w:rPr>
        <w:t>Smlouvy</w:t>
      </w:r>
      <w:r w:rsidRPr="00226CDA">
        <w:rPr>
          <w:rFonts w:ascii="Segoe UI" w:hAnsi="Segoe UI" w:cs="Segoe UI"/>
          <w:sz w:val="22"/>
          <w:szCs w:val="22"/>
        </w:rPr>
        <w:t xml:space="preserve">. </w:t>
      </w:r>
    </w:p>
    <w:p w14:paraId="2E3BBB91" w14:textId="77777777" w:rsidR="00F67401" w:rsidRPr="005D41FB" w:rsidRDefault="00F67401"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bookmarkStart w:id="85" w:name="_Ref135930701"/>
      <w:r w:rsidRPr="005D41FB">
        <w:rPr>
          <w:rFonts w:ascii="Segoe UI" w:eastAsia="Times New Roman" w:hAnsi="Segoe UI" w:cs="Segoe UI"/>
          <w:bCs/>
          <w:caps/>
          <w:sz w:val="22"/>
          <w:szCs w:val="22"/>
          <w:lang w:eastAsia="x-none"/>
        </w:rPr>
        <w:t>Práva a povinnosti z vadného plnění, záruka za jakost</w:t>
      </w:r>
      <w:bookmarkEnd w:id="85"/>
    </w:p>
    <w:p w14:paraId="449767CB" w14:textId="24363D29" w:rsidR="00F67401"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86" w:name="_Ref135930263"/>
      <w:r w:rsidRPr="00226CDA">
        <w:rPr>
          <w:rFonts w:ascii="Segoe UI" w:hAnsi="Segoe UI" w:cs="Segoe UI"/>
          <w:sz w:val="22"/>
          <w:szCs w:val="22"/>
        </w:rPr>
        <w:t>Zhotovitel</w:t>
      </w:r>
      <w:r w:rsidR="00F67401" w:rsidRPr="00226CDA">
        <w:rPr>
          <w:rFonts w:ascii="Segoe UI" w:hAnsi="Segoe UI" w:cs="Segoe UI"/>
          <w:sz w:val="22"/>
          <w:szCs w:val="22"/>
        </w:rPr>
        <w:t xml:space="preserve"> poskytuje </w:t>
      </w:r>
      <w:r w:rsidRPr="00226CDA">
        <w:rPr>
          <w:rFonts w:ascii="Segoe UI" w:hAnsi="Segoe UI" w:cs="Segoe UI"/>
          <w:sz w:val="22"/>
          <w:szCs w:val="22"/>
        </w:rPr>
        <w:t>Objednatel</w:t>
      </w:r>
      <w:r w:rsidR="00F67401" w:rsidRPr="00226CDA">
        <w:rPr>
          <w:rFonts w:ascii="Segoe UI" w:hAnsi="Segoe UI" w:cs="Segoe UI"/>
          <w:sz w:val="22"/>
          <w:szCs w:val="22"/>
        </w:rPr>
        <w:t>i na provedené dílo záruku za jakost (dále jen „</w:t>
      </w:r>
      <w:r w:rsidR="00677F3A" w:rsidRPr="00226CDA">
        <w:rPr>
          <w:rFonts w:ascii="Segoe UI" w:hAnsi="Segoe UI" w:cs="Segoe UI"/>
          <w:b/>
          <w:i/>
          <w:sz w:val="22"/>
          <w:szCs w:val="22"/>
        </w:rPr>
        <w:t>Z</w:t>
      </w:r>
      <w:r w:rsidR="00F67401" w:rsidRPr="00226CDA">
        <w:rPr>
          <w:rFonts w:ascii="Segoe UI" w:hAnsi="Segoe UI" w:cs="Segoe UI"/>
          <w:b/>
          <w:i/>
          <w:sz w:val="22"/>
          <w:szCs w:val="22"/>
        </w:rPr>
        <w:t>áruka</w:t>
      </w:r>
      <w:r w:rsidR="00F67401" w:rsidRPr="00226CDA">
        <w:rPr>
          <w:rFonts w:ascii="Segoe UI" w:hAnsi="Segoe UI" w:cs="Segoe UI"/>
          <w:sz w:val="22"/>
          <w:szCs w:val="22"/>
        </w:rPr>
        <w:t xml:space="preserve">“) ve smyslu § 2619 a § 2113 a násl. </w:t>
      </w:r>
      <w:r w:rsidR="00415BD2">
        <w:rPr>
          <w:rFonts w:ascii="Segoe UI" w:hAnsi="Segoe UI" w:cs="Segoe UI"/>
          <w:sz w:val="22"/>
          <w:szCs w:val="22"/>
        </w:rPr>
        <w:t>o</w:t>
      </w:r>
      <w:r w:rsidR="00F67401" w:rsidRPr="00226CDA">
        <w:rPr>
          <w:rFonts w:ascii="Segoe UI" w:hAnsi="Segoe UI" w:cs="Segoe UI"/>
          <w:sz w:val="22"/>
          <w:szCs w:val="22"/>
        </w:rPr>
        <w:t>bčanského zákoníku, a to v délce:</w:t>
      </w:r>
      <w:bookmarkEnd w:id="86"/>
    </w:p>
    <w:p w14:paraId="6D38E813" w14:textId="77777777" w:rsidR="00E04A55" w:rsidRDefault="00AA3BA9" w:rsidP="000B2143">
      <w:pPr>
        <w:pStyle w:val="Odstavecseseznamem"/>
        <w:widowControl w:val="0"/>
        <w:numPr>
          <w:ilvl w:val="0"/>
          <w:numId w:val="28"/>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bCs/>
          <w:sz w:val="22"/>
          <w:szCs w:val="22"/>
        </w:rPr>
        <w:t xml:space="preserve">60 </w:t>
      </w:r>
      <w:r w:rsidR="00F67401" w:rsidRPr="00E04A55">
        <w:rPr>
          <w:rFonts w:ascii="Segoe UI" w:hAnsi="Segoe UI" w:cs="Segoe UI"/>
          <w:bCs/>
          <w:sz w:val="22"/>
          <w:szCs w:val="22"/>
        </w:rPr>
        <w:t>měsíců</w:t>
      </w:r>
      <w:r w:rsidR="00F67401" w:rsidRPr="00E04A55">
        <w:rPr>
          <w:rFonts w:ascii="Segoe UI" w:hAnsi="Segoe UI" w:cs="Segoe UI"/>
          <w:sz w:val="22"/>
          <w:szCs w:val="22"/>
        </w:rPr>
        <w:t xml:space="preserve"> </w:t>
      </w:r>
      <w:r w:rsidR="001D6C47" w:rsidRPr="00E04A55">
        <w:rPr>
          <w:rFonts w:ascii="Segoe UI" w:hAnsi="Segoe UI" w:cs="Segoe UI"/>
          <w:sz w:val="22"/>
          <w:szCs w:val="22"/>
        </w:rPr>
        <w:t xml:space="preserve">ode dne převzetí díla Objednatelem, a to </w:t>
      </w:r>
      <w:r w:rsidR="00F67401" w:rsidRPr="00E04A55">
        <w:rPr>
          <w:rFonts w:ascii="Segoe UI" w:hAnsi="Segoe UI" w:cs="Segoe UI"/>
          <w:sz w:val="22"/>
          <w:szCs w:val="22"/>
        </w:rPr>
        <w:t xml:space="preserve">na provedené práce a dodávky, pokud nejsou uvedeny v písm. </w:t>
      </w:r>
      <w:r w:rsidR="00820CAA" w:rsidRPr="00E04A55">
        <w:rPr>
          <w:rFonts w:ascii="Segoe UI" w:hAnsi="Segoe UI" w:cs="Segoe UI"/>
          <w:sz w:val="22"/>
          <w:szCs w:val="22"/>
        </w:rPr>
        <w:t>b)</w:t>
      </w:r>
      <w:r w:rsidR="007C35AA" w:rsidRPr="00E04A55">
        <w:rPr>
          <w:rFonts w:ascii="Segoe UI" w:hAnsi="Segoe UI" w:cs="Segoe UI"/>
          <w:sz w:val="22"/>
          <w:szCs w:val="22"/>
        </w:rPr>
        <w:t xml:space="preserve"> a c)</w:t>
      </w:r>
      <w:r w:rsidR="00F67401" w:rsidRPr="00E04A55">
        <w:rPr>
          <w:rFonts w:ascii="Segoe UI" w:hAnsi="Segoe UI" w:cs="Segoe UI"/>
          <w:sz w:val="22"/>
          <w:szCs w:val="22"/>
        </w:rPr>
        <w:t xml:space="preserve"> tohoto odstavce</w:t>
      </w:r>
      <w:r w:rsidR="00BA270A" w:rsidRPr="00E04A55">
        <w:rPr>
          <w:rFonts w:ascii="Segoe UI" w:hAnsi="Segoe UI" w:cs="Segoe UI"/>
          <w:sz w:val="22"/>
          <w:szCs w:val="22"/>
        </w:rPr>
        <w:t xml:space="preserve">. </w:t>
      </w:r>
      <w:bookmarkStart w:id="87" w:name="_Hlk14784165"/>
      <w:bookmarkStart w:id="88" w:name="_Hlk532135771"/>
    </w:p>
    <w:p w14:paraId="7D9090AF" w14:textId="77777777" w:rsidR="00E04A55" w:rsidRPr="00E04A55" w:rsidRDefault="007C35AA" w:rsidP="000B2143">
      <w:pPr>
        <w:pStyle w:val="Odstavecseseznamem"/>
        <w:widowControl w:val="0"/>
        <w:numPr>
          <w:ilvl w:val="0"/>
          <w:numId w:val="28"/>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bCs/>
          <w:sz w:val="22"/>
          <w:szCs w:val="22"/>
        </w:rPr>
        <w:t>24 měsíců na Výsadbu zeleně, a to ode dne splnění plnění odpovídajícího Výsadbě zeleně,</w:t>
      </w:r>
      <w:bookmarkEnd w:id="87"/>
      <w:bookmarkEnd w:id="88"/>
    </w:p>
    <w:p w14:paraId="5D62023A" w14:textId="2198CA2B" w:rsidR="0028209A" w:rsidRPr="00E04A55" w:rsidRDefault="0028209A" w:rsidP="000B2143">
      <w:pPr>
        <w:pStyle w:val="Odstavecseseznamem"/>
        <w:widowControl w:val="0"/>
        <w:numPr>
          <w:ilvl w:val="0"/>
          <w:numId w:val="28"/>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na dodávky zařízení technologie a předměty postupné spotřeby v délce shodné </w:t>
      </w:r>
      <w:r w:rsidR="004A4FB5" w:rsidRPr="00E04A55">
        <w:rPr>
          <w:rFonts w:ascii="Segoe UI" w:hAnsi="Segoe UI" w:cs="Segoe UI"/>
          <w:sz w:val="22"/>
          <w:szCs w:val="22"/>
        </w:rPr>
        <w:br/>
      </w:r>
      <w:r w:rsidRPr="00E04A55">
        <w:rPr>
          <w:rFonts w:ascii="Segoe UI" w:hAnsi="Segoe UI" w:cs="Segoe UI"/>
          <w:sz w:val="22"/>
          <w:szCs w:val="22"/>
        </w:rPr>
        <w:t xml:space="preserve">se zárukou poskytovanou výrobcem, nejméně však </w:t>
      </w:r>
      <w:r w:rsidRPr="00E04A55">
        <w:rPr>
          <w:rFonts w:ascii="Segoe UI" w:hAnsi="Segoe UI" w:cs="Segoe UI"/>
          <w:bCs/>
          <w:sz w:val="22"/>
          <w:szCs w:val="22"/>
        </w:rPr>
        <w:t>24 měsíců</w:t>
      </w:r>
      <w:r w:rsidRPr="00E04A55">
        <w:rPr>
          <w:rFonts w:ascii="Segoe UI" w:hAnsi="Segoe UI" w:cs="Segoe UI"/>
          <w:sz w:val="22"/>
          <w:szCs w:val="22"/>
        </w:rPr>
        <w:t xml:space="preserve"> ode dne převzetí díla Objednatelem</w:t>
      </w:r>
      <w:r w:rsidR="00677990" w:rsidRPr="00E04A55">
        <w:rPr>
          <w:rFonts w:ascii="Segoe UI" w:hAnsi="Segoe UI" w:cs="Segoe UI"/>
          <w:sz w:val="22"/>
          <w:szCs w:val="22"/>
        </w:rPr>
        <w:t>.</w:t>
      </w:r>
    </w:p>
    <w:p w14:paraId="13FC62CF" w14:textId="77777777" w:rsidR="008232D4" w:rsidRPr="00226CDA" w:rsidRDefault="0028209A" w:rsidP="006601B1">
      <w:pPr>
        <w:widowControl w:val="0"/>
        <w:spacing w:after="120" w:line="276" w:lineRule="auto"/>
        <w:ind w:left="426"/>
        <w:jc w:val="both"/>
        <w:rPr>
          <w:rFonts w:ascii="Segoe UI" w:hAnsi="Segoe UI" w:cs="Segoe UI"/>
          <w:sz w:val="22"/>
          <w:szCs w:val="22"/>
        </w:rPr>
      </w:pPr>
      <w:r w:rsidRPr="00226CDA">
        <w:rPr>
          <w:rFonts w:ascii="Segoe UI" w:hAnsi="Segoe UI" w:cs="Segoe UI"/>
          <w:sz w:val="22"/>
          <w:szCs w:val="22"/>
        </w:rPr>
        <w:t>(dále též „</w:t>
      </w:r>
      <w:r w:rsidRPr="00226CDA">
        <w:rPr>
          <w:rFonts w:ascii="Segoe UI" w:hAnsi="Segoe UI" w:cs="Segoe UI"/>
          <w:b/>
          <w:i/>
          <w:sz w:val="22"/>
          <w:szCs w:val="22"/>
        </w:rPr>
        <w:t>Záruční doba</w:t>
      </w:r>
      <w:r w:rsidRPr="00226CDA">
        <w:rPr>
          <w:rFonts w:ascii="Segoe UI" w:hAnsi="Segoe UI" w:cs="Segoe UI"/>
          <w:sz w:val="22"/>
          <w:szCs w:val="22"/>
        </w:rPr>
        <w:t>“)</w:t>
      </w:r>
    </w:p>
    <w:p w14:paraId="54675CB7" w14:textId="7B95A676" w:rsidR="00F67401" w:rsidRPr="00226CDA" w:rsidRDefault="002A3A6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Není-li výslovně stanoveno </w:t>
      </w:r>
      <w:r w:rsidRPr="000133C5">
        <w:rPr>
          <w:rFonts w:ascii="Segoe UI" w:hAnsi="Segoe UI" w:cs="Segoe UI"/>
          <w:sz w:val="22"/>
          <w:szCs w:val="22"/>
        </w:rPr>
        <w:t>jinak, z</w:t>
      </w:r>
      <w:r w:rsidR="00F67401" w:rsidRPr="000133C5">
        <w:rPr>
          <w:rFonts w:ascii="Segoe UI" w:hAnsi="Segoe UI" w:cs="Segoe UI"/>
          <w:sz w:val="22"/>
          <w:szCs w:val="22"/>
        </w:rPr>
        <w:t xml:space="preserve">áruční doba začíná běžet dnem převzetí díla </w:t>
      </w:r>
      <w:r w:rsidR="00BE2007" w:rsidRPr="000133C5">
        <w:rPr>
          <w:rFonts w:ascii="Segoe UI" w:hAnsi="Segoe UI" w:cs="Segoe UI"/>
          <w:sz w:val="22"/>
          <w:szCs w:val="22"/>
        </w:rPr>
        <w:t>Objednatel</w:t>
      </w:r>
      <w:r w:rsidR="00F67401" w:rsidRPr="000133C5">
        <w:rPr>
          <w:rFonts w:ascii="Segoe UI" w:hAnsi="Segoe UI" w:cs="Segoe UI"/>
          <w:sz w:val="22"/>
          <w:szCs w:val="22"/>
        </w:rPr>
        <w:t xml:space="preserve">em. </w:t>
      </w:r>
      <w:r w:rsidR="00796948" w:rsidRPr="000133C5">
        <w:rPr>
          <w:rFonts w:ascii="Segoe UI" w:hAnsi="Segoe UI" w:cs="Segoe UI"/>
          <w:sz w:val="22"/>
          <w:szCs w:val="22"/>
        </w:rPr>
        <w:t xml:space="preserve">V případě existence Drobných </w:t>
      </w:r>
      <w:r w:rsidR="006C4145">
        <w:rPr>
          <w:rFonts w:ascii="Segoe UI" w:hAnsi="Segoe UI" w:cs="Segoe UI"/>
          <w:sz w:val="22"/>
          <w:szCs w:val="22"/>
        </w:rPr>
        <w:t xml:space="preserve">vad </w:t>
      </w:r>
      <w:r w:rsidR="005D0244" w:rsidRPr="005D0244">
        <w:rPr>
          <w:rFonts w:ascii="Segoe UI" w:hAnsi="Segoe UI" w:cs="Segoe UI"/>
          <w:sz w:val="22"/>
          <w:szCs w:val="22"/>
        </w:rPr>
        <w:t xml:space="preserve">a Drobných vad zeleně </w:t>
      </w:r>
      <w:r w:rsidR="00796948" w:rsidRPr="000133C5">
        <w:rPr>
          <w:rFonts w:ascii="Segoe UI" w:hAnsi="Segoe UI" w:cs="Segoe UI"/>
          <w:sz w:val="22"/>
          <w:szCs w:val="22"/>
        </w:rPr>
        <w:t xml:space="preserve">počíná záruční doba k jednotlivým Drobným vadám </w:t>
      </w:r>
      <w:r w:rsidR="005D0244">
        <w:rPr>
          <w:rFonts w:ascii="Segoe UI" w:hAnsi="Segoe UI" w:cs="Segoe UI"/>
          <w:sz w:val="22"/>
          <w:szCs w:val="22"/>
        </w:rPr>
        <w:t xml:space="preserve">a/nebo </w:t>
      </w:r>
      <w:r w:rsidR="005D0244" w:rsidRPr="005D0244">
        <w:rPr>
          <w:rFonts w:ascii="Segoe UI" w:hAnsi="Segoe UI" w:cs="Segoe UI"/>
          <w:sz w:val="22"/>
          <w:szCs w:val="22"/>
        </w:rPr>
        <w:t xml:space="preserve">Drobným vadám zeleně </w:t>
      </w:r>
      <w:r w:rsidR="00796948" w:rsidRPr="000133C5">
        <w:rPr>
          <w:rFonts w:ascii="Segoe UI" w:hAnsi="Segoe UI" w:cs="Segoe UI"/>
          <w:sz w:val="22"/>
          <w:szCs w:val="22"/>
        </w:rPr>
        <w:t xml:space="preserve">běžet dnem </w:t>
      </w:r>
      <w:r w:rsidR="000364DE">
        <w:rPr>
          <w:rFonts w:ascii="Segoe UI" w:hAnsi="Segoe UI" w:cs="Segoe UI"/>
          <w:sz w:val="22"/>
          <w:szCs w:val="22"/>
        </w:rPr>
        <w:t>odstranění příslušné vady</w:t>
      </w:r>
      <w:r w:rsidR="005D0244">
        <w:rPr>
          <w:rFonts w:ascii="Segoe UI" w:hAnsi="Segoe UI" w:cs="Segoe UI"/>
          <w:sz w:val="22"/>
          <w:szCs w:val="22"/>
        </w:rPr>
        <w:t xml:space="preserve"> </w:t>
      </w:r>
      <w:r w:rsidR="005D0244" w:rsidRPr="005D0244">
        <w:rPr>
          <w:rFonts w:ascii="Segoe UI" w:hAnsi="Segoe UI" w:cs="Segoe UI"/>
          <w:sz w:val="22"/>
          <w:szCs w:val="22"/>
        </w:rPr>
        <w:t>(v případě zeleně převzetím plnění odpovídajícího Výsadbě zeleně)</w:t>
      </w:r>
      <w:r w:rsidR="00796948" w:rsidRPr="000133C5">
        <w:rPr>
          <w:rFonts w:ascii="Segoe UI" w:hAnsi="Segoe UI" w:cs="Segoe UI"/>
          <w:sz w:val="22"/>
          <w:szCs w:val="22"/>
        </w:rPr>
        <w:t xml:space="preserve">. </w:t>
      </w:r>
      <w:r w:rsidR="00F67401" w:rsidRPr="000133C5">
        <w:rPr>
          <w:rFonts w:ascii="Segoe UI" w:hAnsi="Segoe UI" w:cs="Segoe UI"/>
          <w:sz w:val="22"/>
          <w:szCs w:val="22"/>
        </w:rPr>
        <w:t>Záruční doba se staví po</w:t>
      </w:r>
      <w:r w:rsidR="001569E9" w:rsidRPr="000133C5">
        <w:rPr>
          <w:rFonts w:ascii="Segoe UI" w:hAnsi="Segoe UI" w:cs="Segoe UI"/>
          <w:sz w:val="22"/>
          <w:szCs w:val="22"/>
        </w:rPr>
        <w:t> </w:t>
      </w:r>
      <w:r w:rsidR="00F67401" w:rsidRPr="000133C5">
        <w:rPr>
          <w:rFonts w:ascii="Segoe UI" w:hAnsi="Segoe UI" w:cs="Segoe UI"/>
          <w:sz w:val="22"/>
          <w:szCs w:val="22"/>
        </w:rPr>
        <w:t xml:space="preserve">dobu, po kterou nemůže </w:t>
      </w:r>
      <w:r w:rsidR="00ED57F8" w:rsidRPr="000133C5">
        <w:rPr>
          <w:rFonts w:ascii="Segoe UI" w:hAnsi="Segoe UI" w:cs="Segoe UI"/>
          <w:sz w:val="22"/>
          <w:szCs w:val="22"/>
        </w:rPr>
        <w:t xml:space="preserve">Objednatel </w:t>
      </w:r>
      <w:r w:rsidR="00F67401" w:rsidRPr="000133C5">
        <w:rPr>
          <w:rFonts w:ascii="Segoe UI" w:hAnsi="Segoe UI" w:cs="Segoe UI"/>
          <w:sz w:val="22"/>
          <w:szCs w:val="22"/>
        </w:rPr>
        <w:t>dílo řádně užívat pro vady, za které nese odpovědnost</w:t>
      </w:r>
      <w:r w:rsidR="00F67401" w:rsidRPr="00226CDA">
        <w:rPr>
          <w:rFonts w:ascii="Segoe UI" w:hAnsi="Segoe UI" w:cs="Segoe UI"/>
          <w:sz w:val="22"/>
          <w:szCs w:val="22"/>
        </w:rPr>
        <w:t xml:space="preserve"> </w:t>
      </w:r>
      <w:r w:rsidR="00BE2007" w:rsidRPr="00226CDA">
        <w:rPr>
          <w:rFonts w:ascii="Segoe UI" w:hAnsi="Segoe UI" w:cs="Segoe UI"/>
          <w:sz w:val="22"/>
          <w:szCs w:val="22"/>
        </w:rPr>
        <w:t>Zhotovitel</w:t>
      </w:r>
      <w:r w:rsidR="00F67401" w:rsidRPr="00226CDA">
        <w:rPr>
          <w:rFonts w:ascii="Segoe UI" w:hAnsi="Segoe UI" w:cs="Segoe UI"/>
          <w:sz w:val="22"/>
          <w:szCs w:val="22"/>
        </w:rPr>
        <w:t>.</w:t>
      </w:r>
      <w:r w:rsidR="00CB07CF" w:rsidRPr="00226CDA">
        <w:rPr>
          <w:rFonts w:ascii="Segoe UI" w:hAnsi="Segoe UI" w:cs="Segoe UI"/>
          <w:sz w:val="22"/>
          <w:szCs w:val="22"/>
        </w:rPr>
        <w:t xml:space="preserve"> </w:t>
      </w:r>
      <w:r w:rsidR="00F67401" w:rsidRPr="00226CDA">
        <w:rPr>
          <w:rFonts w:ascii="Segoe UI" w:hAnsi="Segoe UI" w:cs="Segoe UI"/>
          <w:sz w:val="22"/>
          <w:szCs w:val="22"/>
        </w:rPr>
        <w:t xml:space="preserve">Pro nahlašování a odstraňování vad v rámci </w:t>
      </w:r>
      <w:r w:rsidR="00677F3A" w:rsidRPr="00226CDA">
        <w:rPr>
          <w:rFonts w:ascii="Segoe UI" w:hAnsi="Segoe UI" w:cs="Segoe UI"/>
          <w:sz w:val="22"/>
          <w:szCs w:val="22"/>
        </w:rPr>
        <w:t>Z</w:t>
      </w:r>
      <w:r w:rsidR="00F67401" w:rsidRPr="00226CDA">
        <w:rPr>
          <w:rFonts w:ascii="Segoe UI" w:hAnsi="Segoe UI" w:cs="Segoe UI"/>
          <w:sz w:val="22"/>
          <w:szCs w:val="22"/>
        </w:rPr>
        <w:t xml:space="preserve">áruky platí podmínky uvedené </w:t>
      </w:r>
      <w:r w:rsidR="00335E12" w:rsidRPr="00226CDA">
        <w:rPr>
          <w:rFonts w:ascii="Segoe UI" w:hAnsi="Segoe UI" w:cs="Segoe UI"/>
          <w:sz w:val="22"/>
          <w:szCs w:val="22"/>
        </w:rPr>
        <w:t>níže</w:t>
      </w:r>
      <w:r w:rsidR="00F67401" w:rsidRPr="00226CDA">
        <w:rPr>
          <w:rFonts w:ascii="Segoe UI" w:hAnsi="Segoe UI" w:cs="Segoe UI"/>
          <w:sz w:val="22"/>
          <w:szCs w:val="22"/>
        </w:rPr>
        <w:t xml:space="preserve">. </w:t>
      </w:r>
    </w:p>
    <w:p w14:paraId="1C5CB731" w14:textId="77777777" w:rsidR="00B34D34" w:rsidRPr="00226CDA" w:rsidRDefault="00B34D34"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89" w:name="_Ref135983480"/>
      <w:r w:rsidRPr="00226CDA">
        <w:rPr>
          <w:rFonts w:ascii="Segoe UI" w:hAnsi="Segoe UI" w:cs="Segoe UI"/>
          <w:sz w:val="22"/>
          <w:szCs w:val="22"/>
        </w:rPr>
        <w:t xml:space="preserve">Vady díla, které se projeví v průběhu </w:t>
      </w:r>
      <w:r w:rsidR="00335E12" w:rsidRPr="00226CDA">
        <w:rPr>
          <w:rFonts w:ascii="Segoe UI" w:hAnsi="Segoe UI" w:cs="Segoe UI"/>
          <w:sz w:val="22"/>
          <w:szCs w:val="22"/>
        </w:rPr>
        <w:t>Z</w:t>
      </w:r>
      <w:r w:rsidRPr="00226CDA">
        <w:rPr>
          <w:rFonts w:ascii="Segoe UI" w:hAnsi="Segoe UI" w:cs="Segoe UI"/>
          <w:sz w:val="22"/>
          <w:szCs w:val="22"/>
        </w:rPr>
        <w:t xml:space="preserve">áruční doby, budou </w:t>
      </w:r>
      <w:r w:rsidR="00BE2007" w:rsidRPr="00226CDA">
        <w:rPr>
          <w:rFonts w:ascii="Segoe UI" w:hAnsi="Segoe UI" w:cs="Segoe UI"/>
          <w:sz w:val="22"/>
          <w:szCs w:val="22"/>
        </w:rPr>
        <w:t>Zhotovitel</w:t>
      </w:r>
      <w:r w:rsidRPr="00226CDA">
        <w:rPr>
          <w:rFonts w:ascii="Segoe UI" w:hAnsi="Segoe UI" w:cs="Segoe UI"/>
          <w:sz w:val="22"/>
          <w:szCs w:val="22"/>
        </w:rPr>
        <w:t xml:space="preserve">em odstraněny bezplatně. Je-li vadné plnění podstatným porušením </w:t>
      </w:r>
      <w:r w:rsidR="00627A19" w:rsidRPr="00226CDA">
        <w:rPr>
          <w:rFonts w:ascii="Segoe UI" w:hAnsi="Segoe UI" w:cs="Segoe UI"/>
          <w:sz w:val="22"/>
          <w:szCs w:val="22"/>
        </w:rPr>
        <w:t>Smlouvy</w:t>
      </w:r>
      <w:r w:rsidRPr="00226CDA">
        <w:rPr>
          <w:rFonts w:ascii="Segoe UI" w:hAnsi="Segoe UI" w:cs="Segoe UI"/>
          <w:sz w:val="22"/>
          <w:szCs w:val="22"/>
        </w:rPr>
        <w:t xml:space="preserve">, má </w:t>
      </w:r>
      <w:r w:rsidR="00BE2007" w:rsidRPr="00226CDA">
        <w:rPr>
          <w:rFonts w:ascii="Segoe UI" w:hAnsi="Segoe UI" w:cs="Segoe UI"/>
          <w:sz w:val="22"/>
          <w:szCs w:val="22"/>
        </w:rPr>
        <w:t>Objednatel</w:t>
      </w:r>
      <w:r w:rsidRPr="00226CDA">
        <w:rPr>
          <w:rFonts w:ascii="Segoe UI" w:hAnsi="Segoe UI" w:cs="Segoe UI"/>
          <w:sz w:val="22"/>
          <w:szCs w:val="22"/>
        </w:rPr>
        <w:t xml:space="preserve"> také právo od </w:t>
      </w:r>
      <w:r w:rsidR="00627A19" w:rsidRPr="00226CDA">
        <w:rPr>
          <w:rFonts w:ascii="Segoe UI" w:hAnsi="Segoe UI" w:cs="Segoe UI"/>
          <w:sz w:val="22"/>
          <w:szCs w:val="22"/>
        </w:rPr>
        <w:t>Smlouvy</w:t>
      </w:r>
      <w:r w:rsidRPr="00226CDA">
        <w:rPr>
          <w:rFonts w:ascii="Segoe UI" w:hAnsi="Segoe UI" w:cs="Segoe UI"/>
          <w:sz w:val="22"/>
          <w:szCs w:val="22"/>
        </w:rPr>
        <w:t xml:space="preserve"> odstoupit. Právo volby nároku plynoucího z vady má </w:t>
      </w:r>
      <w:r w:rsidR="00BE2007" w:rsidRPr="00226CDA">
        <w:rPr>
          <w:rFonts w:ascii="Segoe UI" w:hAnsi="Segoe UI" w:cs="Segoe UI"/>
          <w:sz w:val="22"/>
          <w:szCs w:val="22"/>
        </w:rPr>
        <w:t>Objednatel</w:t>
      </w:r>
      <w:r w:rsidRPr="00226CDA">
        <w:rPr>
          <w:rFonts w:ascii="Segoe UI" w:hAnsi="Segoe UI" w:cs="Segoe UI"/>
          <w:sz w:val="22"/>
          <w:szCs w:val="22"/>
        </w:rPr>
        <w:t>.</w:t>
      </w:r>
      <w:bookmarkEnd w:id="89"/>
    </w:p>
    <w:p w14:paraId="2BEC9D0E" w14:textId="77777777" w:rsidR="00B34D34" w:rsidRPr="00226CDA" w:rsidRDefault="00B34D34"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lastRenderedPageBreak/>
        <w:t xml:space="preserve">Veškeré vady díla </w:t>
      </w:r>
      <w:r w:rsidR="005B441F" w:rsidRPr="00226CDA">
        <w:rPr>
          <w:rFonts w:ascii="Segoe UI" w:hAnsi="Segoe UI" w:cs="Segoe UI"/>
          <w:sz w:val="22"/>
          <w:szCs w:val="22"/>
        </w:rPr>
        <w:t xml:space="preserve">je </w:t>
      </w:r>
      <w:r w:rsidR="00BE2007" w:rsidRPr="00226CDA">
        <w:rPr>
          <w:rFonts w:ascii="Segoe UI" w:hAnsi="Segoe UI" w:cs="Segoe UI"/>
          <w:sz w:val="22"/>
          <w:szCs w:val="22"/>
        </w:rPr>
        <w:t>Objednatel</w:t>
      </w:r>
      <w:r w:rsidRPr="00226CDA">
        <w:rPr>
          <w:rFonts w:ascii="Segoe UI" w:hAnsi="Segoe UI" w:cs="Segoe UI"/>
          <w:sz w:val="22"/>
          <w:szCs w:val="22"/>
        </w:rPr>
        <w:t xml:space="preserve"> povinen uplatnit u </w:t>
      </w:r>
      <w:r w:rsidR="00BE2007" w:rsidRPr="00226CDA">
        <w:rPr>
          <w:rFonts w:ascii="Segoe UI" w:hAnsi="Segoe UI" w:cs="Segoe UI"/>
          <w:sz w:val="22"/>
          <w:szCs w:val="22"/>
        </w:rPr>
        <w:t>Zhotovitel</w:t>
      </w:r>
      <w:r w:rsidRPr="00226CDA">
        <w:rPr>
          <w:rFonts w:ascii="Segoe UI" w:hAnsi="Segoe UI" w:cs="Segoe UI"/>
          <w:sz w:val="22"/>
          <w:szCs w:val="22"/>
        </w:rPr>
        <w:t xml:space="preserve">e bez zbytečného odkladu poté, kdy vadu zjistil, a to formou písemného oznámení (za písemné oznámení se považuje i oznámení e-mailem), obsahujícího specifikaci zjištěné vady. </w:t>
      </w:r>
    </w:p>
    <w:p w14:paraId="2F51FC27" w14:textId="131040E4" w:rsidR="00B34D34" w:rsidRPr="00226CDA"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90" w:name="_Ref135983525"/>
      <w:r w:rsidRPr="00226CDA">
        <w:rPr>
          <w:rFonts w:ascii="Segoe UI" w:hAnsi="Segoe UI" w:cs="Segoe UI"/>
          <w:sz w:val="22"/>
          <w:szCs w:val="22"/>
        </w:rPr>
        <w:t>Zhotovitel</w:t>
      </w:r>
      <w:r w:rsidR="00B34D34" w:rsidRPr="00226CDA">
        <w:rPr>
          <w:rFonts w:ascii="Segoe UI" w:hAnsi="Segoe UI" w:cs="Segoe UI"/>
          <w:sz w:val="22"/>
          <w:szCs w:val="22"/>
        </w:rPr>
        <w:t xml:space="preserve"> započne s odstraněním vady nejpozději do </w:t>
      </w:r>
      <w:r w:rsidR="008822E7">
        <w:rPr>
          <w:rFonts w:ascii="Segoe UI" w:hAnsi="Segoe UI" w:cs="Segoe UI"/>
          <w:sz w:val="22"/>
          <w:szCs w:val="22"/>
        </w:rPr>
        <w:t>10</w:t>
      </w:r>
      <w:r w:rsidR="008822E7" w:rsidRPr="00226CDA">
        <w:rPr>
          <w:rFonts w:ascii="Segoe UI" w:hAnsi="Segoe UI" w:cs="Segoe UI"/>
          <w:sz w:val="22"/>
          <w:szCs w:val="22"/>
        </w:rPr>
        <w:t xml:space="preserve"> </w:t>
      </w:r>
      <w:r w:rsidR="00335E12" w:rsidRPr="00226CDA">
        <w:rPr>
          <w:rFonts w:ascii="Segoe UI" w:hAnsi="Segoe UI" w:cs="Segoe UI"/>
          <w:sz w:val="22"/>
          <w:szCs w:val="22"/>
        </w:rPr>
        <w:t xml:space="preserve">pracovních </w:t>
      </w:r>
      <w:r w:rsidR="00F501AC" w:rsidRPr="00226CDA">
        <w:rPr>
          <w:rFonts w:ascii="Segoe UI" w:hAnsi="Segoe UI" w:cs="Segoe UI"/>
          <w:sz w:val="22"/>
          <w:szCs w:val="22"/>
        </w:rPr>
        <w:t>dnů</w:t>
      </w:r>
      <w:r w:rsidR="00B34D34" w:rsidRPr="00226CDA">
        <w:rPr>
          <w:rFonts w:ascii="Segoe UI" w:hAnsi="Segoe UI" w:cs="Segoe UI"/>
          <w:sz w:val="22"/>
          <w:szCs w:val="22"/>
        </w:rPr>
        <w:t xml:space="preserve"> od</w:t>
      </w:r>
      <w:r w:rsidR="005B441F" w:rsidRPr="00226CDA">
        <w:rPr>
          <w:rFonts w:ascii="Segoe UI" w:hAnsi="Segoe UI" w:cs="Segoe UI"/>
          <w:sz w:val="22"/>
          <w:szCs w:val="22"/>
        </w:rPr>
        <w:t> </w:t>
      </w:r>
      <w:r w:rsidR="00B34D34" w:rsidRPr="00226CDA">
        <w:rPr>
          <w:rFonts w:ascii="Segoe UI" w:hAnsi="Segoe UI" w:cs="Segoe UI"/>
          <w:sz w:val="22"/>
          <w:szCs w:val="22"/>
        </w:rPr>
        <w:t xml:space="preserve">doručení oznámení o vadě, pokud se smluvní strany nedohodnou písemně jinak. V případě havárie započne s odstraněním vady </w:t>
      </w:r>
      <w:r w:rsidR="004E7FDB" w:rsidRPr="00226CDA">
        <w:rPr>
          <w:rFonts w:ascii="Segoe UI" w:hAnsi="Segoe UI" w:cs="Segoe UI"/>
          <w:sz w:val="22"/>
          <w:szCs w:val="22"/>
        </w:rPr>
        <w:t>bez</w:t>
      </w:r>
      <w:r w:rsidR="00B34D34" w:rsidRPr="00226CDA">
        <w:rPr>
          <w:rFonts w:ascii="Segoe UI" w:hAnsi="Segoe UI" w:cs="Segoe UI"/>
          <w:sz w:val="22"/>
          <w:szCs w:val="22"/>
        </w:rPr>
        <w:t>odkladně</w:t>
      </w:r>
      <w:r w:rsidR="00455565" w:rsidRPr="00226CDA">
        <w:rPr>
          <w:rFonts w:ascii="Segoe UI" w:hAnsi="Segoe UI" w:cs="Segoe UI"/>
          <w:sz w:val="22"/>
          <w:szCs w:val="22"/>
        </w:rPr>
        <w:t xml:space="preserve"> </w:t>
      </w:r>
      <w:r w:rsidR="00B34D34" w:rsidRPr="00226CDA">
        <w:rPr>
          <w:rFonts w:ascii="Segoe UI" w:hAnsi="Segoe UI" w:cs="Segoe UI"/>
          <w:sz w:val="22"/>
          <w:szCs w:val="22"/>
        </w:rPr>
        <w:t>od doručení oznámení o</w:t>
      </w:r>
      <w:r w:rsidR="005B441F" w:rsidRPr="00226CDA">
        <w:rPr>
          <w:rFonts w:ascii="Segoe UI" w:hAnsi="Segoe UI" w:cs="Segoe UI"/>
          <w:sz w:val="22"/>
          <w:szCs w:val="22"/>
        </w:rPr>
        <w:t> </w:t>
      </w:r>
      <w:r w:rsidR="00B34D34" w:rsidRPr="00226CDA">
        <w:rPr>
          <w:rFonts w:ascii="Segoe UI" w:hAnsi="Segoe UI" w:cs="Segoe UI"/>
          <w:sz w:val="22"/>
          <w:szCs w:val="22"/>
        </w:rPr>
        <w:t xml:space="preserve">vadě. Nezapočne-li </w:t>
      </w:r>
      <w:r w:rsidRPr="00226CDA">
        <w:rPr>
          <w:rFonts w:ascii="Segoe UI" w:hAnsi="Segoe UI" w:cs="Segoe UI"/>
          <w:sz w:val="22"/>
          <w:szCs w:val="22"/>
        </w:rPr>
        <w:t>Zhotovitel</w:t>
      </w:r>
      <w:r w:rsidR="00B34D34" w:rsidRPr="00226CDA">
        <w:rPr>
          <w:rFonts w:ascii="Segoe UI" w:hAnsi="Segoe UI" w:cs="Segoe UI"/>
          <w:sz w:val="22"/>
          <w:szCs w:val="22"/>
        </w:rPr>
        <w:t xml:space="preserve"> s odstraněním vady ve stanovené lhůtě, je </w:t>
      </w:r>
      <w:r w:rsidRPr="00226CDA">
        <w:rPr>
          <w:rFonts w:ascii="Segoe UI" w:hAnsi="Segoe UI" w:cs="Segoe UI"/>
          <w:sz w:val="22"/>
          <w:szCs w:val="22"/>
        </w:rPr>
        <w:t>Objednatel</w:t>
      </w:r>
      <w:r w:rsidR="00B34D34" w:rsidRPr="00226CDA">
        <w:rPr>
          <w:rFonts w:ascii="Segoe UI" w:hAnsi="Segoe UI" w:cs="Segoe UI"/>
          <w:sz w:val="22"/>
          <w:szCs w:val="22"/>
        </w:rPr>
        <w:t xml:space="preserve"> oprávněn zajistit odstranění vady na náklady </w:t>
      </w:r>
      <w:r w:rsidRPr="00226CDA">
        <w:rPr>
          <w:rFonts w:ascii="Segoe UI" w:hAnsi="Segoe UI" w:cs="Segoe UI"/>
          <w:sz w:val="22"/>
          <w:szCs w:val="22"/>
        </w:rPr>
        <w:t>Zhotovitel</w:t>
      </w:r>
      <w:r w:rsidR="00B34D34" w:rsidRPr="00226CDA">
        <w:rPr>
          <w:rFonts w:ascii="Segoe UI" w:hAnsi="Segoe UI" w:cs="Segoe UI"/>
          <w:sz w:val="22"/>
          <w:szCs w:val="22"/>
        </w:rPr>
        <w:t>e u jiné odborné osoby</w:t>
      </w:r>
      <w:r w:rsidR="000D03E5">
        <w:rPr>
          <w:rFonts w:ascii="Segoe UI" w:hAnsi="Segoe UI" w:cs="Segoe UI"/>
          <w:sz w:val="22"/>
          <w:szCs w:val="22"/>
        </w:rPr>
        <w:t xml:space="preserve"> </w:t>
      </w:r>
      <w:r w:rsidR="000D03E5" w:rsidRPr="000D03E5">
        <w:rPr>
          <w:rFonts w:ascii="Segoe UI" w:hAnsi="Segoe UI" w:cs="Segoe UI"/>
          <w:sz w:val="22"/>
          <w:szCs w:val="22"/>
        </w:rPr>
        <w:t>a Zhotovitel je povinen jim náklady na takové odstranění vady v každém jednotlivém případě uhradit v plném rozsahu</w:t>
      </w:r>
      <w:r w:rsidR="00B34D34" w:rsidRPr="00226CDA">
        <w:rPr>
          <w:rFonts w:ascii="Segoe UI" w:hAnsi="Segoe UI" w:cs="Segoe UI"/>
          <w:sz w:val="22"/>
          <w:szCs w:val="22"/>
        </w:rPr>
        <w:t>. Vada bude odstraněna nejpozději do </w:t>
      </w:r>
      <w:r w:rsidR="003B0E92">
        <w:rPr>
          <w:rFonts w:ascii="Segoe UI" w:hAnsi="Segoe UI" w:cs="Segoe UI"/>
          <w:sz w:val="22"/>
          <w:szCs w:val="22"/>
        </w:rPr>
        <w:t>14</w:t>
      </w:r>
      <w:r w:rsidR="00444320" w:rsidRPr="00226CDA">
        <w:rPr>
          <w:rFonts w:ascii="Segoe UI" w:hAnsi="Segoe UI" w:cs="Segoe UI"/>
          <w:sz w:val="22"/>
          <w:szCs w:val="22"/>
        </w:rPr>
        <w:t xml:space="preserve"> </w:t>
      </w:r>
      <w:r w:rsidR="007E55C0">
        <w:rPr>
          <w:rFonts w:ascii="Segoe UI" w:hAnsi="Segoe UI" w:cs="Segoe UI"/>
          <w:sz w:val="22"/>
          <w:szCs w:val="22"/>
        </w:rPr>
        <w:t xml:space="preserve">pracovních </w:t>
      </w:r>
      <w:r w:rsidR="00B34D34" w:rsidRPr="00226CDA">
        <w:rPr>
          <w:rFonts w:ascii="Segoe UI" w:hAnsi="Segoe UI" w:cs="Segoe UI"/>
          <w:sz w:val="22"/>
          <w:szCs w:val="22"/>
        </w:rPr>
        <w:t xml:space="preserve">dnů ode dne doručení oznámení </w:t>
      </w:r>
      <w:del w:id="91" w:author="Stanislav Mozgva" w:date="2026-01-22T09:47:00Z" w16du:dateUtc="2026-01-22T08:47:00Z">
        <w:r w:rsidR="00C53646" w:rsidDel="009B2807">
          <w:rPr>
            <w:rFonts w:ascii="Segoe UI" w:hAnsi="Segoe UI" w:cs="Segoe UI"/>
            <w:sz w:val="22"/>
            <w:szCs w:val="22"/>
          </w:rPr>
          <w:br/>
        </w:r>
      </w:del>
      <w:r w:rsidR="00B34D34" w:rsidRPr="00226CDA">
        <w:rPr>
          <w:rFonts w:ascii="Segoe UI" w:hAnsi="Segoe UI" w:cs="Segoe UI"/>
          <w:sz w:val="22"/>
          <w:szCs w:val="22"/>
        </w:rPr>
        <w:t>o</w:t>
      </w:r>
      <w:ins w:id="92" w:author="Stanislav Mozgva" w:date="2026-01-22T09:47:00Z" w16du:dateUtc="2026-01-22T08:47:00Z">
        <w:r w:rsidR="009B2807">
          <w:rPr>
            <w:rFonts w:ascii="Segoe UI" w:hAnsi="Segoe UI" w:cs="Segoe UI"/>
            <w:sz w:val="22"/>
            <w:szCs w:val="22"/>
          </w:rPr>
          <w:t> </w:t>
        </w:r>
      </w:ins>
      <w:del w:id="93" w:author="Stanislav Mozgva" w:date="2026-01-22T09:47:00Z" w16du:dateUtc="2026-01-22T08:47:00Z">
        <w:r w:rsidR="00B34D34" w:rsidRPr="00226CDA" w:rsidDel="009B2807">
          <w:rPr>
            <w:rFonts w:ascii="Segoe UI" w:hAnsi="Segoe UI" w:cs="Segoe UI"/>
            <w:sz w:val="22"/>
            <w:szCs w:val="22"/>
          </w:rPr>
          <w:delText xml:space="preserve"> </w:delText>
        </w:r>
      </w:del>
      <w:r w:rsidR="00B34D34" w:rsidRPr="00226CDA">
        <w:rPr>
          <w:rFonts w:ascii="Segoe UI" w:hAnsi="Segoe UI" w:cs="Segoe UI"/>
          <w:sz w:val="22"/>
          <w:szCs w:val="22"/>
        </w:rPr>
        <w:t xml:space="preserve">vadě, v případě havárie </w:t>
      </w:r>
      <w:ins w:id="94" w:author="Stanislav Mozgva" w:date="2026-01-22T09:46:00Z" w16du:dateUtc="2026-01-22T08:46:00Z">
        <w:r w:rsidR="009B2807">
          <w:rPr>
            <w:rFonts w:ascii="Segoe UI" w:hAnsi="Segoe UI" w:cs="Segoe UI"/>
            <w:sz w:val="22"/>
            <w:szCs w:val="22"/>
          </w:rPr>
          <w:t xml:space="preserve">bude </w:t>
        </w:r>
        <w:r w:rsidR="009B2807" w:rsidRPr="009B2807">
          <w:rPr>
            <w:rFonts w:ascii="Segoe UI" w:hAnsi="Segoe UI" w:cs="Segoe UI"/>
            <w:sz w:val="22"/>
            <w:szCs w:val="22"/>
          </w:rPr>
          <w:t>provizorně obnoven provoz</w:t>
        </w:r>
        <w:r w:rsidR="009B2807">
          <w:rPr>
            <w:rFonts w:ascii="Segoe UI" w:hAnsi="Segoe UI" w:cs="Segoe UI"/>
            <w:sz w:val="22"/>
            <w:szCs w:val="22"/>
          </w:rPr>
          <w:t xml:space="preserve"> </w:t>
        </w:r>
      </w:ins>
      <w:r w:rsidR="00B34D34" w:rsidRPr="00226CDA">
        <w:rPr>
          <w:rFonts w:ascii="Segoe UI" w:hAnsi="Segoe UI" w:cs="Segoe UI"/>
          <w:sz w:val="22"/>
          <w:szCs w:val="22"/>
        </w:rPr>
        <w:t>nejpozději do</w:t>
      </w:r>
      <w:r w:rsidR="00C87662" w:rsidRPr="00226CDA">
        <w:rPr>
          <w:rFonts w:ascii="Segoe UI" w:hAnsi="Segoe UI" w:cs="Segoe UI"/>
          <w:sz w:val="22"/>
          <w:szCs w:val="22"/>
        </w:rPr>
        <w:t xml:space="preserve"> </w:t>
      </w:r>
      <w:r w:rsidR="00455565" w:rsidRPr="00226CDA">
        <w:rPr>
          <w:rFonts w:ascii="Segoe UI" w:hAnsi="Segoe UI" w:cs="Segoe UI"/>
          <w:sz w:val="22"/>
          <w:szCs w:val="22"/>
        </w:rPr>
        <w:t>24</w:t>
      </w:r>
      <w:r w:rsidR="00444320" w:rsidRPr="00226CDA">
        <w:rPr>
          <w:rFonts w:ascii="Segoe UI" w:hAnsi="Segoe UI" w:cs="Segoe UI"/>
          <w:sz w:val="22"/>
          <w:szCs w:val="22"/>
        </w:rPr>
        <w:t xml:space="preserve"> </w:t>
      </w:r>
      <w:r w:rsidR="00B34D34" w:rsidRPr="00226CDA">
        <w:rPr>
          <w:rFonts w:ascii="Segoe UI" w:hAnsi="Segoe UI" w:cs="Segoe UI"/>
          <w:sz w:val="22"/>
          <w:szCs w:val="22"/>
        </w:rPr>
        <w:t xml:space="preserve">hodin od doručení oznámení o vadě, </w:t>
      </w:r>
      <w:del w:id="95" w:author="Stanislav Mozgva" w:date="2026-01-22T09:46:00Z" w16du:dateUtc="2026-01-22T08:46:00Z">
        <w:r w:rsidR="00C53646" w:rsidDel="009B2807">
          <w:rPr>
            <w:rFonts w:ascii="Segoe UI" w:hAnsi="Segoe UI" w:cs="Segoe UI"/>
            <w:sz w:val="22"/>
            <w:szCs w:val="22"/>
          </w:rPr>
          <w:br/>
        </w:r>
      </w:del>
      <w:r w:rsidR="00B34D34" w:rsidRPr="00226CDA">
        <w:rPr>
          <w:rFonts w:ascii="Segoe UI" w:hAnsi="Segoe UI" w:cs="Segoe UI"/>
          <w:sz w:val="22"/>
          <w:szCs w:val="22"/>
        </w:rPr>
        <w:t>pokud se smluvní strany nedohodnou písemně jinak.</w:t>
      </w:r>
      <w:bookmarkEnd w:id="90"/>
      <w:r w:rsidR="00B34D34" w:rsidRPr="00226CDA">
        <w:rPr>
          <w:rFonts w:ascii="Segoe UI" w:hAnsi="Segoe UI" w:cs="Segoe UI"/>
          <w:sz w:val="22"/>
          <w:szCs w:val="22"/>
        </w:rPr>
        <w:t xml:space="preserve"> </w:t>
      </w:r>
    </w:p>
    <w:p w14:paraId="77432461" w14:textId="1A959B83" w:rsidR="00B34D34" w:rsidRPr="00226CDA" w:rsidRDefault="009C15DE"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O provedené</w:t>
      </w:r>
      <w:r w:rsidR="00044A1C">
        <w:rPr>
          <w:rFonts w:ascii="Segoe UI" w:hAnsi="Segoe UI" w:cs="Segoe UI"/>
          <w:sz w:val="22"/>
          <w:szCs w:val="22"/>
        </w:rPr>
        <w:t xml:space="preserve">m odstranění vady </w:t>
      </w:r>
      <w:r w:rsidRPr="00226CDA">
        <w:rPr>
          <w:rFonts w:ascii="Segoe UI" w:hAnsi="Segoe UI" w:cs="Segoe UI"/>
          <w:sz w:val="22"/>
          <w:szCs w:val="22"/>
        </w:rPr>
        <w:t xml:space="preserve">bude sepsán písemný záznam. </w:t>
      </w:r>
      <w:r w:rsidR="006C4145">
        <w:rPr>
          <w:rFonts w:ascii="Segoe UI" w:hAnsi="Segoe UI" w:cs="Segoe UI"/>
          <w:sz w:val="22"/>
          <w:szCs w:val="22"/>
        </w:rPr>
        <w:t xml:space="preserve">Na provedené odstranění vady poskytne Zhotovitel záruku za jakost v délce dle odst. </w:t>
      </w:r>
      <w:r w:rsidR="006C4145">
        <w:rPr>
          <w:rFonts w:ascii="Segoe UI" w:hAnsi="Segoe UI" w:cs="Segoe UI"/>
          <w:sz w:val="22"/>
          <w:szCs w:val="22"/>
        </w:rPr>
        <w:fldChar w:fldCharType="begin"/>
      </w:r>
      <w:r w:rsidR="006C4145">
        <w:rPr>
          <w:rFonts w:ascii="Segoe UI" w:hAnsi="Segoe UI" w:cs="Segoe UI"/>
          <w:sz w:val="22"/>
          <w:szCs w:val="22"/>
        </w:rPr>
        <w:instrText xml:space="preserve"> REF _Ref135930263 \r \h </w:instrText>
      </w:r>
      <w:r w:rsidR="006C4145">
        <w:rPr>
          <w:rFonts w:ascii="Segoe UI" w:hAnsi="Segoe UI" w:cs="Segoe UI"/>
          <w:sz w:val="22"/>
          <w:szCs w:val="22"/>
        </w:rPr>
      </w:r>
      <w:r w:rsidR="006C4145">
        <w:rPr>
          <w:rFonts w:ascii="Segoe UI" w:hAnsi="Segoe UI" w:cs="Segoe UI"/>
          <w:sz w:val="22"/>
          <w:szCs w:val="22"/>
        </w:rPr>
        <w:fldChar w:fldCharType="separate"/>
      </w:r>
      <w:r w:rsidR="004A4FB5">
        <w:rPr>
          <w:rFonts w:ascii="Segoe UI" w:hAnsi="Segoe UI" w:cs="Segoe UI"/>
          <w:sz w:val="22"/>
          <w:szCs w:val="22"/>
        </w:rPr>
        <w:t>11.1</w:t>
      </w:r>
      <w:r w:rsidR="006C4145">
        <w:rPr>
          <w:rFonts w:ascii="Segoe UI" w:hAnsi="Segoe UI" w:cs="Segoe UI"/>
          <w:sz w:val="22"/>
          <w:szCs w:val="22"/>
        </w:rPr>
        <w:fldChar w:fldCharType="end"/>
      </w:r>
      <w:r w:rsidR="006C4145">
        <w:rPr>
          <w:rFonts w:ascii="Segoe UI" w:hAnsi="Segoe UI" w:cs="Segoe UI"/>
          <w:sz w:val="22"/>
          <w:szCs w:val="22"/>
        </w:rPr>
        <w:t xml:space="preserve"> této Smlouvy</w:t>
      </w:r>
      <w:r w:rsidR="00A37F52">
        <w:rPr>
          <w:rFonts w:ascii="Segoe UI" w:hAnsi="Segoe UI" w:cs="Segoe UI"/>
          <w:sz w:val="22"/>
          <w:szCs w:val="22"/>
        </w:rPr>
        <w:t>.</w:t>
      </w:r>
    </w:p>
    <w:p w14:paraId="16E472EE" w14:textId="77777777" w:rsidR="00D06F77" w:rsidRPr="005D41FB" w:rsidRDefault="002C51A8"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bookmarkStart w:id="96" w:name="_Ref135929210"/>
      <w:r w:rsidRPr="005D41FB">
        <w:rPr>
          <w:rFonts w:ascii="Segoe UI" w:eastAsia="Times New Roman" w:hAnsi="Segoe UI" w:cs="Segoe UI"/>
          <w:bCs/>
          <w:caps/>
          <w:sz w:val="22"/>
          <w:szCs w:val="22"/>
          <w:lang w:eastAsia="x-none"/>
        </w:rPr>
        <w:t>Pojištění</w:t>
      </w:r>
      <w:bookmarkEnd w:id="96"/>
    </w:p>
    <w:p w14:paraId="5519E17C" w14:textId="1909C56C" w:rsidR="00223F92" w:rsidRPr="002E3663" w:rsidRDefault="00BE2007" w:rsidP="002E366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97" w:name="_Ref135988832"/>
      <w:bookmarkStart w:id="98" w:name="_Hlk198033798"/>
      <w:r w:rsidRPr="006A5A95">
        <w:rPr>
          <w:rFonts w:ascii="Segoe UI" w:hAnsi="Segoe UI" w:cs="Segoe UI"/>
          <w:sz w:val="22"/>
          <w:szCs w:val="22"/>
        </w:rPr>
        <w:t>Zhotovitel</w:t>
      </w:r>
      <w:r w:rsidR="00E93DF9" w:rsidRPr="006A5A95">
        <w:rPr>
          <w:rFonts w:ascii="Segoe UI" w:hAnsi="Segoe UI" w:cs="Segoe UI"/>
          <w:sz w:val="22"/>
          <w:szCs w:val="22"/>
        </w:rPr>
        <w:t xml:space="preserve"> se zavazuje, že po celou dobu realizace díla bude mít na vlastní náklady sjednáno pojištění díla</w:t>
      </w:r>
      <w:r w:rsidR="008E7DB4" w:rsidRPr="006A5A95">
        <w:rPr>
          <w:rFonts w:ascii="Segoe UI" w:hAnsi="Segoe UI" w:cs="Segoe UI"/>
          <w:sz w:val="22"/>
          <w:szCs w:val="22"/>
        </w:rPr>
        <w:t xml:space="preserve"> </w:t>
      </w:r>
      <w:r w:rsidR="00223F92" w:rsidRPr="006A5A95">
        <w:rPr>
          <w:rFonts w:ascii="Segoe UI" w:hAnsi="Segoe UI" w:cs="Segoe UI"/>
          <w:sz w:val="22"/>
          <w:szCs w:val="22"/>
        </w:rPr>
        <w:t xml:space="preserve">proti všem možným rizikům, zejména proti </w:t>
      </w:r>
      <w:r w:rsidR="00B00101" w:rsidRPr="006A5A95">
        <w:rPr>
          <w:rFonts w:ascii="Segoe UI" w:hAnsi="Segoe UI" w:cs="Segoe UI"/>
          <w:sz w:val="22"/>
          <w:szCs w:val="22"/>
        </w:rPr>
        <w:t xml:space="preserve">stavebním </w:t>
      </w:r>
      <w:bookmarkStart w:id="99" w:name="_Hlk504556058"/>
      <w:r w:rsidR="00331181" w:rsidRPr="006A5A95">
        <w:rPr>
          <w:rFonts w:ascii="Segoe UI" w:hAnsi="Segoe UI" w:cs="Segoe UI"/>
          <w:sz w:val="22"/>
          <w:szCs w:val="22"/>
        </w:rPr>
        <w:t xml:space="preserve">a montážním </w:t>
      </w:r>
      <w:bookmarkEnd w:id="99"/>
      <w:r w:rsidR="00B00101" w:rsidRPr="006A5A95">
        <w:rPr>
          <w:rFonts w:ascii="Segoe UI" w:hAnsi="Segoe UI" w:cs="Segoe UI"/>
          <w:sz w:val="22"/>
          <w:szCs w:val="22"/>
        </w:rPr>
        <w:t xml:space="preserve">rizikům, </w:t>
      </w:r>
      <w:r w:rsidR="00223F92" w:rsidRPr="006A5A95">
        <w:rPr>
          <w:rFonts w:ascii="Segoe UI" w:hAnsi="Segoe UI" w:cs="Segoe UI"/>
          <w:sz w:val="22"/>
          <w:szCs w:val="22"/>
        </w:rPr>
        <w:t xml:space="preserve">živlům a krádeži, a to až do výše </w:t>
      </w:r>
      <w:r w:rsidR="00AF13A6" w:rsidRPr="006A5A95">
        <w:rPr>
          <w:rFonts w:ascii="Segoe UI" w:hAnsi="Segoe UI" w:cs="Segoe UI"/>
          <w:sz w:val="22"/>
          <w:szCs w:val="22"/>
        </w:rPr>
        <w:t>C</w:t>
      </w:r>
      <w:r w:rsidR="00223F92" w:rsidRPr="006A5A95">
        <w:rPr>
          <w:rFonts w:ascii="Segoe UI" w:hAnsi="Segoe UI" w:cs="Segoe UI"/>
          <w:sz w:val="22"/>
          <w:szCs w:val="22"/>
        </w:rPr>
        <w:t xml:space="preserve">elkové ceny </w:t>
      </w:r>
      <w:r w:rsidR="00E73308" w:rsidRPr="006A5A95">
        <w:rPr>
          <w:rFonts w:ascii="Segoe UI" w:hAnsi="Segoe UI" w:cs="Segoe UI"/>
          <w:sz w:val="22"/>
          <w:szCs w:val="22"/>
        </w:rPr>
        <w:t xml:space="preserve">bez DPH </w:t>
      </w:r>
      <w:r w:rsidR="00223F92" w:rsidRPr="006A5A95">
        <w:rPr>
          <w:rFonts w:ascii="Segoe UI" w:hAnsi="Segoe UI" w:cs="Segoe UI"/>
          <w:sz w:val="22"/>
          <w:szCs w:val="22"/>
        </w:rPr>
        <w:t xml:space="preserve">sjednané dle této </w:t>
      </w:r>
      <w:r w:rsidR="00627A19" w:rsidRPr="006A5A95">
        <w:rPr>
          <w:rFonts w:ascii="Segoe UI" w:hAnsi="Segoe UI" w:cs="Segoe UI"/>
          <w:sz w:val="22"/>
          <w:szCs w:val="22"/>
        </w:rPr>
        <w:t>Smlouvy</w:t>
      </w:r>
      <w:r w:rsidR="00223F92" w:rsidRPr="006A5A95">
        <w:rPr>
          <w:rFonts w:ascii="Segoe UI" w:hAnsi="Segoe UI" w:cs="Segoe UI"/>
          <w:sz w:val="22"/>
          <w:szCs w:val="22"/>
        </w:rPr>
        <w:t>. Doklad o pojištění</w:t>
      </w:r>
      <w:r w:rsidR="000D5A24" w:rsidRPr="006A5A95">
        <w:rPr>
          <w:rFonts w:ascii="Segoe UI" w:hAnsi="Segoe UI" w:cs="Segoe UI"/>
          <w:sz w:val="22"/>
          <w:szCs w:val="22"/>
        </w:rPr>
        <w:t xml:space="preserve"> (např. kopii pojistné smlouvy včetně případných dodatků </w:t>
      </w:r>
      <w:r w:rsidR="004A4FB5" w:rsidRPr="006A5A95">
        <w:rPr>
          <w:rFonts w:ascii="Segoe UI" w:hAnsi="Segoe UI" w:cs="Segoe UI"/>
          <w:sz w:val="22"/>
          <w:szCs w:val="22"/>
        </w:rPr>
        <w:br/>
      </w:r>
      <w:r w:rsidR="000D5A24" w:rsidRPr="006A5A95">
        <w:rPr>
          <w:rFonts w:ascii="Segoe UI" w:hAnsi="Segoe UI" w:cs="Segoe UI"/>
          <w:sz w:val="22"/>
          <w:szCs w:val="22"/>
        </w:rPr>
        <w:t>na požadované pojištění nebo certifikát příslušné pojišťovny prokazující existenci pojištění)</w:t>
      </w:r>
      <w:r w:rsidR="00223F92" w:rsidRPr="006A5A95">
        <w:rPr>
          <w:rFonts w:ascii="Segoe UI" w:hAnsi="Segoe UI" w:cs="Segoe UI"/>
          <w:sz w:val="22"/>
          <w:szCs w:val="22"/>
        </w:rPr>
        <w:t xml:space="preserve"> </w:t>
      </w:r>
      <w:r w:rsidR="006A5A95" w:rsidRPr="006A5A95">
        <w:rPr>
          <w:rFonts w:ascii="Segoe UI" w:hAnsi="Segoe UI" w:cs="Segoe UI"/>
          <w:sz w:val="22"/>
          <w:szCs w:val="22"/>
        </w:rPr>
        <w:t xml:space="preserve">je Zhotovitel povinen </w:t>
      </w:r>
      <w:r w:rsidR="006D649B" w:rsidRPr="006A5A95">
        <w:rPr>
          <w:rFonts w:ascii="Segoe UI" w:hAnsi="Segoe UI" w:cs="Segoe UI"/>
          <w:sz w:val="22"/>
          <w:szCs w:val="22"/>
        </w:rPr>
        <w:t xml:space="preserve">Objednateli </w:t>
      </w:r>
      <w:r w:rsidR="006A5A95" w:rsidRPr="005B7BFA">
        <w:rPr>
          <w:rFonts w:ascii="Segoe UI" w:hAnsi="Segoe UI" w:cs="Segoe UI"/>
          <w:sz w:val="22"/>
          <w:szCs w:val="22"/>
        </w:rPr>
        <w:t xml:space="preserve">předložit nejpozději do 30 dnů </w:t>
      </w:r>
      <w:bookmarkStart w:id="100" w:name="_Hlk198543336"/>
      <w:r w:rsidR="006A5A95" w:rsidRPr="005B7BFA">
        <w:rPr>
          <w:rFonts w:ascii="Segoe UI" w:hAnsi="Segoe UI" w:cs="Segoe UI"/>
          <w:sz w:val="22"/>
          <w:szCs w:val="22"/>
        </w:rPr>
        <w:t xml:space="preserve">od </w:t>
      </w:r>
      <w:r w:rsidR="00863D14">
        <w:rPr>
          <w:rFonts w:ascii="Segoe UI" w:hAnsi="Segoe UI" w:cs="Segoe UI"/>
          <w:sz w:val="22"/>
          <w:szCs w:val="22"/>
        </w:rPr>
        <w:t>obdržení</w:t>
      </w:r>
      <w:r w:rsidR="002E3663" w:rsidRPr="002E3663">
        <w:rPr>
          <w:rFonts w:ascii="Segoe UI" w:hAnsi="Segoe UI" w:cs="Segoe UI"/>
          <w:sz w:val="22"/>
          <w:szCs w:val="22"/>
        </w:rPr>
        <w:t xml:space="preserve"> písemné výzvy Objednatele</w:t>
      </w:r>
      <w:r w:rsidR="002E3663">
        <w:rPr>
          <w:rFonts w:ascii="Segoe UI" w:hAnsi="Segoe UI" w:cs="Segoe UI"/>
          <w:sz w:val="22"/>
          <w:szCs w:val="22"/>
        </w:rPr>
        <w:t xml:space="preserve"> k zahájení prací</w:t>
      </w:r>
      <w:r w:rsidR="002E3663" w:rsidRPr="002E3663">
        <w:rPr>
          <w:rFonts w:ascii="Segoe UI" w:hAnsi="Segoe UI" w:cs="Segoe UI"/>
          <w:sz w:val="22"/>
          <w:szCs w:val="22"/>
        </w:rPr>
        <w:t xml:space="preserve"> za podmínek dle odst. 16.2 této Smlouvy</w:t>
      </w:r>
      <w:r w:rsidR="002E3663">
        <w:rPr>
          <w:rFonts w:ascii="Segoe UI" w:hAnsi="Segoe UI" w:cs="Segoe UI"/>
          <w:sz w:val="22"/>
          <w:szCs w:val="22"/>
        </w:rPr>
        <w:t>.</w:t>
      </w:r>
      <w:bookmarkEnd w:id="100"/>
      <w:r w:rsidR="002E3663">
        <w:rPr>
          <w:rFonts w:ascii="Segoe UI" w:hAnsi="Segoe UI" w:cs="Segoe UI"/>
          <w:sz w:val="22"/>
          <w:szCs w:val="22"/>
        </w:rPr>
        <w:t xml:space="preserve"> Zhotovitel</w:t>
      </w:r>
      <w:r w:rsidR="006D649B" w:rsidRPr="002E3663">
        <w:rPr>
          <w:rFonts w:ascii="Segoe UI" w:hAnsi="Segoe UI" w:cs="Segoe UI"/>
          <w:sz w:val="22"/>
          <w:szCs w:val="22"/>
        </w:rPr>
        <w:t xml:space="preserve"> je dále </w:t>
      </w:r>
      <w:r w:rsidR="00223F92" w:rsidRPr="002E3663">
        <w:rPr>
          <w:rFonts w:ascii="Segoe UI" w:hAnsi="Segoe UI" w:cs="Segoe UI"/>
          <w:sz w:val="22"/>
          <w:szCs w:val="22"/>
        </w:rPr>
        <w:t>povinen</w:t>
      </w:r>
      <w:r w:rsidR="006D649B" w:rsidRPr="002E3663">
        <w:rPr>
          <w:rFonts w:ascii="Segoe UI" w:hAnsi="Segoe UI" w:cs="Segoe UI"/>
          <w:sz w:val="22"/>
          <w:szCs w:val="22"/>
        </w:rPr>
        <w:t xml:space="preserve"> tyto doklady </w:t>
      </w:r>
      <w:r w:rsidR="00BE10E8" w:rsidRPr="002E3663">
        <w:rPr>
          <w:rFonts w:ascii="Segoe UI" w:hAnsi="Segoe UI" w:cs="Segoe UI"/>
          <w:sz w:val="22"/>
          <w:szCs w:val="22"/>
        </w:rPr>
        <w:t xml:space="preserve">předložit </w:t>
      </w:r>
      <w:r w:rsidR="006D649B" w:rsidRPr="002E3663">
        <w:rPr>
          <w:rFonts w:ascii="Segoe UI" w:hAnsi="Segoe UI" w:cs="Segoe UI"/>
          <w:sz w:val="22"/>
          <w:szCs w:val="22"/>
        </w:rPr>
        <w:t>na požádání</w:t>
      </w:r>
      <w:r w:rsidR="00223F92" w:rsidRPr="002E3663">
        <w:rPr>
          <w:rFonts w:ascii="Segoe UI" w:hAnsi="Segoe UI" w:cs="Segoe UI"/>
          <w:sz w:val="22"/>
          <w:szCs w:val="22"/>
        </w:rPr>
        <w:t xml:space="preserve"> kdykoliv </w:t>
      </w:r>
      <w:r w:rsidR="00BE10E8" w:rsidRPr="002E3663">
        <w:rPr>
          <w:rFonts w:ascii="Segoe UI" w:hAnsi="Segoe UI" w:cs="Segoe UI"/>
          <w:sz w:val="22"/>
          <w:szCs w:val="22"/>
        </w:rPr>
        <w:t>do 3 pracovních dnů</w:t>
      </w:r>
      <w:r w:rsidR="00863D14">
        <w:rPr>
          <w:rFonts w:ascii="Segoe UI" w:hAnsi="Segoe UI" w:cs="Segoe UI"/>
          <w:sz w:val="22"/>
          <w:szCs w:val="22"/>
        </w:rPr>
        <w:t xml:space="preserve"> </w:t>
      </w:r>
      <w:r w:rsidR="00BE10E8" w:rsidRPr="002E3663">
        <w:rPr>
          <w:rFonts w:ascii="Segoe UI" w:hAnsi="Segoe UI" w:cs="Segoe UI"/>
          <w:sz w:val="22"/>
          <w:szCs w:val="22"/>
        </w:rPr>
        <w:t>od požádání,</w:t>
      </w:r>
      <w:r w:rsidR="006A5A95" w:rsidRPr="002E3663">
        <w:rPr>
          <w:rFonts w:ascii="Segoe UI" w:hAnsi="Segoe UI" w:cs="Segoe UI"/>
          <w:sz w:val="22"/>
          <w:szCs w:val="22"/>
        </w:rPr>
        <w:t xml:space="preserve"> </w:t>
      </w:r>
      <w:r w:rsidR="00BE10E8" w:rsidRPr="002E3663">
        <w:rPr>
          <w:rFonts w:ascii="Segoe UI" w:hAnsi="Segoe UI" w:cs="Segoe UI"/>
          <w:sz w:val="22"/>
          <w:szCs w:val="22"/>
        </w:rPr>
        <w:t>a to i opakovaně</w:t>
      </w:r>
      <w:r w:rsidR="00223F92" w:rsidRPr="002E3663">
        <w:rPr>
          <w:rFonts w:ascii="Segoe UI" w:hAnsi="Segoe UI" w:cs="Segoe UI"/>
          <w:sz w:val="22"/>
          <w:szCs w:val="22"/>
        </w:rPr>
        <w:t>.</w:t>
      </w:r>
      <w:bookmarkEnd w:id="97"/>
      <w:r w:rsidR="00223F92" w:rsidRPr="002E3663">
        <w:rPr>
          <w:rFonts w:ascii="Segoe UI" w:hAnsi="Segoe UI" w:cs="Segoe UI"/>
          <w:sz w:val="22"/>
          <w:szCs w:val="22"/>
        </w:rPr>
        <w:t xml:space="preserve"> </w:t>
      </w:r>
    </w:p>
    <w:p w14:paraId="5CEC47C2" w14:textId="7241BACB" w:rsidR="00D06F77" w:rsidRPr="00226CDA"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Zhotovitel</w:t>
      </w:r>
      <w:r w:rsidR="00D06F77" w:rsidRPr="00226CDA">
        <w:rPr>
          <w:rFonts w:ascii="Segoe UI" w:hAnsi="Segoe UI" w:cs="Segoe UI"/>
          <w:sz w:val="22"/>
          <w:szCs w:val="22"/>
        </w:rPr>
        <w:t xml:space="preserve"> se zavazuje, že po celou dobu plnění svého závazku z této </w:t>
      </w:r>
      <w:r w:rsidR="00627A19" w:rsidRPr="00226CDA">
        <w:rPr>
          <w:rFonts w:ascii="Segoe UI" w:hAnsi="Segoe UI" w:cs="Segoe UI"/>
          <w:sz w:val="22"/>
          <w:szCs w:val="22"/>
        </w:rPr>
        <w:t>Smlouvy</w:t>
      </w:r>
      <w:r w:rsidR="00D06F77" w:rsidRPr="00226CDA">
        <w:rPr>
          <w:rFonts w:ascii="Segoe UI" w:hAnsi="Segoe UI" w:cs="Segoe UI"/>
          <w:sz w:val="22"/>
          <w:szCs w:val="22"/>
        </w:rPr>
        <w:t xml:space="preserve"> bude mít </w:t>
      </w:r>
      <w:r w:rsidR="00D06F77" w:rsidRPr="00AF13A6">
        <w:rPr>
          <w:rFonts w:ascii="Segoe UI" w:hAnsi="Segoe UI" w:cs="Segoe UI"/>
          <w:sz w:val="22"/>
          <w:szCs w:val="22"/>
        </w:rPr>
        <w:t>na vlastní náklady sjednáno pojištění odpovědnosti za škodu způsobenou třetím osobám vyplývající z dodávaného předmětu plnění s limitem pojistného plnění</w:t>
      </w:r>
      <w:r w:rsidR="0074418A">
        <w:rPr>
          <w:rFonts w:ascii="Segoe UI" w:hAnsi="Segoe UI" w:cs="Segoe UI"/>
          <w:sz w:val="22"/>
          <w:szCs w:val="22"/>
        </w:rPr>
        <w:t xml:space="preserve"> </w:t>
      </w:r>
      <w:r w:rsidR="00D06F77" w:rsidRPr="00AF13A6">
        <w:rPr>
          <w:rFonts w:ascii="Segoe UI" w:hAnsi="Segoe UI" w:cs="Segoe UI"/>
          <w:sz w:val="22"/>
          <w:szCs w:val="22"/>
        </w:rPr>
        <w:t>min.</w:t>
      </w:r>
      <w:r w:rsidR="00D657EA" w:rsidRPr="00AF13A6">
        <w:rPr>
          <w:rFonts w:ascii="Segoe UI" w:hAnsi="Segoe UI" w:cs="Segoe UI"/>
          <w:sz w:val="22"/>
          <w:szCs w:val="22"/>
        </w:rPr>
        <w:t xml:space="preserve"> </w:t>
      </w:r>
      <w:r w:rsidR="00A241BC">
        <w:rPr>
          <w:rFonts w:ascii="Segoe UI" w:hAnsi="Segoe UI" w:cs="Segoe UI"/>
          <w:sz w:val="22"/>
          <w:szCs w:val="22"/>
        </w:rPr>
        <w:t>1</w:t>
      </w:r>
      <w:r w:rsidR="00FA2DD5">
        <w:rPr>
          <w:rFonts w:ascii="Segoe UI" w:hAnsi="Segoe UI" w:cs="Segoe UI"/>
          <w:sz w:val="22"/>
          <w:szCs w:val="22"/>
        </w:rPr>
        <w:t>0</w:t>
      </w:r>
      <w:r w:rsidR="00A241BC">
        <w:rPr>
          <w:rFonts w:ascii="Segoe UI" w:hAnsi="Segoe UI" w:cs="Segoe UI"/>
          <w:sz w:val="22"/>
          <w:szCs w:val="22"/>
        </w:rPr>
        <w:t>0</w:t>
      </w:r>
      <w:r w:rsidR="00A241BC" w:rsidRPr="002318B5">
        <w:rPr>
          <w:rFonts w:ascii="Segoe UI" w:hAnsi="Segoe UI" w:cs="Segoe UI"/>
          <w:sz w:val="22"/>
          <w:szCs w:val="22"/>
        </w:rPr>
        <w:t> </w:t>
      </w:r>
      <w:r w:rsidR="00EE2A97" w:rsidRPr="002318B5">
        <w:rPr>
          <w:rFonts w:ascii="Segoe UI" w:hAnsi="Segoe UI" w:cs="Segoe UI"/>
          <w:sz w:val="22"/>
          <w:szCs w:val="22"/>
        </w:rPr>
        <w:t>000</w:t>
      </w:r>
      <w:r w:rsidR="00286E5E" w:rsidRPr="002318B5">
        <w:rPr>
          <w:rFonts w:ascii="Segoe UI" w:hAnsi="Segoe UI" w:cs="Segoe UI"/>
          <w:sz w:val="22"/>
          <w:szCs w:val="22"/>
        </w:rPr>
        <w:t> </w:t>
      </w:r>
      <w:r w:rsidR="00EE2A97" w:rsidRPr="002318B5">
        <w:rPr>
          <w:rFonts w:ascii="Segoe UI" w:hAnsi="Segoe UI" w:cs="Segoe UI"/>
          <w:sz w:val="22"/>
          <w:szCs w:val="22"/>
        </w:rPr>
        <w:t>000 </w:t>
      </w:r>
      <w:r w:rsidR="00D06F77" w:rsidRPr="002318B5">
        <w:rPr>
          <w:rFonts w:ascii="Segoe UI" w:hAnsi="Segoe UI" w:cs="Segoe UI"/>
          <w:sz w:val="22"/>
          <w:szCs w:val="22"/>
        </w:rPr>
        <w:t>Kč</w:t>
      </w:r>
      <w:r w:rsidR="005128C5" w:rsidRPr="009E1068">
        <w:rPr>
          <w:rFonts w:ascii="Segoe UI" w:hAnsi="Segoe UI" w:cs="Segoe UI"/>
          <w:sz w:val="22"/>
          <w:szCs w:val="22"/>
        </w:rPr>
        <w:t>,</w:t>
      </w:r>
      <w:r w:rsidR="005128C5" w:rsidRPr="00AF13A6">
        <w:rPr>
          <w:rFonts w:ascii="Segoe UI" w:hAnsi="Segoe UI" w:cs="Segoe UI"/>
          <w:sz w:val="22"/>
          <w:szCs w:val="22"/>
        </w:rPr>
        <w:t xml:space="preserve"> s </w:t>
      </w:r>
      <w:r w:rsidR="005128C5" w:rsidRPr="00C11A65">
        <w:rPr>
          <w:rFonts w:ascii="Segoe UI" w:hAnsi="Segoe UI" w:cs="Segoe UI"/>
          <w:sz w:val="22"/>
          <w:szCs w:val="22"/>
        </w:rPr>
        <w:t>maximální spoluúčastí 5</w:t>
      </w:r>
      <w:r w:rsidR="00FE06FB" w:rsidRPr="00C11A65">
        <w:rPr>
          <w:rFonts w:ascii="Segoe UI" w:hAnsi="Segoe UI" w:cs="Segoe UI"/>
          <w:sz w:val="22"/>
          <w:szCs w:val="22"/>
        </w:rPr>
        <w:t> </w:t>
      </w:r>
      <w:r w:rsidR="005128C5" w:rsidRPr="00C11A65">
        <w:rPr>
          <w:rFonts w:ascii="Segoe UI" w:hAnsi="Segoe UI" w:cs="Segoe UI"/>
          <w:sz w:val="22"/>
          <w:szCs w:val="22"/>
        </w:rPr>
        <w:t>% za pojistnou událost</w:t>
      </w:r>
      <w:r w:rsidR="00D06F77" w:rsidRPr="00AF13A6">
        <w:rPr>
          <w:rFonts w:ascii="Segoe UI" w:hAnsi="Segoe UI" w:cs="Segoe UI"/>
          <w:sz w:val="22"/>
          <w:szCs w:val="22"/>
        </w:rPr>
        <w:t>. Pojištění musí obsahovat k</w:t>
      </w:r>
      <w:r w:rsidR="00D06F77" w:rsidRPr="00226CDA">
        <w:rPr>
          <w:rFonts w:ascii="Segoe UI" w:hAnsi="Segoe UI" w:cs="Segoe UI"/>
          <w:sz w:val="22"/>
          <w:szCs w:val="22"/>
        </w:rPr>
        <w:t>ry</w:t>
      </w:r>
      <w:r w:rsidR="008E7DB4" w:rsidRPr="00226CDA">
        <w:rPr>
          <w:rFonts w:ascii="Segoe UI" w:hAnsi="Segoe UI" w:cs="Segoe UI"/>
          <w:sz w:val="22"/>
          <w:szCs w:val="22"/>
        </w:rPr>
        <w:t>tí škod způsobené na </w:t>
      </w:r>
      <w:r w:rsidR="00D06F77" w:rsidRPr="00226CDA">
        <w:rPr>
          <w:rFonts w:ascii="Segoe UI" w:hAnsi="Segoe UI" w:cs="Segoe UI"/>
          <w:sz w:val="22"/>
          <w:szCs w:val="22"/>
        </w:rPr>
        <w:t>majetku, zdraví třetích osob včetně krytí odpovědnosti za finanční škody</w:t>
      </w:r>
      <w:r w:rsidR="005A700F">
        <w:rPr>
          <w:rFonts w:ascii="Segoe UI" w:hAnsi="Segoe UI" w:cs="Segoe UI"/>
          <w:sz w:val="22"/>
          <w:szCs w:val="22"/>
        </w:rPr>
        <w:t>.</w:t>
      </w:r>
      <w:r w:rsidR="0074418A">
        <w:rPr>
          <w:rFonts w:ascii="Segoe UI" w:hAnsi="Segoe UI" w:cs="Segoe UI"/>
          <w:sz w:val="22"/>
          <w:szCs w:val="22"/>
        </w:rPr>
        <w:t xml:space="preserve"> </w:t>
      </w:r>
      <w:r w:rsidRPr="00226CDA">
        <w:rPr>
          <w:rFonts w:ascii="Segoe UI" w:hAnsi="Segoe UI" w:cs="Segoe UI"/>
          <w:sz w:val="22"/>
          <w:szCs w:val="22"/>
        </w:rPr>
        <w:t>Zhotovitel</w:t>
      </w:r>
      <w:r w:rsidR="00D06F77" w:rsidRPr="00226CDA">
        <w:rPr>
          <w:rFonts w:ascii="Segoe UI" w:hAnsi="Segoe UI" w:cs="Segoe UI"/>
          <w:sz w:val="22"/>
          <w:szCs w:val="22"/>
        </w:rPr>
        <w:t xml:space="preserve"> </w:t>
      </w:r>
      <w:r w:rsidR="008B4E5D">
        <w:rPr>
          <w:rFonts w:ascii="Segoe UI" w:hAnsi="Segoe UI" w:cs="Segoe UI"/>
          <w:sz w:val="22"/>
          <w:szCs w:val="22"/>
        </w:rPr>
        <w:t xml:space="preserve">Objednateli </w:t>
      </w:r>
      <w:r w:rsidR="008B4E5D" w:rsidRPr="0035708B">
        <w:rPr>
          <w:rFonts w:ascii="Segoe UI" w:hAnsi="Segoe UI" w:cs="Segoe UI"/>
          <w:sz w:val="22"/>
          <w:szCs w:val="22"/>
        </w:rPr>
        <w:t xml:space="preserve">předložil před uzavřením této Smlouvy </w:t>
      </w:r>
      <w:r w:rsidR="008B4E5D">
        <w:rPr>
          <w:rFonts w:ascii="Segoe UI" w:hAnsi="Segoe UI" w:cs="Segoe UI"/>
          <w:sz w:val="22"/>
          <w:szCs w:val="22"/>
        </w:rPr>
        <w:t xml:space="preserve">doklady o pojištění </w:t>
      </w:r>
      <w:r w:rsidR="008B4E5D" w:rsidRPr="0035708B">
        <w:rPr>
          <w:rFonts w:ascii="Segoe UI" w:hAnsi="Segoe UI" w:cs="Segoe UI"/>
          <w:sz w:val="22"/>
          <w:szCs w:val="22"/>
        </w:rPr>
        <w:t xml:space="preserve">a je dále povinen tyto doklady </w:t>
      </w:r>
      <w:r w:rsidR="00D06F77" w:rsidRPr="00226CDA">
        <w:rPr>
          <w:rFonts w:ascii="Segoe UI" w:hAnsi="Segoe UI" w:cs="Segoe UI"/>
          <w:sz w:val="22"/>
          <w:szCs w:val="22"/>
        </w:rPr>
        <w:t>předlož</w:t>
      </w:r>
      <w:r w:rsidR="008B4E5D">
        <w:rPr>
          <w:rFonts w:ascii="Segoe UI" w:hAnsi="Segoe UI" w:cs="Segoe UI"/>
          <w:sz w:val="22"/>
          <w:szCs w:val="22"/>
        </w:rPr>
        <w:t>it</w:t>
      </w:r>
      <w:r w:rsidR="00D06F77" w:rsidRPr="00226CDA">
        <w:rPr>
          <w:rFonts w:ascii="Segoe UI" w:hAnsi="Segoe UI" w:cs="Segoe UI"/>
          <w:sz w:val="22"/>
          <w:szCs w:val="22"/>
        </w:rPr>
        <w:t xml:space="preserve"> </w:t>
      </w:r>
      <w:r w:rsidRPr="00226CDA">
        <w:rPr>
          <w:rFonts w:ascii="Segoe UI" w:hAnsi="Segoe UI" w:cs="Segoe UI"/>
          <w:sz w:val="22"/>
          <w:szCs w:val="22"/>
        </w:rPr>
        <w:t>Objednatel</w:t>
      </w:r>
      <w:r w:rsidR="00D06F77" w:rsidRPr="00226CDA">
        <w:rPr>
          <w:rFonts w:ascii="Segoe UI" w:hAnsi="Segoe UI" w:cs="Segoe UI"/>
          <w:sz w:val="22"/>
          <w:szCs w:val="22"/>
        </w:rPr>
        <w:t xml:space="preserve">i pojistnou </w:t>
      </w:r>
      <w:r w:rsidR="00292C42">
        <w:rPr>
          <w:rFonts w:ascii="Segoe UI" w:hAnsi="Segoe UI" w:cs="Segoe UI"/>
          <w:sz w:val="22"/>
          <w:szCs w:val="22"/>
        </w:rPr>
        <w:t>Smlouvu</w:t>
      </w:r>
      <w:r w:rsidR="00D06F77" w:rsidRPr="00226CDA">
        <w:rPr>
          <w:rFonts w:ascii="Segoe UI" w:hAnsi="Segoe UI" w:cs="Segoe UI"/>
          <w:sz w:val="22"/>
          <w:szCs w:val="22"/>
        </w:rPr>
        <w:t xml:space="preserve"> nebo příslušný pojistný certifikát kdykoliv </w:t>
      </w:r>
      <w:r w:rsidR="008E7DB4" w:rsidRPr="00226CDA">
        <w:rPr>
          <w:rFonts w:ascii="Segoe UI" w:hAnsi="Segoe UI" w:cs="Segoe UI"/>
          <w:sz w:val="22"/>
          <w:szCs w:val="22"/>
        </w:rPr>
        <w:t>do 3 </w:t>
      </w:r>
      <w:r w:rsidR="00D06F77" w:rsidRPr="00226CDA">
        <w:rPr>
          <w:rFonts w:ascii="Segoe UI" w:hAnsi="Segoe UI" w:cs="Segoe UI"/>
          <w:sz w:val="22"/>
          <w:szCs w:val="22"/>
        </w:rPr>
        <w:t>pracovních dnů od požádání</w:t>
      </w:r>
      <w:r w:rsidR="005B441F" w:rsidRPr="00226CDA">
        <w:rPr>
          <w:rFonts w:ascii="Segoe UI" w:hAnsi="Segoe UI" w:cs="Segoe UI"/>
          <w:sz w:val="22"/>
          <w:szCs w:val="22"/>
        </w:rPr>
        <w:t>, a to i opakovaně</w:t>
      </w:r>
      <w:r w:rsidR="00D06F77" w:rsidRPr="00226CDA">
        <w:rPr>
          <w:rFonts w:ascii="Segoe UI" w:hAnsi="Segoe UI" w:cs="Segoe UI"/>
          <w:sz w:val="22"/>
          <w:szCs w:val="22"/>
        </w:rPr>
        <w:t>.</w:t>
      </w:r>
    </w:p>
    <w:p w14:paraId="6F89C506" w14:textId="77777777" w:rsidR="00D06F77" w:rsidRPr="00226CDA" w:rsidRDefault="00D06F7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Náklady na pojištění nese </w:t>
      </w:r>
      <w:r w:rsidR="00BE2007" w:rsidRPr="00226CDA">
        <w:rPr>
          <w:rFonts w:ascii="Segoe UI" w:hAnsi="Segoe UI" w:cs="Segoe UI"/>
          <w:sz w:val="22"/>
          <w:szCs w:val="22"/>
        </w:rPr>
        <w:t>Zhotovitel</w:t>
      </w:r>
      <w:r w:rsidRPr="00226CDA">
        <w:rPr>
          <w:rFonts w:ascii="Segoe UI" w:hAnsi="Segoe UI" w:cs="Segoe UI"/>
          <w:sz w:val="22"/>
          <w:szCs w:val="22"/>
        </w:rPr>
        <w:t xml:space="preserve"> a </w:t>
      </w:r>
      <w:r w:rsidR="001D6C47" w:rsidRPr="00226CDA">
        <w:rPr>
          <w:rFonts w:ascii="Segoe UI" w:hAnsi="Segoe UI" w:cs="Segoe UI"/>
          <w:sz w:val="22"/>
          <w:szCs w:val="22"/>
        </w:rPr>
        <w:t>jsou</w:t>
      </w:r>
      <w:r w:rsidRPr="00226CDA">
        <w:rPr>
          <w:rFonts w:ascii="Segoe UI" w:hAnsi="Segoe UI" w:cs="Segoe UI"/>
          <w:sz w:val="22"/>
          <w:szCs w:val="22"/>
        </w:rPr>
        <w:t xml:space="preserve"> zahrnuty ve sjednané ceně.</w:t>
      </w:r>
    </w:p>
    <w:p w14:paraId="1358786F" w14:textId="77777777" w:rsidR="00D06F77" w:rsidRPr="00AF13A6" w:rsidRDefault="00D06F7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Při vzniku pojistné události zabezpečuje veškeré úkony vůči pojistiteli </w:t>
      </w:r>
      <w:r w:rsidR="00BE2007" w:rsidRPr="00226CDA">
        <w:rPr>
          <w:rFonts w:ascii="Segoe UI" w:hAnsi="Segoe UI" w:cs="Segoe UI"/>
          <w:sz w:val="22"/>
          <w:szCs w:val="22"/>
        </w:rPr>
        <w:t>Zhotovitel</w:t>
      </w:r>
      <w:r w:rsidRPr="00226CDA">
        <w:rPr>
          <w:rFonts w:ascii="Segoe UI" w:hAnsi="Segoe UI" w:cs="Segoe UI"/>
          <w:sz w:val="22"/>
          <w:szCs w:val="22"/>
        </w:rPr>
        <w:t>.</w:t>
      </w:r>
      <w:r w:rsidR="001D6C47" w:rsidRPr="00226CDA">
        <w:rPr>
          <w:rFonts w:ascii="Segoe UI" w:hAnsi="Segoe UI" w:cs="Segoe UI"/>
          <w:sz w:val="22"/>
          <w:szCs w:val="22"/>
        </w:rPr>
        <w:t xml:space="preserve"> </w:t>
      </w:r>
      <w:r w:rsidR="00BE2007" w:rsidRPr="00226CDA">
        <w:rPr>
          <w:rFonts w:ascii="Segoe UI" w:hAnsi="Segoe UI" w:cs="Segoe UI"/>
          <w:sz w:val="22"/>
          <w:szCs w:val="22"/>
        </w:rPr>
        <w:t>Objednatel</w:t>
      </w:r>
      <w:r w:rsidRPr="00226CDA">
        <w:rPr>
          <w:rFonts w:ascii="Segoe UI" w:hAnsi="Segoe UI" w:cs="Segoe UI"/>
          <w:sz w:val="22"/>
          <w:szCs w:val="22"/>
        </w:rPr>
        <w:t xml:space="preserve"> je povinen poskytnout v souvislosti s pojistnou událostí </w:t>
      </w:r>
      <w:r w:rsidR="00BE2007" w:rsidRPr="00226CDA">
        <w:rPr>
          <w:rFonts w:ascii="Segoe UI" w:hAnsi="Segoe UI" w:cs="Segoe UI"/>
          <w:sz w:val="22"/>
          <w:szCs w:val="22"/>
        </w:rPr>
        <w:t>Zhotovitel</w:t>
      </w:r>
      <w:r w:rsidRPr="00226CDA">
        <w:rPr>
          <w:rFonts w:ascii="Segoe UI" w:hAnsi="Segoe UI" w:cs="Segoe UI"/>
          <w:sz w:val="22"/>
          <w:szCs w:val="22"/>
        </w:rPr>
        <w:t xml:space="preserve">i veškerou </w:t>
      </w:r>
      <w:r w:rsidRPr="00AF13A6">
        <w:rPr>
          <w:rFonts w:ascii="Segoe UI" w:hAnsi="Segoe UI" w:cs="Segoe UI"/>
          <w:sz w:val="22"/>
          <w:szCs w:val="22"/>
        </w:rPr>
        <w:t>součinnost, která je v jeho možnostech</w:t>
      </w:r>
      <w:r w:rsidR="00740238" w:rsidRPr="00AF13A6">
        <w:rPr>
          <w:rFonts w:ascii="Segoe UI" w:hAnsi="Segoe UI" w:cs="Segoe UI"/>
          <w:sz w:val="22"/>
          <w:szCs w:val="22"/>
        </w:rPr>
        <w:t xml:space="preserve"> a lze ji rozumně požadovat</w:t>
      </w:r>
      <w:r w:rsidRPr="00AF13A6">
        <w:rPr>
          <w:rFonts w:ascii="Segoe UI" w:hAnsi="Segoe UI" w:cs="Segoe UI"/>
          <w:sz w:val="22"/>
          <w:szCs w:val="22"/>
        </w:rPr>
        <w:t>.</w:t>
      </w:r>
    </w:p>
    <w:p w14:paraId="5A684D28" w14:textId="77777777" w:rsidR="00A92D47" w:rsidRPr="005D41FB" w:rsidRDefault="00A92D47"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bookmarkStart w:id="101" w:name="_Ref135929225"/>
      <w:bookmarkStart w:id="102" w:name="_Ref166153994"/>
      <w:bookmarkEnd w:id="98"/>
      <w:r w:rsidRPr="005D41FB">
        <w:rPr>
          <w:rFonts w:ascii="Segoe UI" w:eastAsia="Times New Roman" w:hAnsi="Segoe UI" w:cs="Segoe UI"/>
          <w:bCs/>
          <w:caps/>
          <w:sz w:val="22"/>
          <w:szCs w:val="22"/>
          <w:lang w:eastAsia="x-none"/>
        </w:rPr>
        <w:lastRenderedPageBreak/>
        <w:t>Sankční ujednání</w:t>
      </w:r>
      <w:r w:rsidR="0006271C" w:rsidRPr="005D41FB">
        <w:rPr>
          <w:rFonts w:ascii="Segoe UI" w:eastAsia="Times New Roman" w:hAnsi="Segoe UI" w:cs="Segoe UI"/>
          <w:bCs/>
          <w:caps/>
          <w:sz w:val="22"/>
          <w:szCs w:val="22"/>
          <w:lang w:eastAsia="x-none"/>
        </w:rPr>
        <w:t xml:space="preserve"> </w:t>
      </w:r>
      <w:r w:rsidR="00FB5992" w:rsidRPr="005D41FB">
        <w:rPr>
          <w:rFonts w:ascii="Segoe UI" w:eastAsia="Times New Roman" w:hAnsi="Segoe UI" w:cs="Segoe UI"/>
          <w:bCs/>
          <w:caps/>
          <w:sz w:val="22"/>
          <w:szCs w:val="22"/>
          <w:lang w:eastAsia="x-none"/>
        </w:rPr>
        <w:t>a</w:t>
      </w:r>
      <w:r w:rsidR="00B3190A" w:rsidRPr="005D41FB">
        <w:rPr>
          <w:rFonts w:ascii="Segoe UI" w:eastAsia="Times New Roman" w:hAnsi="Segoe UI" w:cs="Segoe UI"/>
          <w:bCs/>
          <w:caps/>
          <w:sz w:val="22"/>
          <w:szCs w:val="22"/>
          <w:lang w:eastAsia="x-none"/>
        </w:rPr>
        <w:t xml:space="preserve"> </w:t>
      </w:r>
      <w:r w:rsidR="0006271C" w:rsidRPr="005D41FB">
        <w:rPr>
          <w:rFonts w:ascii="Segoe UI" w:eastAsia="Times New Roman" w:hAnsi="Segoe UI" w:cs="Segoe UI"/>
          <w:bCs/>
          <w:caps/>
          <w:sz w:val="22"/>
          <w:szCs w:val="22"/>
          <w:lang w:eastAsia="x-none"/>
        </w:rPr>
        <w:t>z</w:t>
      </w:r>
      <w:r w:rsidR="00B3190A" w:rsidRPr="005D41FB">
        <w:rPr>
          <w:rFonts w:ascii="Segoe UI" w:eastAsia="Times New Roman" w:hAnsi="Segoe UI" w:cs="Segoe UI"/>
          <w:bCs/>
          <w:caps/>
          <w:sz w:val="22"/>
          <w:szCs w:val="22"/>
          <w:lang w:eastAsia="x-none"/>
        </w:rPr>
        <w:t xml:space="preserve">ajištění </w:t>
      </w:r>
      <w:r w:rsidR="0065108B" w:rsidRPr="005D41FB">
        <w:rPr>
          <w:rFonts w:ascii="Segoe UI" w:eastAsia="Times New Roman" w:hAnsi="Segoe UI" w:cs="Segoe UI"/>
          <w:bCs/>
          <w:caps/>
          <w:sz w:val="22"/>
          <w:szCs w:val="22"/>
          <w:lang w:eastAsia="x-none"/>
        </w:rPr>
        <w:t xml:space="preserve">a utvrzení </w:t>
      </w:r>
      <w:r w:rsidR="00B3190A" w:rsidRPr="005D41FB">
        <w:rPr>
          <w:rFonts w:ascii="Segoe UI" w:eastAsia="Times New Roman" w:hAnsi="Segoe UI" w:cs="Segoe UI"/>
          <w:bCs/>
          <w:caps/>
          <w:sz w:val="22"/>
          <w:szCs w:val="22"/>
          <w:lang w:eastAsia="x-none"/>
        </w:rPr>
        <w:t xml:space="preserve">povinností </w:t>
      </w:r>
      <w:r w:rsidR="00BE2007" w:rsidRPr="005D41FB">
        <w:rPr>
          <w:rFonts w:ascii="Segoe UI" w:eastAsia="Times New Roman" w:hAnsi="Segoe UI" w:cs="Segoe UI"/>
          <w:bCs/>
          <w:caps/>
          <w:sz w:val="22"/>
          <w:szCs w:val="22"/>
          <w:lang w:eastAsia="x-none"/>
        </w:rPr>
        <w:t>Zhotovitel</w:t>
      </w:r>
      <w:r w:rsidR="00B3190A" w:rsidRPr="005D41FB">
        <w:rPr>
          <w:rFonts w:ascii="Segoe UI" w:eastAsia="Times New Roman" w:hAnsi="Segoe UI" w:cs="Segoe UI"/>
          <w:bCs/>
          <w:caps/>
          <w:sz w:val="22"/>
          <w:szCs w:val="22"/>
          <w:lang w:eastAsia="x-none"/>
        </w:rPr>
        <w:t>e</w:t>
      </w:r>
      <w:bookmarkEnd w:id="101"/>
      <w:bookmarkEnd w:id="102"/>
    </w:p>
    <w:p w14:paraId="6E64ED3E" w14:textId="7A3C3093" w:rsidR="00A92D47" w:rsidRPr="00226CDA" w:rsidRDefault="00A92D4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Pokud bude </w:t>
      </w:r>
      <w:r w:rsidR="00BE2007" w:rsidRPr="00226CDA">
        <w:rPr>
          <w:rFonts w:ascii="Segoe UI" w:hAnsi="Segoe UI" w:cs="Segoe UI"/>
          <w:sz w:val="22"/>
          <w:szCs w:val="22"/>
        </w:rPr>
        <w:t>Objednatel</w:t>
      </w:r>
      <w:r w:rsidRPr="00226CDA">
        <w:rPr>
          <w:rFonts w:ascii="Segoe UI" w:hAnsi="Segoe UI" w:cs="Segoe UI"/>
          <w:sz w:val="22"/>
          <w:szCs w:val="22"/>
        </w:rPr>
        <w:t xml:space="preserve"> v prodlení s úhradou ceny proti sjednanému termínu je povinen zaplatit </w:t>
      </w:r>
      <w:r w:rsidR="00BE2007" w:rsidRPr="00226CDA">
        <w:rPr>
          <w:rFonts w:ascii="Segoe UI" w:hAnsi="Segoe UI" w:cs="Segoe UI"/>
          <w:sz w:val="22"/>
          <w:szCs w:val="22"/>
        </w:rPr>
        <w:t>Zhotovitel</w:t>
      </w:r>
      <w:r w:rsidRPr="00226CDA">
        <w:rPr>
          <w:rFonts w:ascii="Segoe UI" w:hAnsi="Segoe UI" w:cs="Segoe UI"/>
          <w:sz w:val="22"/>
          <w:szCs w:val="22"/>
        </w:rPr>
        <w:t xml:space="preserve">i úrok z prodlení ve </w:t>
      </w:r>
      <w:r w:rsidRPr="00C76F55">
        <w:rPr>
          <w:rFonts w:ascii="Segoe UI" w:hAnsi="Segoe UI" w:cs="Segoe UI"/>
          <w:sz w:val="22"/>
          <w:szCs w:val="22"/>
        </w:rPr>
        <w:t>výši 0,05</w:t>
      </w:r>
      <w:r w:rsidR="00BB1A35" w:rsidRPr="00C76F55">
        <w:rPr>
          <w:rFonts w:ascii="Segoe UI" w:hAnsi="Segoe UI" w:cs="Segoe UI"/>
          <w:sz w:val="22"/>
          <w:szCs w:val="22"/>
        </w:rPr>
        <w:t xml:space="preserve"> </w:t>
      </w:r>
      <w:r w:rsidRPr="00C76F55">
        <w:rPr>
          <w:rFonts w:ascii="Segoe UI" w:hAnsi="Segoe UI" w:cs="Segoe UI"/>
          <w:sz w:val="22"/>
          <w:szCs w:val="22"/>
        </w:rPr>
        <w:t>% z dlužné</w:t>
      </w:r>
      <w:r w:rsidRPr="00226CDA">
        <w:rPr>
          <w:rFonts w:ascii="Segoe UI" w:hAnsi="Segoe UI" w:cs="Segoe UI"/>
          <w:sz w:val="22"/>
          <w:szCs w:val="22"/>
        </w:rPr>
        <w:t xml:space="preserve"> částky za každý </w:t>
      </w:r>
      <w:r w:rsidR="004A4FB5">
        <w:rPr>
          <w:rFonts w:ascii="Segoe UI" w:hAnsi="Segoe UI" w:cs="Segoe UI"/>
          <w:sz w:val="22"/>
          <w:szCs w:val="22"/>
        </w:rPr>
        <w:br/>
      </w:r>
      <w:r w:rsidRPr="00226CDA">
        <w:rPr>
          <w:rFonts w:ascii="Segoe UI" w:hAnsi="Segoe UI" w:cs="Segoe UI"/>
          <w:sz w:val="22"/>
          <w:szCs w:val="22"/>
        </w:rPr>
        <w:t>i započatý den prodlení.</w:t>
      </w:r>
    </w:p>
    <w:p w14:paraId="30EE4B13" w14:textId="77777777" w:rsidR="00A92D47"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103" w:name="_Ref135929247"/>
      <w:r w:rsidRPr="00226CDA">
        <w:rPr>
          <w:rFonts w:ascii="Segoe UI" w:hAnsi="Segoe UI" w:cs="Segoe UI"/>
          <w:sz w:val="22"/>
          <w:szCs w:val="22"/>
        </w:rPr>
        <w:t>Objednatel</w:t>
      </w:r>
      <w:r w:rsidR="00A92D47" w:rsidRPr="00226CDA">
        <w:rPr>
          <w:rFonts w:ascii="Segoe UI" w:hAnsi="Segoe UI" w:cs="Segoe UI"/>
          <w:sz w:val="22"/>
          <w:szCs w:val="22"/>
        </w:rPr>
        <w:t xml:space="preserve"> je oprávněn na </w:t>
      </w:r>
      <w:r w:rsidRPr="00226CDA">
        <w:rPr>
          <w:rFonts w:ascii="Segoe UI" w:hAnsi="Segoe UI" w:cs="Segoe UI"/>
          <w:sz w:val="22"/>
          <w:szCs w:val="22"/>
        </w:rPr>
        <w:t>Zhotovitel</w:t>
      </w:r>
      <w:r w:rsidR="00A92D47" w:rsidRPr="00226CDA">
        <w:rPr>
          <w:rFonts w:ascii="Segoe UI" w:hAnsi="Segoe UI" w:cs="Segoe UI"/>
          <w:sz w:val="22"/>
          <w:szCs w:val="22"/>
        </w:rPr>
        <w:t xml:space="preserve">i požadovat a </w:t>
      </w:r>
      <w:r w:rsidRPr="00226CDA">
        <w:rPr>
          <w:rFonts w:ascii="Segoe UI" w:hAnsi="Segoe UI" w:cs="Segoe UI"/>
          <w:sz w:val="22"/>
          <w:szCs w:val="22"/>
        </w:rPr>
        <w:t>Zhotovitel</w:t>
      </w:r>
      <w:r w:rsidR="00A92D47" w:rsidRPr="00226CDA">
        <w:rPr>
          <w:rFonts w:ascii="Segoe UI" w:hAnsi="Segoe UI" w:cs="Segoe UI"/>
          <w:sz w:val="22"/>
          <w:szCs w:val="22"/>
        </w:rPr>
        <w:t xml:space="preserve"> se zavazuje </w:t>
      </w:r>
      <w:r w:rsidRPr="00226CDA">
        <w:rPr>
          <w:rFonts w:ascii="Segoe UI" w:hAnsi="Segoe UI" w:cs="Segoe UI"/>
          <w:sz w:val="22"/>
          <w:szCs w:val="22"/>
        </w:rPr>
        <w:t>Objednatel</w:t>
      </w:r>
      <w:r w:rsidR="00A92D47" w:rsidRPr="00226CDA">
        <w:rPr>
          <w:rFonts w:ascii="Segoe UI" w:hAnsi="Segoe UI" w:cs="Segoe UI"/>
          <w:sz w:val="22"/>
          <w:szCs w:val="22"/>
        </w:rPr>
        <w:t>i zaplatit tyto smluvní pokuty:</w:t>
      </w:r>
      <w:bookmarkEnd w:id="103"/>
    </w:p>
    <w:p w14:paraId="418A5E3E" w14:textId="77777777" w:rsidR="00E04A55" w:rsidRPr="00E04A55" w:rsidRDefault="00AF3115"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bookmarkStart w:id="104" w:name="_Hlk531706416"/>
      <w:bookmarkStart w:id="105" w:name="_Ref135929378"/>
      <w:r w:rsidRPr="00E04A55">
        <w:rPr>
          <w:rFonts w:ascii="Segoe UI" w:hAnsi="Segoe UI" w:cs="Segoe UI"/>
          <w:snapToGrid w:val="0"/>
          <w:sz w:val="22"/>
          <w:szCs w:val="22"/>
        </w:rPr>
        <w:t xml:space="preserve">ve výši 200 000,- Kč za každé porušení závazků Zhotovitele se zahájením prací </w:t>
      </w:r>
      <w:r w:rsidRPr="00E04A55">
        <w:rPr>
          <w:rFonts w:ascii="Segoe UI" w:hAnsi="Segoe UI" w:cs="Segoe UI"/>
          <w:snapToGrid w:val="0"/>
          <w:sz w:val="22"/>
          <w:szCs w:val="22"/>
        </w:rPr>
        <w:br/>
        <w:t xml:space="preserve">na zhotovení Stavby </w:t>
      </w:r>
      <w:r w:rsidR="00610FD4" w:rsidRPr="00E04A55">
        <w:rPr>
          <w:rFonts w:ascii="Segoe UI" w:hAnsi="Segoe UI" w:cs="Segoe UI"/>
          <w:snapToGrid w:val="0"/>
          <w:sz w:val="22"/>
          <w:szCs w:val="22"/>
        </w:rPr>
        <w:t>vyjma situace, kdy zahájení prací objektivně zcela brání zvláště nepříznivé klimatické podmínky</w:t>
      </w:r>
      <w:r w:rsidR="008E7CB2" w:rsidRPr="00E04A55">
        <w:rPr>
          <w:rFonts w:ascii="Segoe UI" w:hAnsi="Segoe UI" w:cs="Segoe UI"/>
          <w:snapToGrid w:val="0"/>
          <w:sz w:val="22"/>
          <w:szCs w:val="22"/>
        </w:rPr>
        <w:t>,</w:t>
      </w:r>
      <w:r w:rsidRPr="00E04A55">
        <w:rPr>
          <w:rFonts w:ascii="Segoe UI" w:hAnsi="Segoe UI" w:cs="Segoe UI"/>
          <w:snapToGrid w:val="0"/>
          <w:sz w:val="22"/>
          <w:szCs w:val="22"/>
        </w:rPr>
        <w:t xml:space="preserve"> </w:t>
      </w:r>
      <w:r w:rsidR="009E3D71" w:rsidRPr="00E04A55">
        <w:rPr>
          <w:rFonts w:ascii="Segoe UI" w:hAnsi="Segoe UI" w:cs="Segoe UI"/>
          <w:snapToGrid w:val="0"/>
          <w:sz w:val="22"/>
          <w:szCs w:val="22"/>
        </w:rPr>
        <w:t>či s převzetím Staveniště</w:t>
      </w:r>
      <w:bookmarkEnd w:id="104"/>
      <w:r w:rsidR="00E05D0C" w:rsidRPr="00E04A55">
        <w:rPr>
          <w:rFonts w:ascii="Segoe UI" w:hAnsi="Segoe UI" w:cs="Segoe UI"/>
          <w:snapToGrid w:val="0"/>
          <w:sz w:val="22"/>
          <w:szCs w:val="22"/>
        </w:rPr>
        <w:t xml:space="preserve">, </w:t>
      </w:r>
      <w:bookmarkStart w:id="106" w:name="_Hlk135637611"/>
      <w:r w:rsidR="00610FD4" w:rsidRPr="00E04A55">
        <w:rPr>
          <w:rFonts w:ascii="Segoe UI" w:hAnsi="Segoe UI" w:cs="Segoe UI"/>
          <w:snapToGrid w:val="0"/>
          <w:sz w:val="22"/>
          <w:szCs w:val="22"/>
        </w:rPr>
        <w:t xml:space="preserve">či se splněním povinností týkajících se osoby stavbyvedoucího dle odst. </w:t>
      </w:r>
      <w:r w:rsidR="00E600CF" w:rsidRPr="00E04A55">
        <w:rPr>
          <w:rFonts w:ascii="Segoe UI" w:hAnsi="Segoe UI" w:cs="Segoe UI"/>
          <w:snapToGrid w:val="0"/>
          <w:sz w:val="22"/>
          <w:szCs w:val="22"/>
        </w:rPr>
        <w:fldChar w:fldCharType="begin"/>
      </w:r>
      <w:r w:rsidR="00E600CF" w:rsidRPr="00E04A55">
        <w:rPr>
          <w:rFonts w:ascii="Segoe UI" w:hAnsi="Segoe UI" w:cs="Segoe UI"/>
          <w:snapToGrid w:val="0"/>
          <w:sz w:val="22"/>
          <w:szCs w:val="22"/>
        </w:rPr>
        <w:instrText xml:space="preserve"> REF _Ref135929526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B82FAE" w:rsidRPr="00E04A55">
        <w:rPr>
          <w:rFonts w:ascii="Segoe UI" w:hAnsi="Segoe UI" w:cs="Segoe UI"/>
          <w:snapToGrid w:val="0"/>
          <w:sz w:val="22"/>
          <w:szCs w:val="22"/>
        </w:rPr>
        <w:t>15.5</w:t>
      </w:r>
      <w:r w:rsidR="00E600CF" w:rsidRPr="00E04A55">
        <w:rPr>
          <w:rFonts w:ascii="Segoe UI" w:hAnsi="Segoe UI" w:cs="Segoe UI"/>
          <w:snapToGrid w:val="0"/>
          <w:sz w:val="22"/>
          <w:szCs w:val="22"/>
        </w:rPr>
        <w:fldChar w:fldCharType="end"/>
      </w:r>
      <w:r w:rsidR="00610FD4" w:rsidRPr="00E04A55">
        <w:rPr>
          <w:rFonts w:ascii="Segoe UI" w:hAnsi="Segoe UI" w:cs="Segoe UI"/>
          <w:snapToGrid w:val="0"/>
          <w:sz w:val="22"/>
          <w:szCs w:val="22"/>
        </w:rPr>
        <w:t xml:space="preserve"> této </w:t>
      </w:r>
      <w:r w:rsidR="00627A19" w:rsidRPr="00E04A55">
        <w:rPr>
          <w:rFonts w:ascii="Segoe UI" w:hAnsi="Segoe UI" w:cs="Segoe UI"/>
          <w:snapToGrid w:val="0"/>
          <w:sz w:val="22"/>
          <w:szCs w:val="22"/>
        </w:rPr>
        <w:t>Smlouvy</w:t>
      </w:r>
      <w:r w:rsidR="00610FD4" w:rsidRPr="00E04A55">
        <w:rPr>
          <w:rFonts w:ascii="Segoe UI" w:hAnsi="Segoe UI" w:cs="Segoe UI"/>
          <w:snapToGrid w:val="0"/>
          <w:sz w:val="22"/>
          <w:szCs w:val="22"/>
        </w:rPr>
        <w:t xml:space="preserve">, </w:t>
      </w:r>
      <w:bookmarkEnd w:id="106"/>
      <w:r w:rsidR="00E05D0C" w:rsidRPr="00E04A55">
        <w:rPr>
          <w:rFonts w:ascii="Segoe UI" w:hAnsi="Segoe UI" w:cs="Segoe UI"/>
          <w:snapToGrid w:val="0"/>
          <w:sz w:val="22"/>
          <w:szCs w:val="22"/>
        </w:rPr>
        <w:t xml:space="preserve">a to za každý </w:t>
      </w:r>
      <w:r w:rsidR="00B82FAE" w:rsidRPr="00E04A55">
        <w:rPr>
          <w:rFonts w:ascii="Segoe UI" w:hAnsi="Segoe UI" w:cs="Segoe UI"/>
          <w:snapToGrid w:val="0"/>
          <w:sz w:val="22"/>
          <w:szCs w:val="22"/>
        </w:rPr>
        <w:br/>
      </w:r>
      <w:r w:rsidR="00E05D0C" w:rsidRPr="00E04A55">
        <w:rPr>
          <w:rFonts w:ascii="Segoe UI" w:hAnsi="Segoe UI" w:cs="Segoe UI"/>
          <w:snapToGrid w:val="0"/>
          <w:sz w:val="22"/>
          <w:szCs w:val="22"/>
        </w:rPr>
        <w:t xml:space="preserve">i započatý den prodlení, vyjma situace, kdy zahájení prací objektivně zcela brání </w:t>
      </w:r>
      <w:r w:rsidR="007843E3" w:rsidRPr="00E04A55">
        <w:rPr>
          <w:rFonts w:ascii="Segoe UI" w:hAnsi="Segoe UI" w:cs="Segoe UI"/>
          <w:snapToGrid w:val="0"/>
          <w:sz w:val="22"/>
          <w:szCs w:val="22"/>
        </w:rPr>
        <w:t xml:space="preserve">zvláště nepříznivé </w:t>
      </w:r>
      <w:r w:rsidR="00E05D0C" w:rsidRPr="00E04A55">
        <w:rPr>
          <w:rFonts w:ascii="Segoe UI" w:hAnsi="Segoe UI" w:cs="Segoe UI"/>
          <w:snapToGrid w:val="0"/>
          <w:sz w:val="22"/>
          <w:szCs w:val="22"/>
        </w:rPr>
        <w:t>klimatické podmínky</w:t>
      </w:r>
      <w:r w:rsidR="00B62708" w:rsidRPr="00E04A55">
        <w:rPr>
          <w:rFonts w:ascii="Segoe UI" w:hAnsi="Segoe UI" w:cs="Segoe UI"/>
          <w:snapToGrid w:val="0"/>
          <w:sz w:val="22"/>
          <w:szCs w:val="22"/>
        </w:rPr>
        <w:t>;</w:t>
      </w:r>
      <w:bookmarkEnd w:id="105"/>
    </w:p>
    <w:p w14:paraId="212DAEC4" w14:textId="77777777" w:rsidR="00E04A55" w:rsidRPr="00E04A55" w:rsidRDefault="00000677"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napToGrid w:val="0"/>
          <w:sz w:val="22"/>
          <w:szCs w:val="22"/>
        </w:rPr>
        <w:t>ve výši</w:t>
      </w:r>
      <w:r w:rsidR="008800F6" w:rsidRPr="00E04A55">
        <w:rPr>
          <w:rFonts w:ascii="Segoe UI" w:hAnsi="Segoe UI" w:cs="Segoe UI"/>
          <w:snapToGrid w:val="0"/>
          <w:sz w:val="22"/>
          <w:szCs w:val="22"/>
        </w:rPr>
        <w:t xml:space="preserve"> </w:t>
      </w:r>
      <w:r w:rsidR="00FA2DD5" w:rsidRPr="00E04A55">
        <w:rPr>
          <w:rFonts w:ascii="Segoe UI" w:hAnsi="Segoe UI" w:cs="Segoe UI"/>
          <w:snapToGrid w:val="0"/>
          <w:sz w:val="22"/>
          <w:szCs w:val="22"/>
        </w:rPr>
        <w:t>2</w:t>
      </w:r>
      <w:r w:rsidR="00566F5E" w:rsidRPr="00E04A55">
        <w:rPr>
          <w:rFonts w:ascii="Segoe UI" w:hAnsi="Segoe UI" w:cs="Segoe UI"/>
          <w:snapToGrid w:val="0"/>
          <w:sz w:val="22"/>
          <w:szCs w:val="22"/>
        </w:rPr>
        <w:t>00 </w:t>
      </w:r>
      <w:r w:rsidRPr="00E04A55">
        <w:rPr>
          <w:rFonts w:ascii="Segoe UI" w:hAnsi="Segoe UI" w:cs="Segoe UI"/>
          <w:snapToGrid w:val="0"/>
          <w:sz w:val="22"/>
          <w:szCs w:val="22"/>
        </w:rPr>
        <w:t xml:space="preserve">000,- Kč za každé porušení závazků Zhotovitele </w:t>
      </w:r>
      <w:r w:rsidR="00181D48" w:rsidRPr="00E04A55">
        <w:rPr>
          <w:rFonts w:ascii="Segoe UI" w:hAnsi="Segoe UI" w:cs="Segoe UI"/>
          <w:snapToGrid w:val="0"/>
          <w:sz w:val="22"/>
          <w:szCs w:val="22"/>
        </w:rPr>
        <w:t>při prodlení s</w:t>
      </w:r>
      <w:r w:rsidR="006A5A95" w:rsidRPr="00E04A55">
        <w:rPr>
          <w:rFonts w:ascii="Segoe UI" w:hAnsi="Segoe UI" w:cs="Segoe UI"/>
          <w:snapToGrid w:val="0"/>
          <w:sz w:val="22"/>
          <w:szCs w:val="22"/>
        </w:rPr>
        <w:t> </w:t>
      </w:r>
      <w:r w:rsidR="00181D48" w:rsidRPr="00E04A55">
        <w:rPr>
          <w:rFonts w:ascii="Segoe UI" w:hAnsi="Segoe UI" w:cs="Segoe UI"/>
          <w:snapToGrid w:val="0"/>
          <w:sz w:val="22"/>
          <w:szCs w:val="22"/>
        </w:rPr>
        <w:t>realizací</w:t>
      </w:r>
      <w:r w:rsidR="006A5A95" w:rsidRPr="00E04A55">
        <w:rPr>
          <w:rFonts w:ascii="Segoe UI" w:hAnsi="Segoe UI" w:cs="Segoe UI"/>
          <w:snapToGrid w:val="0"/>
          <w:sz w:val="22"/>
          <w:szCs w:val="22"/>
        </w:rPr>
        <w:t xml:space="preserve"> díla dle </w:t>
      </w:r>
      <w:r w:rsidR="00FE0177" w:rsidRPr="00E04A55">
        <w:rPr>
          <w:rFonts w:ascii="Segoe UI" w:hAnsi="Segoe UI" w:cs="Segoe UI"/>
          <w:snapToGrid w:val="0"/>
          <w:sz w:val="22"/>
          <w:szCs w:val="22"/>
        </w:rPr>
        <w:t xml:space="preserve">jednotlivých milníků </w:t>
      </w:r>
      <w:r w:rsidR="00181D48" w:rsidRPr="00E04A55">
        <w:rPr>
          <w:rFonts w:ascii="Segoe UI" w:hAnsi="Segoe UI" w:cs="Segoe UI"/>
          <w:snapToGrid w:val="0"/>
          <w:sz w:val="22"/>
          <w:szCs w:val="22"/>
        </w:rPr>
        <w:t xml:space="preserve">oproti </w:t>
      </w:r>
      <w:r w:rsidR="003D25FF" w:rsidRPr="00E04A55">
        <w:rPr>
          <w:rFonts w:ascii="Segoe UI" w:hAnsi="Segoe UI" w:cs="Segoe UI"/>
          <w:snapToGrid w:val="0"/>
          <w:sz w:val="22"/>
          <w:szCs w:val="22"/>
        </w:rPr>
        <w:t>H</w:t>
      </w:r>
      <w:r w:rsidRPr="00E04A55">
        <w:rPr>
          <w:rFonts w:ascii="Segoe UI" w:hAnsi="Segoe UI" w:cs="Segoe UI"/>
          <w:snapToGrid w:val="0"/>
          <w:sz w:val="22"/>
          <w:szCs w:val="22"/>
        </w:rPr>
        <w:t xml:space="preserve">armonogramu dle </w:t>
      </w:r>
      <w:r w:rsidR="00971BF9" w:rsidRPr="00E04A55">
        <w:rPr>
          <w:rFonts w:ascii="Segoe UI" w:hAnsi="Segoe UI" w:cs="Segoe UI"/>
          <w:snapToGrid w:val="0"/>
          <w:sz w:val="22"/>
          <w:szCs w:val="22"/>
        </w:rPr>
        <w:t>odst.</w:t>
      </w:r>
      <w:r w:rsidRPr="00E04A55">
        <w:rPr>
          <w:rFonts w:ascii="Segoe UI" w:hAnsi="Segoe UI" w:cs="Segoe UI"/>
          <w:snapToGrid w:val="0"/>
          <w:sz w:val="22"/>
          <w:szCs w:val="22"/>
        </w:rPr>
        <w:t xml:space="preserve"> </w:t>
      </w:r>
      <w:r w:rsidR="00E600CF" w:rsidRPr="00E04A55">
        <w:rPr>
          <w:rFonts w:ascii="Segoe UI" w:hAnsi="Segoe UI" w:cs="Segoe UI"/>
          <w:snapToGrid w:val="0"/>
          <w:sz w:val="22"/>
          <w:szCs w:val="22"/>
        </w:rPr>
        <w:fldChar w:fldCharType="begin"/>
      </w:r>
      <w:r w:rsidR="00E600CF" w:rsidRPr="00E04A55">
        <w:rPr>
          <w:rFonts w:ascii="Segoe UI" w:hAnsi="Segoe UI" w:cs="Segoe UI"/>
          <w:snapToGrid w:val="0"/>
          <w:sz w:val="22"/>
          <w:szCs w:val="22"/>
        </w:rPr>
        <w:instrText xml:space="preserve"> REF _Ref135930317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F62478" w:rsidRPr="00E04A55">
        <w:rPr>
          <w:rFonts w:ascii="Segoe UI" w:hAnsi="Segoe UI" w:cs="Segoe UI"/>
          <w:snapToGrid w:val="0"/>
          <w:sz w:val="22"/>
          <w:szCs w:val="22"/>
        </w:rPr>
        <w:t>3.4</w:t>
      </w:r>
      <w:r w:rsidR="00E600CF" w:rsidRPr="00E04A55">
        <w:rPr>
          <w:rFonts w:ascii="Segoe UI" w:hAnsi="Segoe UI" w:cs="Segoe UI"/>
          <w:snapToGrid w:val="0"/>
          <w:sz w:val="22"/>
          <w:szCs w:val="22"/>
        </w:rPr>
        <w:fldChar w:fldCharType="end"/>
      </w:r>
      <w:r w:rsidR="00893D13" w:rsidRPr="00E04A55">
        <w:rPr>
          <w:rFonts w:ascii="Segoe UI" w:hAnsi="Segoe UI" w:cs="Segoe UI"/>
          <w:snapToGrid w:val="0"/>
          <w:sz w:val="22"/>
          <w:szCs w:val="22"/>
        </w:rPr>
        <w:t xml:space="preserve"> písm. </w:t>
      </w:r>
      <w:r w:rsidR="00FD3A12" w:rsidRPr="00E04A55">
        <w:rPr>
          <w:rFonts w:ascii="Segoe UI" w:hAnsi="Segoe UI" w:cs="Segoe UI"/>
          <w:snapToGrid w:val="0"/>
          <w:sz w:val="22"/>
          <w:szCs w:val="22"/>
        </w:rPr>
        <w:fldChar w:fldCharType="begin"/>
      </w:r>
      <w:r w:rsidR="00FD3A12" w:rsidRPr="00E04A55">
        <w:rPr>
          <w:rFonts w:ascii="Segoe UI" w:hAnsi="Segoe UI" w:cs="Segoe UI"/>
          <w:snapToGrid w:val="0"/>
          <w:sz w:val="22"/>
          <w:szCs w:val="22"/>
        </w:rPr>
        <w:instrText xml:space="preserve"> REF _Ref169474490 \n \h </w:instrText>
      </w:r>
      <w:r w:rsidR="00FD3A12" w:rsidRPr="00E04A55">
        <w:rPr>
          <w:rFonts w:ascii="Segoe UI" w:hAnsi="Segoe UI" w:cs="Segoe UI"/>
          <w:snapToGrid w:val="0"/>
          <w:sz w:val="22"/>
          <w:szCs w:val="22"/>
        </w:rPr>
      </w:r>
      <w:r w:rsidR="00FD3A12" w:rsidRPr="00E04A55">
        <w:rPr>
          <w:rFonts w:ascii="Segoe UI" w:hAnsi="Segoe UI" w:cs="Segoe UI"/>
          <w:snapToGrid w:val="0"/>
          <w:sz w:val="22"/>
          <w:szCs w:val="22"/>
        </w:rPr>
        <w:fldChar w:fldCharType="separate"/>
      </w:r>
      <w:r w:rsidR="00F62478" w:rsidRPr="00E04A55">
        <w:rPr>
          <w:rFonts w:ascii="Segoe UI" w:hAnsi="Segoe UI" w:cs="Segoe UI"/>
          <w:snapToGrid w:val="0"/>
          <w:sz w:val="22"/>
          <w:szCs w:val="22"/>
        </w:rPr>
        <w:t>a)</w:t>
      </w:r>
      <w:r w:rsidR="00FD3A12" w:rsidRPr="00E04A55">
        <w:rPr>
          <w:rFonts w:ascii="Segoe UI" w:hAnsi="Segoe UI" w:cs="Segoe UI"/>
          <w:snapToGrid w:val="0"/>
          <w:sz w:val="22"/>
          <w:szCs w:val="22"/>
        </w:rPr>
        <w:fldChar w:fldCharType="end"/>
      </w:r>
      <w:r w:rsidR="00FD3A12" w:rsidRPr="00E04A55">
        <w:rPr>
          <w:rFonts w:ascii="Segoe UI" w:hAnsi="Segoe UI" w:cs="Segoe UI"/>
          <w:snapToGrid w:val="0"/>
          <w:sz w:val="22"/>
          <w:szCs w:val="22"/>
        </w:rPr>
        <w:t xml:space="preserve"> </w:t>
      </w:r>
      <w:r w:rsidR="00893D13" w:rsidRPr="00E04A55">
        <w:rPr>
          <w:rFonts w:ascii="Segoe UI" w:hAnsi="Segoe UI" w:cs="Segoe UI"/>
          <w:snapToGrid w:val="0"/>
          <w:sz w:val="22"/>
          <w:szCs w:val="22"/>
        </w:rPr>
        <w:t xml:space="preserve">této </w:t>
      </w:r>
      <w:r w:rsidR="00627A19" w:rsidRPr="00E04A55">
        <w:rPr>
          <w:rFonts w:ascii="Segoe UI" w:hAnsi="Segoe UI" w:cs="Segoe UI"/>
          <w:snapToGrid w:val="0"/>
          <w:sz w:val="22"/>
          <w:szCs w:val="22"/>
        </w:rPr>
        <w:t>Smlouvy</w:t>
      </w:r>
      <w:r w:rsidR="006A5A95" w:rsidRPr="00E04A55">
        <w:rPr>
          <w:rFonts w:ascii="Segoe UI" w:hAnsi="Segoe UI" w:cs="Segoe UI"/>
          <w:snapToGrid w:val="0"/>
          <w:sz w:val="22"/>
          <w:szCs w:val="22"/>
        </w:rPr>
        <w:t xml:space="preserve"> </w:t>
      </w:r>
      <w:r w:rsidRPr="00E04A55">
        <w:rPr>
          <w:rFonts w:ascii="Segoe UI" w:hAnsi="Segoe UI" w:cs="Segoe UI"/>
          <w:snapToGrid w:val="0"/>
          <w:sz w:val="22"/>
          <w:szCs w:val="22"/>
        </w:rPr>
        <w:t>za každý započatý den prodlení</w:t>
      </w:r>
      <w:r w:rsidR="00DC35AA" w:rsidRPr="00E04A55">
        <w:rPr>
          <w:rFonts w:ascii="Segoe UI" w:hAnsi="Segoe UI" w:cs="Segoe UI"/>
          <w:snapToGrid w:val="0"/>
          <w:sz w:val="22"/>
          <w:szCs w:val="22"/>
        </w:rPr>
        <w:t xml:space="preserve">, a to počínaje </w:t>
      </w:r>
      <w:r w:rsidR="00B579E7" w:rsidRPr="00E04A55">
        <w:rPr>
          <w:rFonts w:ascii="Segoe UI" w:hAnsi="Segoe UI" w:cs="Segoe UI"/>
          <w:snapToGrid w:val="0"/>
          <w:sz w:val="22"/>
          <w:szCs w:val="22"/>
        </w:rPr>
        <w:t xml:space="preserve">vždy </w:t>
      </w:r>
      <w:r w:rsidR="00A554A1" w:rsidRPr="00E04A55">
        <w:rPr>
          <w:rFonts w:ascii="Segoe UI" w:hAnsi="Segoe UI" w:cs="Segoe UI"/>
          <w:snapToGrid w:val="0"/>
          <w:sz w:val="22"/>
          <w:szCs w:val="22"/>
        </w:rPr>
        <w:t>16</w:t>
      </w:r>
      <w:r w:rsidR="00411F9F" w:rsidRPr="00E04A55">
        <w:rPr>
          <w:rFonts w:ascii="Segoe UI" w:hAnsi="Segoe UI" w:cs="Segoe UI"/>
          <w:snapToGrid w:val="0"/>
          <w:sz w:val="22"/>
          <w:szCs w:val="22"/>
        </w:rPr>
        <w:t>.</w:t>
      </w:r>
      <w:r w:rsidR="00EA0C98" w:rsidRPr="00E04A55">
        <w:rPr>
          <w:rFonts w:ascii="Segoe UI" w:hAnsi="Segoe UI" w:cs="Segoe UI"/>
          <w:snapToGrid w:val="0"/>
          <w:sz w:val="22"/>
          <w:szCs w:val="22"/>
        </w:rPr>
        <w:t xml:space="preserve"> pracovním</w:t>
      </w:r>
      <w:r w:rsidR="00DC35AA" w:rsidRPr="00E04A55">
        <w:rPr>
          <w:rFonts w:ascii="Segoe UI" w:hAnsi="Segoe UI" w:cs="Segoe UI"/>
          <w:snapToGrid w:val="0"/>
          <w:sz w:val="22"/>
          <w:szCs w:val="22"/>
        </w:rPr>
        <w:t xml:space="preserve"> dnem prodlení s plněním povinnosti</w:t>
      </w:r>
      <w:r w:rsidR="00E53A78" w:rsidRPr="00E04A55">
        <w:rPr>
          <w:rFonts w:ascii="Segoe UI" w:hAnsi="Segoe UI" w:cs="Segoe UI"/>
          <w:snapToGrid w:val="0"/>
          <w:sz w:val="22"/>
          <w:szCs w:val="22"/>
        </w:rPr>
        <w:t xml:space="preserve">, vyjma situace, kdy prodlení objektivně nastalo </w:t>
      </w:r>
      <w:r w:rsidR="00E04A55">
        <w:rPr>
          <w:rFonts w:ascii="Segoe UI" w:hAnsi="Segoe UI" w:cs="Segoe UI"/>
          <w:snapToGrid w:val="0"/>
          <w:sz w:val="22"/>
          <w:szCs w:val="22"/>
        </w:rPr>
        <w:br/>
      </w:r>
      <w:r w:rsidR="00E53A78" w:rsidRPr="00E04A55">
        <w:rPr>
          <w:rFonts w:ascii="Segoe UI" w:hAnsi="Segoe UI" w:cs="Segoe UI"/>
          <w:snapToGrid w:val="0"/>
          <w:sz w:val="22"/>
          <w:szCs w:val="22"/>
        </w:rPr>
        <w:t xml:space="preserve">v důsledku </w:t>
      </w:r>
      <w:r w:rsidR="006526DB" w:rsidRPr="00E04A55">
        <w:rPr>
          <w:rFonts w:ascii="Segoe UI" w:hAnsi="Segoe UI" w:cs="Segoe UI"/>
          <w:snapToGrid w:val="0"/>
          <w:sz w:val="22"/>
          <w:szCs w:val="22"/>
        </w:rPr>
        <w:t xml:space="preserve">nepříznivých </w:t>
      </w:r>
      <w:r w:rsidR="00E53A78" w:rsidRPr="00E04A55">
        <w:rPr>
          <w:rFonts w:ascii="Segoe UI" w:hAnsi="Segoe UI" w:cs="Segoe UI"/>
          <w:snapToGrid w:val="0"/>
          <w:sz w:val="22"/>
          <w:szCs w:val="22"/>
        </w:rPr>
        <w:t>klimatických podmínek</w:t>
      </w:r>
      <w:r w:rsidR="00181D48" w:rsidRPr="00E04A55">
        <w:rPr>
          <w:rFonts w:ascii="Segoe UI" w:hAnsi="Segoe UI" w:cs="Segoe UI"/>
          <w:snapToGrid w:val="0"/>
          <w:sz w:val="22"/>
          <w:szCs w:val="22"/>
        </w:rPr>
        <w:t xml:space="preserve">, nevhodných pokynů Objednatele </w:t>
      </w:r>
      <w:r w:rsidR="00E04A55">
        <w:rPr>
          <w:rFonts w:ascii="Segoe UI" w:hAnsi="Segoe UI" w:cs="Segoe UI"/>
          <w:snapToGrid w:val="0"/>
          <w:sz w:val="22"/>
          <w:szCs w:val="22"/>
        </w:rPr>
        <w:br/>
      </w:r>
      <w:r w:rsidR="00181D48" w:rsidRPr="00E04A55">
        <w:rPr>
          <w:rFonts w:ascii="Segoe UI" w:hAnsi="Segoe UI" w:cs="Segoe UI"/>
          <w:snapToGrid w:val="0"/>
          <w:sz w:val="22"/>
          <w:szCs w:val="22"/>
        </w:rPr>
        <w:t>či výskytu skrytých překážek v místě plnění</w:t>
      </w:r>
      <w:r w:rsidRPr="00E04A55">
        <w:rPr>
          <w:rFonts w:ascii="Segoe UI" w:hAnsi="Segoe UI" w:cs="Segoe UI"/>
          <w:snapToGrid w:val="0"/>
          <w:sz w:val="22"/>
          <w:szCs w:val="22"/>
        </w:rPr>
        <w:t>;</w:t>
      </w:r>
      <w:r w:rsidR="00FB5992" w:rsidRPr="00E04A55">
        <w:rPr>
          <w:rFonts w:ascii="Segoe UI" w:hAnsi="Segoe UI" w:cs="Segoe UI"/>
          <w:snapToGrid w:val="0"/>
          <w:sz w:val="22"/>
          <w:szCs w:val="22"/>
        </w:rPr>
        <w:t xml:space="preserve"> </w:t>
      </w:r>
      <w:r w:rsidR="00182F3D" w:rsidRPr="00E04A55">
        <w:rPr>
          <w:rFonts w:ascii="Segoe UI" w:hAnsi="Segoe UI" w:cs="Segoe UI"/>
          <w:snapToGrid w:val="0"/>
          <w:sz w:val="22"/>
          <w:szCs w:val="22"/>
        </w:rPr>
        <w:t xml:space="preserve">smluvní </w:t>
      </w:r>
      <w:r w:rsidR="00FB5992" w:rsidRPr="00E04A55">
        <w:rPr>
          <w:rFonts w:ascii="Segoe UI" w:hAnsi="Segoe UI" w:cs="Segoe UI"/>
          <w:snapToGrid w:val="0"/>
          <w:sz w:val="22"/>
          <w:szCs w:val="22"/>
        </w:rPr>
        <w:t xml:space="preserve">pokutu dle tohoto ustanovení Zhotovitel uhradí </w:t>
      </w:r>
      <w:r w:rsidR="00B811FD" w:rsidRPr="00E04A55">
        <w:rPr>
          <w:rFonts w:ascii="Segoe UI" w:hAnsi="Segoe UI" w:cs="Segoe UI"/>
          <w:snapToGrid w:val="0"/>
          <w:sz w:val="22"/>
          <w:szCs w:val="22"/>
        </w:rPr>
        <w:t xml:space="preserve">vždy za první prodlení </w:t>
      </w:r>
      <w:r w:rsidR="00FE0177" w:rsidRPr="00E04A55">
        <w:rPr>
          <w:rFonts w:ascii="Segoe UI" w:hAnsi="Segoe UI" w:cs="Segoe UI"/>
          <w:snapToGrid w:val="0"/>
          <w:sz w:val="22"/>
          <w:szCs w:val="22"/>
        </w:rPr>
        <w:t>s r</w:t>
      </w:r>
      <w:r w:rsidR="00877A2E" w:rsidRPr="00E04A55">
        <w:rPr>
          <w:rFonts w:ascii="Segoe UI" w:hAnsi="Segoe UI" w:cs="Segoe UI"/>
          <w:snapToGrid w:val="0"/>
          <w:sz w:val="22"/>
          <w:szCs w:val="22"/>
        </w:rPr>
        <w:t>e</w:t>
      </w:r>
      <w:r w:rsidR="00FE0177" w:rsidRPr="00E04A55">
        <w:rPr>
          <w:rFonts w:ascii="Segoe UI" w:hAnsi="Segoe UI" w:cs="Segoe UI"/>
          <w:snapToGrid w:val="0"/>
          <w:sz w:val="22"/>
          <w:szCs w:val="22"/>
        </w:rPr>
        <w:t>alizac</w:t>
      </w:r>
      <w:r w:rsidR="00182F3D" w:rsidRPr="00E04A55">
        <w:rPr>
          <w:rFonts w:ascii="Segoe UI" w:hAnsi="Segoe UI" w:cs="Segoe UI"/>
          <w:snapToGrid w:val="0"/>
          <w:sz w:val="22"/>
          <w:szCs w:val="22"/>
        </w:rPr>
        <w:t>í</w:t>
      </w:r>
      <w:r w:rsidR="00FE0177" w:rsidRPr="00E04A55">
        <w:rPr>
          <w:rFonts w:ascii="Segoe UI" w:hAnsi="Segoe UI" w:cs="Segoe UI"/>
          <w:snapToGrid w:val="0"/>
          <w:sz w:val="22"/>
          <w:szCs w:val="22"/>
        </w:rPr>
        <w:t xml:space="preserve"> milníku </w:t>
      </w:r>
      <w:r w:rsidR="00B811FD" w:rsidRPr="00E04A55">
        <w:rPr>
          <w:rFonts w:ascii="Segoe UI" w:hAnsi="Segoe UI" w:cs="Segoe UI"/>
          <w:snapToGrid w:val="0"/>
          <w:sz w:val="22"/>
          <w:szCs w:val="22"/>
        </w:rPr>
        <w:t>oproti Harmonogramu, nikoliv</w:t>
      </w:r>
      <w:r w:rsidR="00D14B71" w:rsidRPr="00E04A55">
        <w:rPr>
          <w:rFonts w:ascii="Segoe UI" w:hAnsi="Segoe UI" w:cs="Segoe UI"/>
          <w:snapToGrid w:val="0"/>
          <w:sz w:val="22"/>
          <w:szCs w:val="22"/>
        </w:rPr>
        <w:t xml:space="preserve"> </w:t>
      </w:r>
      <w:r w:rsidR="00B811FD" w:rsidRPr="00E04A55">
        <w:rPr>
          <w:rFonts w:ascii="Segoe UI" w:hAnsi="Segoe UI" w:cs="Segoe UI"/>
          <w:snapToGrid w:val="0"/>
          <w:sz w:val="22"/>
          <w:szCs w:val="22"/>
        </w:rPr>
        <w:t>za prodlení návazné</w:t>
      </w:r>
      <w:r w:rsidR="00FE0177" w:rsidRPr="00E04A55">
        <w:rPr>
          <w:rFonts w:ascii="Segoe UI" w:hAnsi="Segoe UI" w:cs="Segoe UI"/>
          <w:snapToGrid w:val="0"/>
          <w:sz w:val="22"/>
          <w:szCs w:val="22"/>
        </w:rPr>
        <w:t xml:space="preserve"> (v navazujícím milníku)</w:t>
      </w:r>
      <w:r w:rsidR="00B811FD" w:rsidRPr="00E04A55">
        <w:rPr>
          <w:rFonts w:ascii="Segoe UI" w:hAnsi="Segoe UI" w:cs="Segoe UI"/>
          <w:snapToGrid w:val="0"/>
          <w:sz w:val="22"/>
          <w:szCs w:val="22"/>
        </w:rPr>
        <w:t xml:space="preserve">, vyvolané prodlením prvním, avšak pouze za předpokladu, že délka prodlení návazného </w:t>
      </w:r>
      <w:r w:rsidR="00FE0177" w:rsidRPr="00E04A55">
        <w:rPr>
          <w:rFonts w:ascii="Segoe UI" w:hAnsi="Segoe UI" w:cs="Segoe UI"/>
          <w:snapToGrid w:val="0"/>
          <w:sz w:val="22"/>
          <w:szCs w:val="22"/>
        </w:rPr>
        <w:t xml:space="preserve">(v navazujícím milníku) </w:t>
      </w:r>
      <w:r w:rsidR="00E04A55">
        <w:rPr>
          <w:rFonts w:ascii="Segoe UI" w:hAnsi="Segoe UI" w:cs="Segoe UI"/>
          <w:snapToGrid w:val="0"/>
          <w:sz w:val="22"/>
          <w:szCs w:val="22"/>
        </w:rPr>
        <w:br/>
      </w:r>
      <w:r w:rsidR="00B811FD" w:rsidRPr="00E04A55">
        <w:rPr>
          <w:rFonts w:ascii="Segoe UI" w:hAnsi="Segoe UI" w:cs="Segoe UI"/>
          <w:snapToGrid w:val="0"/>
          <w:sz w:val="22"/>
          <w:szCs w:val="22"/>
        </w:rPr>
        <w:t>je shodná</w:t>
      </w:r>
      <w:r w:rsidR="00D14B71" w:rsidRPr="00E04A55">
        <w:rPr>
          <w:rFonts w:ascii="Segoe UI" w:hAnsi="Segoe UI" w:cs="Segoe UI"/>
          <w:snapToGrid w:val="0"/>
          <w:sz w:val="22"/>
          <w:szCs w:val="22"/>
        </w:rPr>
        <w:t xml:space="preserve"> </w:t>
      </w:r>
      <w:r w:rsidR="00B811FD" w:rsidRPr="00E04A55">
        <w:rPr>
          <w:rFonts w:ascii="Segoe UI" w:hAnsi="Segoe UI" w:cs="Segoe UI"/>
          <w:snapToGrid w:val="0"/>
          <w:sz w:val="22"/>
          <w:szCs w:val="22"/>
        </w:rPr>
        <w:t xml:space="preserve">nebo kratší než prodlení první; uvedené nemá vliv na sankce při prodlení </w:t>
      </w:r>
      <w:r w:rsidR="00D14B71" w:rsidRPr="00E04A55">
        <w:rPr>
          <w:rFonts w:ascii="Segoe UI" w:hAnsi="Segoe UI" w:cs="Segoe UI"/>
          <w:snapToGrid w:val="0"/>
          <w:sz w:val="22"/>
          <w:szCs w:val="22"/>
        </w:rPr>
        <w:br/>
      </w:r>
      <w:r w:rsidR="00B811FD" w:rsidRPr="00E04A55">
        <w:rPr>
          <w:rFonts w:ascii="Segoe UI" w:hAnsi="Segoe UI" w:cs="Segoe UI"/>
          <w:snapToGrid w:val="0"/>
          <w:sz w:val="22"/>
          <w:szCs w:val="22"/>
        </w:rPr>
        <w:t xml:space="preserve">se zhotovením Stavby dle písm. </w:t>
      </w:r>
      <w:r w:rsidR="00FD3A12" w:rsidRPr="00E04A55">
        <w:rPr>
          <w:rFonts w:ascii="Segoe UI" w:hAnsi="Segoe UI" w:cs="Segoe UI"/>
          <w:snapToGrid w:val="0"/>
          <w:sz w:val="22"/>
          <w:szCs w:val="22"/>
        </w:rPr>
        <w:fldChar w:fldCharType="begin"/>
      </w:r>
      <w:r w:rsidR="00FD3A12" w:rsidRPr="00E04A55">
        <w:rPr>
          <w:rFonts w:ascii="Segoe UI" w:hAnsi="Segoe UI" w:cs="Segoe UI"/>
          <w:snapToGrid w:val="0"/>
          <w:sz w:val="22"/>
          <w:szCs w:val="22"/>
        </w:rPr>
        <w:instrText xml:space="preserve"> REF _Hlk36123651 \n \h </w:instrText>
      </w:r>
      <w:r w:rsidR="00FD3A12" w:rsidRPr="00E04A55">
        <w:rPr>
          <w:rFonts w:ascii="Segoe UI" w:hAnsi="Segoe UI" w:cs="Segoe UI"/>
          <w:snapToGrid w:val="0"/>
          <w:sz w:val="22"/>
          <w:szCs w:val="22"/>
        </w:rPr>
      </w:r>
      <w:r w:rsidR="00FD3A12" w:rsidRPr="00E04A55">
        <w:rPr>
          <w:rFonts w:ascii="Segoe UI" w:hAnsi="Segoe UI" w:cs="Segoe UI"/>
          <w:snapToGrid w:val="0"/>
          <w:sz w:val="22"/>
          <w:szCs w:val="22"/>
        </w:rPr>
        <w:fldChar w:fldCharType="separate"/>
      </w:r>
      <w:r w:rsidR="00F62478" w:rsidRPr="00E04A55">
        <w:rPr>
          <w:rFonts w:ascii="Segoe UI" w:hAnsi="Segoe UI" w:cs="Segoe UI"/>
          <w:snapToGrid w:val="0"/>
          <w:sz w:val="22"/>
          <w:szCs w:val="22"/>
        </w:rPr>
        <w:t>c)</w:t>
      </w:r>
      <w:r w:rsidR="00FD3A12" w:rsidRPr="00E04A55">
        <w:rPr>
          <w:rFonts w:ascii="Segoe UI" w:hAnsi="Segoe UI" w:cs="Segoe UI"/>
          <w:snapToGrid w:val="0"/>
          <w:sz w:val="22"/>
          <w:szCs w:val="22"/>
        </w:rPr>
        <w:fldChar w:fldCharType="end"/>
      </w:r>
      <w:r w:rsidR="00B811FD" w:rsidRPr="00E04A55">
        <w:rPr>
          <w:rFonts w:ascii="Segoe UI" w:hAnsi="Segoe UI" w:cs="Segoe UI"/>
          <w:snapToGrid w:val="0"/>
          <w:sz w:val="22"/>
          <w:szCs w:val="22"/>
        </w:rPr>
        <w:t xml:space="preserve"> tohoto odstavce nebo prodlení s odstraněním Drobných vad </w:t>
      </w:r>
      <w:r w:rsidR="00E22FC1" w:rsidRPr="00E04A55">
        <w:rPr>
          <w:rFonts w:ascii="Segoe UI" w:hAnsi="Segoe UI" w:cs="Segoe UI"/>
          <w:snapToGrid w:val="0"/>
          <w:sz w:val="22"/>
          <w:szCs w:val="22"/>
        </w:rPr>
        <w:t xml:space="preserve">nebo Drobných vad zeleně </w:t>
      </w:r>
      <w:r w:rsidR="00B811FD" w:rsidRPr="00E04A55">
        <w:rPr>
          <w:rFonts w:ascii="Segoe UI" w:hAnsi="Segoe UI" w:cs="Segoe UI"/>
          <w:snapToGrid w:val="0"/>
          <w:sz w:val="22"/>
          <w:szCs w:val="22"/>
        </w:rPr>
        <w:t xml:space="preserve">dle písm. </w:t>
      </w:r>
      <w:r w:rsidR="00FD3A12" w:rsidRPr="00E04A55">
        <w:rPr>
          <w:rFonts w:ascii="Segoe UI" w:hAnsi="Segoe UI" w:cs="Segoe UI"/>
          <w:snapToGrid w:val="0"/>
          <w:sz w:val="22"/>
          <w:szCs w:val="22"/>
        </w:rPr>
        <w:fldChar w:fldCharType="begin"/>
      </w:r>
      <w:r w:rsidR="00FD3A12" w:rsidRPr="00E04A55">
        <w:rPr>
          <w:rFonts w:ascii="Segoe UI" w:hAnsi="Segoe UI" w:cs="Segoe UI"/>
          <w:snapToGrid w:val="0"/>
          <w:sz w:val="22"/>
          <w:szCs w:val="22"/>
        </w:rPr>
        <w:instrText xml:space="preserve"> REF _Ref169474545 \n \h </w:instrText>
      </w:r>
      <w:r w:rsidR="00FD3A12" w:rsidRPr="00E04A55">
        <w:rPr>
          <w:rFonts w:ascii="Segoe UI" w:hAnsi="Segoe UI" w:cs="Segoe UI"/>
          <w:snapToGrid w:val="0"/>
          <w:sz w:val="22"/>
          <w:szCs w:val="22"/>
        </w:rPr>
      </w:r>
      <w:r w:rsidR="00FD3A12" w:rsidRPr="00E04A55">
        <w:rPr>
          <w:rFonts w:ascii="Segoe UI" w:hAnsi="Segoe UI" w:cs="Segoe UI"/>
          <w:snapToGrid w:val="0"/>
          <w:sz w:val="22"/>
          <w:szCs w:val="22"/>
        </w:rPr>
        <w:fldChar w:fldCharType="separate"/>
      </w:r>
      <w:r w:rsidR="00F62478" w:rsidRPr="00E04A55">
        <w:rPr>
          <w:rFonts w:ascii="Segoe UI" w:hAnsi="Segoe UI" w:cs="Segoe UI"/>
          <w:snapToGrid w:val="0"/>
          <w:sz w:val="22"/>
          <w:szCs w:val="22"/>
        </w:rPr>
        <w:t>d)</w:t>
      </w:r>
      <w:r w:rsidR="00FD3A12" w:rsidRPr="00E04A55">
        <w:rPr>
          <w:rFonts w:ascii="Segoe UI" w:hAnsi="Segoe UI" w:cs="Segoe UI"/>
          <w:snapToGrid w:val="0"/>
          <w:sz w:val="22"/>
          <w:szCs w:val="22"/>
        </w:rPr>
        <w:fldChar w:fldCharType="end"/>
      </w:r>
      <w:r w:rsidR="00FD3A12" w:rsidRPr="00E04A55">
        <w:rPr>
          <w:rFonts w:ascii="Segoe UI" w:hAnsi="Segoe UI" w:cs="Segoe UI"/>
          <w:snapToGrid w:val="0"/>
          <w:sz w:val="22"/>
          <w:szCs w:val="22"/>
        </w:rPr>
        <w:t xml:space="preserve"> </w:t>
      </w:r>
      <w:r w:rsidR="00B811FD" w:rsidRPr="00E04A55">
        <w:rPr>
          <w:rFonts w:ascii="Segoe UI" w:hAnsi="Segoe UI" w:cs="Segoe UI"/>
          <w:snapToGrid w:val="0"/>
          <w:sz w:val="22"/>
          <w:szCs w:val="22"/>
        </w:rPr>
        <w:t>tohoto odstavce</w:t>
      </w:r>
      <w:r w:rsidR="00182F3D" w:rsidRPr="00E04A55">
        <w:rPr>
          <w:rFonts w:ascii="Segoe UI" w:hAnsi="Segoe UI" w:cs="Segoe UI"/>
          <w:snapToGrid w:val="0"/>
          <w:sz w:val="22"/>
          <w:szCs w:val="22"/>
        </w:rPr>
        <w:t xml:space="preserve"> (tj. tyto smluvní pokuty budou placeny samostatně);</w:t>
      </w:r>
      <w:bookmarkStart w:id="107" w:name="_Hlk36123651"/>
    </w:p>
    <w:p w14:paraId="5C0A20DA" w14:textId="77777777" w:rsidR="00E04A55" w:rsidRPr="00E04A55" w:rsidRDefault="00E05D0C"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napToGrid w:val="0"/>
          <w:sz w:val="22"/>
          <w:szCs w:val="22"/>
        </w:rPr>
        <w:t xml:space="preserve">ve výši </w:t>
      </w:r>
      <w:r w:rsidR="00FA2DD5" w:rsidRPr="00E04A55">
        <w:rPr>
          <w:rFonts w:ascii="Segoe UI" w:hAnsi="Segoe UI" w:cs="Segoe UI"/>
          <w:snapToGrid w:val="0"/>
          <w:sz w:val="22"/>
          <w:szCs w:val="22"/>
        </w:rPr>
        <w:t>40</w:t>
      </w:r>
      <w:r w:rsidR="00566F5E" w:rsidRPr="00E04A55">
        <w:rPr>
          <w:rFonts w:ascii="Segoe UI" w:hAnsi="Segoe UI" w:cs="Segoe UI"/>
          <w:snapToGrid w:val="0"/>
          <w:sz w:val="22"/>
          <w:szCs w:val="22"/>
        </w:rPr>
        <w:t>0 </w:t>
      </w:r>
      <w:r w:rsidR="00A554A1" w:rsidRPr="00E04A55">
        <w:rPr>
          <w:rFonts w:ascii="Segoe UI" w:hAnsi="Segoe UI" w:cs="Segoe UI"/>
          <w:snapToGrid w:val="0"/>
          <w:sz w:val="22"/>
          <w:szCs w:val="22"/>
        </w:rPr>
        <w:t>000</w:t>
      </w:r>
      <w:r w:rsidR="008800F6" w:rsidRPr="00E04A55">
        <w:rPr>
          <w:rFonts w:ascii="Segoe UI" w:hAnsi="Segoe UI" w:cs="Segoe UI"/>
          <w:snapToGrid w:val="0"/>
          <w:sz w:val="22"/>
          <w:szCs w:val="22"/>
        </w:rPr>
        <w:t>,-</w:t>
      </w:r>
      <w:r w:rsidR="00A554A1" w:rsidRPr="00E04A55">
        <w:rPr>
          <w:rFonts w:ascii="Segoe UI" w:hAnsi="Segoe UI" w:cs="Segoe UI"/>
          <w:snapToGrid w:val="0"/>
          <w:sz w:val="22"/>
          <w:szCs w:val="22"/>
        </w:rPr>
        <w:t xml:space="preserve"> Kč</w:t>
      </w:r>
      <w:r w:rsidR="009A7223" w:rsidRPr="00E04A55">
        <w:rPr>
          <w:rFonts w:ascii="Segoe UI" w:hAnsi="Segoe UI" w:cs="Segoe UI"/>
          <w:snapToGrid w:val="0"/>
          <w:sz w:val="22"/>
          <w:szCs w:val="22"/>
        </w:rPr>
        <w:t xml:space="preserve"> </w:t>
      </w:r>
      <w:r w:rsidR="00D8726A" w:rsidRPr="00E04A55">
        <w:rPr>
          <w:rFonts w:ascii="Segoe UI" w:hAnsi="Segoe UI" w:cs="Segoe UI"/>
          <w:snapToGrid w:val="0"/>
          <w:sz w:val="22"/>
          <w:szCs w:val="22"/>
        </w:rPr>
        <w:t>za </w:t>
      </w:r>
      <w:r w:rsidRPr="00E04A55">
        <w:rPr>
          <w:rFonts w:ascii="Segoe UI" w:hAnsi="Segoe UI" w:cs="Segoe UI"/>
          <w:snapToGrid w:val="0"/>
          <w:sz w:val="22"/>
          <w:szCs w:val="22"/>
        </w:rPr>
        <w:t>porušení závazk</w:t>
      </w:r>
      <w:r w:rsidR="00B13BAB" w:rsidRPr="00E04A55">
        <w:rPr>
          <w:rFonts w:ascii="Segoe UI" w:hAnsi="Segoe UI" w:cs="Segoe UI"/>
          <w:snapToGrid w:val="0"/>
          <w:sz w:val="22"/>
          <w:szCs w:val="22"/>
        </w:rPr>
        <w:t>u</w:t>
      </w:r>
      <w:r w:rsidRPr="00E04A55">
        <w:rPr>
          <w:rFonts w:ascii="Segoe UI" w:hAnsi="Segoe UI" w:cs="Segoe UI"/>
          <w:snapToGrid w:val="0"/>
          <w:sz w:val="22"/>
          <w:szCs w:val="22"/>
        </w:rPr>
        <w:t xml:space="preserve"> </w:t>
      </w:r>
      <w:r w:rsidR="00BE2007" w:rsidRPr="00E04A55">
        <w:rPr>
          <w:rFonts w:ascii="Segoe UI" w:hAnsi="Segoe UI" w:cs="Segoe UI"/>
          <w:snapToGrid w:val="0"/>
          <w:sz w:val="22"/>
          <w:szCs w:val="22"/>
        </w:rPr>
        <w:t>Zhotovitel</w:t>
      </w:r>
      <w:r w:rsidRPr="00E04A55">
        <w:rPr>
          <w:rFonts w:ascii="Segoe UI" w:hAnsi="Segoe UI" w:cs="Segoe UI"/>
          <w:snapToGrid w:val="0"/>
          <w:sz w:val="22"/>
          <w:szCs w:val="22"/>
        </w:rPr>
        <w:t xml:space="preserve">e </w:t>
      </w:r>
      <w:r w:rsidR="008A7E5D" w:rsidRPr="00E04A55">
        <w:rPr>
          <w:rFonts w:ascii="Segoe UI" w:hAnsi="Segoe UI" w:cs="Segoe UI"/>
          <w:snapToGrid w:val="0"/>
          <w:sz w:val="22"/>
          <w:szCs w:val="22"/>
        </w:rPr>
        <w:t>s dokončením Stavby a jejím předání Objednateli ve sjednané lhůtě, a to za každý započatý den prodlení</w:t>
      </w:r>
      <w:r w:rsidR="0046209D" w:rsidRPr="00E04A55">
        <w:rPr>
          <w:rFonts w:ascii="Segoe UI" w:hAnsi="Segoe UI" w:cs="Segoe UI"/>
          <w:snapToGrid w:val="0"/>
          <w:sz w:val="22"/>
          <w:szCs w:val="22"/>
        </w:rPr>
        <w:t>;</w:t>
      </w:r>
      <w:bookmarkStart w:id="108" w:name="_Ref169474545"/>
      <w:bookmarkEnd w:id="107"/>
    </w:p>
    <w:p w14:paraId="5DC6FA0D" w14:textId="77777777" w:rsidR="00E04A55" w:rsidRPr="00E04A55" w:rsidRDefault="00967F8F"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napToGrid w:val="0"/>
          <w:sz w:val="22"/>
          <w:szCs w:val="22"/>
        </w:rPr>
        <w:t xml:space="preserve">ve výši </w:t>
      </w:r>
      <w:r w:rsidR="00FA2DD5" w:rsidRPr="00E04A55">
        <w:rPr>
          <w:rFonts w:ascii="Segoe UI" w:hAnsi="Segoe UI" w:cs="Segoe UI"/>
          <w:snapToGrid w:val="0"/>
          <w:sz w:val="22"/>
          <w:szCs w:val="22"/>
        </w:rPr>
        <w:t>50</w:t>
      </w:r>
      <w:r w:rsidR="00566F5E" w:rsidRPr="00E04A55">
        <w:rPr>
          <w:rFonts w:ascii="Segoe UI" w:hAnsi="Segoe UI" w:cs="Segoe UI"/>
          <w:snapToGrid w:val="0"/>
          <w:sz w:val="22"/>
          <w:szCs w:val="22"/>
        </w:rPr>
        <w:t> </w:t>
      </w:r>
      <w:r w:rsidR="00411EE5" w:rsidRPr="00E04A55">
        <w:rPr>
          <w:rFonts w:ascii="Segoe UI" w:hAnsi="Segoe UI" w:cs="Segoe UI"/>
          <w:snapToGrid w:val="0"/>
          <w:sz w:val="22"/>
          <w:szCs w:val="22"/>
        </w:rPr>
        <w:t xml:space="preserve">000,- </w:t>
      </w:r>
      <w:r w:rsidRPr="00E04A55">
        <w:rPr>
          <w:rFonts w:ascii="Segoe UI" w:hAnsi="Segoe UI" w:cs="Segoe UI"/>
          <w:snapToGrid w:val="0"/>
          <w:sz w:val="22"/>
          <w:szCs w:val="22"/>
        </w:rPr>
        <w:t xml:space="preserve">Kč za každé porušení závazků </w:t>
      </w:r>
      <w:r w:rsidR="00BE2007" w:rsidRPr="00E04A55">
        <w:rPr>
          <w:rFonts w:ascii="Segoe UI" w:hAnsi="Segoe UI" w:cs="Segoe UI"/>
          <w:snapToGrid w:val="0"/>
          <w:sz w:val="22"/>
          <w:szCs w:val="22"/>
        </w:rPr>
        <w:t>Zhotovitel</w:t>
      </w:r>
      <w:r w:rsidRPr="00E04A55">
        <w:rPr>
          <w:rFonts w:ascii="Segoe UI" w:hAnsi="Segoe UI" w:cs="Segoe UI"/>
          <w:snapToGrid w:val="0"/>
          <w:sz w:val="22"/>
          <w:szCs w:val="22"/>
        </w:rPr>
        <w:t xml:space="preserve">e s odstraněním </w:t>
      </w:r>
      <w:r w:rsidR="006106FC" w:rsidRPr="00E04A55">
        <w:rPr>
          <w:rFonts w:ascii="Segoe UI" w:hAnsi="Segoe UI" w:cs="Segoe UI"/>
          <w:snapToGrid w:val="0"/>
          <w:sz w:val="22"/>
          <w:szCs w:val="22"/>
        </w:rPr>
        <w:t xml:space="preserve">Drobných </w:t>
      </w:r>
      <w:r w:rsidRPr="00E04A55">
        <w:rPr>
          <w:rFonts w:ascii="Segoe UI" w:hAnsi="Segoe UI" w:cs="Segoe UI"/>
          <w:snapToGrid w:val="0"/>
          <w:sz w:val="22"/>
          <w:szCs w:val="22"/>
        </w:rPr>
        <w:t xml:space="preserve">vad </w:t>
      </w:r>
      <w:r w:rsidR="00E22FC1" w:rsidRPr="00E04A55">
        <w:rPr>
          <w:rFonts w:ascii="Segoe UI" w:hAnsi="Segoe UI" w:cs="Segoe UI"/>
          <w:snapToGrid w:val="0"/>
          <w:sz w:val="22"/>
          <w:szCs w:val="22"/>
        </w:rPr>
        <w:t xml:space="preserve">i za odstranění Drobných vad zeleně </w:t>
      </w:r>
      <w:r w:rsidRPr="00E04A55">
        <w:rPr>
          <w:rFonts w:ascii="Segoe UI" w:hAnsi="Segoe UI" w:cs="Segoe UI"/>
          <w:snapToGrid w:val="0"/>
          <w:sz w:val="22"/>
          <w:szCs w:val="22"/>
        </w:rPr>
        <w:t>ve sjednané době, a to za každý i započatý den prodlení;</w:t>
      </w:r>
      <w:bookmarkEnd w:id="108"/>
    </w:p>
    <w:p w14:paraId="41CEB70A" w14:textId="0A622B87" w:rsidR="00E04A55" w:rsidRPr="009B2807" w:rsidRDefault="00E05D0C" w:rsidP="000B2143">
      <w:pPr>
        <w:pStyle w:val="Odstavecseseznamem"/>
        <w:widowControl w:val="0"/>
        <w:numPr>
          <w:ilvl w:val="0"/>
          <w:numId w:val="29"/>
        </w:numPr>
        <w:tabs>
          <w:tab w:val="left" w:pos="426"/>
        </w:tabs>
        <w:spacing w:after="120" w:line="276" w:lineRule="auto"/>
        <w:ind w:left="992" w:hanging="425"/>
        <w:jc w:val="both"/>
        <w:rPr>
          <w:ins w:id="109" w:author="Stanislav Mozgva" w:date="2026-01-22T09:50:00Z" w16du:dateUtc="2026-01-22T08:50:00Z"/>
          <w:rFonts w:ascii="Segoe UI" w:hAnsi="Segoe UI" w:cs="Segoe UI"/>
          <w:sz w:val="22"/>
          <w:szCs w:val="22"/>
          <w:rPrChange w:id="110" w:author="Stanislav Mozgva" w:date="2026-01-22T09:50:00Z" w16du:dateUtc="2026-01-22T08:50:00Z">
            <w:rPr>
              <w:ins w:id="111" w:author="Stanislav Mozgva" w:date="2026-01-22T09:50:00Z" w16du:dateUtc="2026-01-22T08:50:00Z"/>
              <w:rFonts w:ascii="Segoe UI" w:hAnsi="Segoe UI" w:cs="Segoe UI"/>
              <w:snapToGrid w:val="0"/>
              <w:sz w:val="22"/>
              <w:szCs w:val="22"/>
            </w:rPr>
          </w:rPrChange>
        </w:rPr>
      </w:pPr>
      <w:r w:rsidRPr="00E04A55">
        <w:rPr>
          <w:rFonts w:ascii="Segoe UI" w:hAnsi="Segoe UI" w:cs="Segoe UI"/>
          <w:snapToGrid w:val="0"/>
          <w:sz w:val="22"/>
          <w:szCs w:val="22"/>
        </w:rPr>
        <w:t>ve výši</w:t>
      </w:r>
      <w:r w:rsidR="007B15BA" w:rsidRPr="00E04A55">
        <w:rPr>
          <w:rFonts w:ascii="Segoe UI" w:hAnsi="Segoe UI" w:cs="Segoe UI"/>
          <w:snapToGrid w:val="0"/>
          <w:sz w:val="22"/>
          <w:szCs w:val="22"/>
        </w:rPr>
        <w:t xml:space="preserve"> </w:t>
      </w:r>
      <w:ins w:id="112" w:author="Stanislav Mozgva" w:date="2026-01-22T09:48:00Z" w16du:dateUtc="2026-01-22T08:48:00Z">
        <w:r w:rsidR="009B2807">
          <w:rPr>
            <w:rFonts w:ascii="Segoe UI" w:hAnsi="Segoe UI" w:cs="Segoe UI"/>
            <w:snapToGrid w:val="0"/>
            <w:sz w:val="22"/>
            <w:szCs w:val="22"/>
          </w:rPr>
          <w:t>15</w:t>
        </w:r>
      </w:ins>
      <w:del w:id="113" w:author="Stanislav Mozgva" w:date="2026-01-22T09:48:00Z" w16du:dateUtc="2026-01-22T08:48:00Z">
        <w:r w:rsidR="00FA2DD5" w:rsidRPr="00E04A55" w:rsidDel="009B2807">
          <w:rPr>
            <w:rFonts w:ascii="Segoe UI" w:hAnsi="Segoe UI" w:cs="Segoe UI"/>
            <w:snapToGrid w:val="0"/>
            <w:sz w:val="22"/>
            <w:szCs w:val="22"/>
          </w:rPr>
          <w:delText>2</w:delText>
        </w:r>
        <w:r w:rsidR="00566F5E" w:rsidRPr="00E04A55" w:rsidDel="009B2807">
          <w:rPr>
            <w:rFonts w:ascii="Segoe UI" w:hAnsi="Segoe UI" w:cs="Segoe UI"/>
            <w:snapToGrid w:val="0"/>
            <w:sz w:val="22"/>
            <w:szCs w:val="22"/>
          </w:rPr>
          <w:delText>0</w:delText>
        </w:r>
      </w:del>
      <w:r w:rsidR="00566F5E" w:rsidRPr="00E04A55">
        <w:rPr>
          <w:rFonts w:ascii="Segoe UI" w:hAnsi="Segoe UI" w:cs="Segoe UI"/>
          <w:snapToGrid w:val="0"/>
          <w:sz w:val="22"/>
          <w:szCs w:val="22"/>
        </w:rPr>
        <w:t>0 </w:t>
      </w:r>
      <w:r w:rsidR="00411EE5" w:rsidRPr="00E04A55">
        <w:rPr>
          <w:rFonts w:ascii="Segoe UI" w:hAnsi="Segoe UI" w:cs="Segoe UI"/>
          <w:snapToGrid w:val="0"/>
          <w:sz w:val="22"/>
          <w:szCs w:val="22"/>
        </w:rPr>
        <w:t xml:space="preserve">000,- Kč </w:t>
      </w:r>
      <w:r w:rsidRPr="00E04A55">
        <w:rPr>
          <w:rFonts w:ascii="Segoe UI" w:hAnsi="Segoe UI" w:cs="Segoe UI"/>
          <w:snapToGrid w:val="0"/>
          <w:sz w:val="22"/>
          <w:szCs w:val="22"/>
        </w:rPr>
        <w:t xml:space="preserve">za každé porušení závazku </w:t>
      </w:r>
      <w:r w:rsidR="00BE2007" w:rsidRPr="00E04A55">
        <w:rPr>
          <w:rFonts w:ascii="Segoe UI" w:hAnsi="Segoe UI" w:cs="Segoe UI"/>
          <w:snapToGrid w:val="0"/>
          <w:sz w:val="22"/>
          <w:szCs w:val="22"/>
        </w:rPr>
        <w:t>Zhotovitel</w:t>
      </w:r>
      <w:r w:rsidRPr="00E04A55">
        <w:rPr>
          <w:rFonts w:ascii="Segoe UI" w:hAnsi="Segoe UI" w:cs="Segoe UI"/>
          <w:snapToGrid w:val="0"/>
          <w:sz w:val="22"/>
          <w:szCs w:val="22"/>
        </w:rPr>
        <w:t>e</w:t>
      </w:r>
      <w:r w:rsidR="006526DB" w:rsidRPr="00E04A55">
        <w:rPr>
          <w:rFonts w:ascii="Segoe UI" w:hAnsi="Segoe UI" w:cs="Segoe UI"/>
          <w:snapToGrid w:val="0"/>
          <w:sz w:val="22"/>
          <w:szCs w:val="22"/>
        </w:rPr>
        <w:t xml:space="preserve"> s</w:t>
      </w:r>
      <w:r w:rsidRPr="00E04A55">
        <w:rPr>
          <w:rFonts w:ascii="Segoe UI" w:hAnsi="Segoe UI" w:cs="Segoe UI"/>
          <w:snapToGrid w:val="0"/>
          <w:sz w:val="22"/>
          <w:szCs w:val="22"/>
        </w:rPr>
        <w:t xml:space="preserve"> odstraněním reklamovaných </w:t>
      </w:r>
      <w:r w:rsidR="00335E12" w:rsidRPr="00E04A55">
        <w:rPr>
          <w:rFonts w:ascii="Segoe UI" w:hAnsi="Segoe UI" w:cs="Segoe UI"/>
          <w:snapToGrid w:val="0"/>
          <w:sz w:val="22"/>
          <w:szCs w:val="22"/>
        </w:rPr>
        <w:t xml:space="preserve">záručních </w:t>
      </w:r>
      <w:r w:rsidRPr="00E04A55">
        <w:rPr>
          <w:rFonts w:ascii="Segoe UI" w:hAnsi="Segoe UI" w:cs="Segoe UI"/>
          <w:snapToGrid w:val="0"/>
          <w:sz w:val="22"/>
          <w:szCs w:val="22"/>
        </w:rPr>
        <w:t>vad ve sjednané době, a to za každý i započatý den prodlen</w:t>
      </w:r>
      <w:r w:rsidR="0046209D" w:rsidRPr="00E04A55">
        <w:rPr>
          <w:rFonts w:ascii="Segoe UI" w:hAnsi="Segoe UI" w:cs="Segoe UI"/>
          <w:snapToGrid w:val="0"/>
          <w:sz w:val="22"/>
          <w:szCs w:val="22"/>
        </w:rPr>
        <w:t>í</w:t>
      </w:r>
      <w:r w:rsidR="009A7223" w:rsidRPr="00E04A55">
        <w:rPr>
          <w:rFonts w:ascii="Segoe UI" w:hAnsi="Segoe UI" w:cs="Segoe UI"/>
          <w:snapToGrid w:val="0"/>
          <w:sz w:val="22"/>
          <w:szCs w:val="22"/>
        </w:rPr>
        <w:t>, jedná-li se o vadu, která brání řádnému užívání díla, případně hrozí nebezpečí škody velkého rozsahu (havárie)</w:t>
      </w:r>
      <w:r w:rsidR="00697ED0" w:rsidRPr="00E04A55">
        <w:rPr>
          <w:rFonts w:ascii="Segoe UI" w:hAnsi="Segoe UI" w:cs="Segoe UI"/>
          <w:snapToGrid w:val="0"/>
          <w:sz w:val="22"/>
          <w:szCs w:val="22"/>
        </w:rPr>
        <w:t>; nejedná-li se o takovou vadu</w:t>
      </w:r>
      <w:r w:rsidR="009A7223" w:rsidRPr="00E04A55">
        <w:rPr>
          <w:rFonts w:ascii="Segoe UI" w:hAnsi="Segoe UI" w:cs="Segoe UI"/>
          <w:snapToGrid w:val="0"/>
          <w:sz w:val="22"/>
          <w:szCs w:val="22"/>
        </w:rPr>
        <w:t xml:space="preserve">, sjednává </w:t>
      </w:r>
      <w:r w:rsidR="00A005E2" w:rsidRPr="00E04A55">
        <w:rPr>
          <w:rFonts w:ascii="Segoe UI" w:hAnsi="Segoe UI" w:cs="Segoe UI"/>
          <w:snapToGrid w:val="0"/>
          <w:sz w:val="22"/>
          <w:szCs w:val="22"/>
        </w:rPr>
        <w:t xml:space="preserve">se </w:t>
      </w:r>
      <w:r w:rsidR="009A7223" w:rsidRPr="00E04A55">
        <w:rPr>
          <w:rFonts w:ascii="Segoe UI" w:hAnsi="Segoe UI" w:cs="Segoe UI"/>
          <w:snapToGrid w:val="0"/>
          <w:sz w:val="22"/>
          <w:szCs w:val="22"/>
        </w:rPr>
        <w:t>smluvní pokuta ve výši</w:t>
      </w:r>
      <w:ins w:id="114" w:author="Stanislav Mozgva" w:date="2026-01-22T09:49:00Z" w16du:dateUtc="2026-01-22T08:49:00Z">
        <w:r w:rsidR="009B2807">
          <w:rPr>
            <w:rFonts w:ascii="Segoe UI" w:hAnsi="Segoe UI" w:cs="Segoe UI"/>
            <w:snapToGrid w:val="0"/>
            <w:sz w:val="22"/>
            <w:szCs w:val="22"/>
          </w:rPr>
          <w:t xml:space="preserve"> 75</w:t>
        </w:r>
      </w:ins>
      <w:del w:id="115" w:author="Stanislav Mozgva" w:date="2026-01-22T09:49:00Z" w16du:dateUtc="2026-01-22T08:49:00Z">
        <w:r w:rsidR="009A7223" w:rsidRPr="00E04A55" w:rsidDel="009B2807">
          <w:rPr>
            <w:rFonts w:ascii="Segoe UI" w:hAnsi="Segoe UI" w:cs="Segoe UI"/>
            <w:snapToGrid w:val="0"/>
            <w:sz w:val="22"/>
            <w:szCs w:val="22"/>
          </w:rPr>
          <w:delText xml:space="preserve"> </w:delText>
        </w:r>
      </w:del>
      <w:del w:id="116" w:author="Stanislav Mozgva" w:date="2026-01-13T15:22:00Z" w16du:dateUtc="2026-01-13T14:22:00Z">
        <w:r w:rsidR="00FA2DD5" w:rsidRPr="00E04A55" w:rsidDel="00A22967">
          <w:rPr>
            <w:rFonts w:ascii="Segoe UI" w:hAnsi="Segoe UI" w:cs="Segoe UI"/>
            <w:snapToGrid w:val="0"/>
            <w:sz w:val="22"/>
            <w:szCs w:val="22"/>
          </w:rPr>
          <w:delText>2</w:delText>
        </w:r>
      </w:del>
      <w:del w:id="117" w:author="Stanislav Mozgva" w:date="2026-01-22T09:49:00Z" w16du:dateUtc="2026-01-22T08:49:00Z">
        <w:r w:rsidR="00FA2DD5" w:rsidRPr="00E04A55" w:rsidDel="009B2807">
          <w:rPr>
            <w:rFonts w:ascii="Segoe UI" w:hAnsi="Segoe UI" w:cs="Segoe UI"/>
            <w:snapToGrid w:val="0"/>
            <w:sz w:val="22"/>
            <w:szCs w:val="22"/>
          </w:rPr>
          <w:delText>0</w:delText>
        </w:r>
        <w:r w:rsidR="00566F5E" w:rsidRPr="00E04A55" w:rsidDel="009B2807">
          <w:rPr>
            <w:rFonts w:ascii="Segoe UI" w:hAnsi="Segoe UI" w:cs="Segoe UI"/>
            <w:snapToGrid w:val="0"/>
            <w:sz w:val="22"/>
            <w:szCs w:val="22"/>
          </w:rPr>
          <w:delText>0</w:delText>
        </w:r>
      </w:del>
      <w:r w:rsidR="00566F5E" w:rsidRPr="00E04A55">
        <w:rPr>
          <w:rFonts w:ascii="Segoe UI" w:hAnsi="Segoe UI" w:cs="Segoe UI"/>
          <w:snapToGrid w:val="0"/>
          <w:sz w:val="22"/>
          <w:szCs w:val="22"/>
        </w:rPr>
        <w:t xml:space="preserve"> 0</w:t>
      </w:r>
      <w:r w:rsidR="009A7223" w:rsidRPr="00E04A55">
        <w:rPr>
          <w:rFonts w:ascii="Segoe UI" w:hAnsi="Segoe UI" w:cs="Segoe UI"/>
          <w:snapToGrid w:val="0"/>
          <w:sz w:val="22"/>
          <w:szCs w:val="22"/>
        </w:rPr>
        <w:t>00,- Kč</w:t>
      </w:r>
      <w:r w:rsidR="00697ED0" w:rsidRPr="00E04A55">
        <w:rPr>
          <w:rFonts w:ascii="Segoe UI" w:hAnsi="Segoe UI" w:cs="Segoe UI"/>
          <w:snapToGrid w:val="0"/>
          <w:sz w:val="22"/>
          <w:szCs w:val="22"/>
        </w:rPr>
        <w:t>, a to za každý i započatý den prodlení s jejím odstraněním</w:t>
      </w:r>
      <w:r w:rsidR="0046209D" w:rsidRPr="00E04A55">
        <w:rPr>
          <w:rFonts w:ascii="Segoe UI" w:hAnsi="Segoe UI" w:cs="Segoe UI"/>
          <w:snapToGrid w:val="0"/>
          <w:sz w:val="22"/>
          <w:szCs w:val="22"/>
        </w:rPr>
        <w:t>;</w:t>
      </w:r>
    </w:p>
    <w:p w14:paraId="592F2C4D" w14:textId="38DCC9D2" w:rsidR="009B2807" w:rsidRPr="00E04A55" w:rsidRDefault="009B2807"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ins w:id="118" w:author="Stanislav Mozgva" w:date="2026-01-22T09:50:00Z" w16du:dateUtc="2026-01-22T08:50:00Z">
        <w:r>
          <w:rPr>
            <w:rFonts w:ascii="Segoe UI" w:hAnsi="Segoe UI" w:cs="Segoe UI"/>
            <w:snapToGrid w:val="0"/>
            <w:sz w:val="22"/>
            <w:szCs w:val="22"/>
          </w:rPr>
          <w:t xml:space="preserve">ve výši 100 000,- Kč za každé </w:t>
        </w:r>
        <w:r w:rsidRPr="00E04A55">
          <w:rPr>
            <w:rFonts w:ascii="Segoe UI" w:hAnsi="Segoe UI" w:cs="Segoe UI"/>
            <w:snapToGrid w:val="0"/>
            <w:sz w:val="22"/>
            <w:szCs w:val="22"/>
          </w:rPr>
          <w:t>porušení závazku Zhotovitele</w:t>
        </w:r>
        <w:r>
          <w:rPr>
            <w:rFonts w:ascii="Segoe UI" w:hAnsi="Segoe UI" w:cs="Segoe UI"/>
            <w:snapToGrid w:val="0"/>
            <w:sz w:val="22"/>
            <w:szCs w:val="22"/>
          </w:rPr>
          <w:t xml:space="preserve"> </w:t>
        </w:r>
      </w:ins>
      <w:ins w:id="119" w:author="Stanislav Mozgva" w:date="2026-01-22T09:51:00Z" w16du:dateUtc="2026-01-22T08:51:00Z">
        <w:r w:rsidRPr="009B2807">
          <w:rPr>
            <w:rFonts w:ascii="Segoe UI" w:hAnsi="Segoe UI" w:cs="Segoe UI"/>
            <w:snapToGrid w:val="0"/>
            <w:sz w:val="22"/>
            <w:szCs w:val="22"/>
          </w:rPr>
          <w:t xml:space="preserve">v případě </w:t>
        </w:r>
        <w:r>
          <w:rPr>
            <w:rFonts w:ascii="Segoe UI" w:hAnsi="Segoe UI" w:cs="Segoe UI"/>
            <w:snapToGrid w:val="0"/>
            <w:sz w:val="22"/>
            <w:szCs w:val="22"/>
          </w:rPr>
          <w:t xml:space="preserve">havárie </w:t>
        </w:r>
        <w:r w:rsidRPr="009B2807">
          <w:rPr>
            <w:rFonts w:ascii="Segoe UI" w:hAnsi="Segoe UI" w:cs="Segoe UI"/>
            <w:snapToGrid w:val="0"/>
            <w:sz w:val="22"/>
            <w:szCs w:val="22"/>
          </w:rPr>
          <w:t xml:space="preserve">provizorně </w:t>
        </w:r>
        <w:r>
          <w:rPr>
            <w:rFonts w:ascii="Segoe UI" w:hAnsi="Segoe UI" w:cs="Segoe UI"/>
            <w:snapToGrid w:val="0"/>
            <w:sz w:val="22"/>
            <w:szCs w:val="22"/>
          </w:rPr>
          <w:t>obnovit provoz</w:t>
        </w:r>
        <w:r w:rsidRPr="00E04A55">
          <w:rPr>
            <w:rFonts w:ascii="Segoe UI" w:hAnsi="Segoe UI" w:cs="Segoe UI"/>
            <w:snapToGrid w:val="0"/>
            <w:sz w:val="22"/>
            <w:szCs w:val="22"/>
          </w:rPr>
          <w:t xml:space="preserve">, a to za každý i započatý den prodlení </w:t>
        </w:r>
      </w:ins>
      <w:ins w:id="120" w:author="Stanislav Mozgva" w:date="2026-01-22T09:52:00Z" w16du:dateUtc="2026-01-22T08:52:00Z">
        <w:r>
          <w:rPr>
            <w:rFonts w:ascii="Segoe UI" w:hAnsi="Segoe UI" w:cs="Segoe UI"/>
            <w:snapToGrid w:val="0"/>
            <w:sz w:val="22"/>
            <w:szCs w:val="22"/>
          </w:rPr>
          <w:t xml:space="preserve">s </w:t>
        </w:r>
      </w:ins>
      <w:ins w:id="121" w:author="Stanislav Mozgva" w:date="2026-01-22T09:51:00Z" w16du:dateUtc="2026-01-22T08:51:00Z">
        <w:r>
          <w:rPr>
            <w:rFonts w:ascii="Segoe UI" w:hAnsi="Segoe UI" w:cs="Segoe UI"/>
            <w:snapToGrid w:val="0"/>
            <w:sz w:val="22"/>
            <w:szCs w:val="22"/>
          </w:rPr>
          <w:t>obnovou provozu</w:t>
        </w:r>
        <w:r w:rsidRPr="00E04A55">
          <w:rPr>
            <w:rFonts w:ascii="Segoe UI" w:hAnsi="Segoe UI" w:cs="Segoe UI"/>
            <w:snapToGrid w:val="0"/>
            <w:sz w:val="22"/>
            <w:szCs w:val="22"/>
          </w:rPr>
          <w:t>;</w:t>
        </w:r>
      </w:ins>
    </w:p>
    <w:p w14:paraId="6F27BD82" w14:textId="51D0E7E7" w:rsidR="00E04A55" w:rsidRPr="00E04A55" w:rsidRDefault="00E81F5D"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napToGrid w:val="0"/>
          <w:sz w:val="22"/>
          <w:szCs w:val="22"/>
        </w:rPr>
        <w:t>ve výši 1</w:t>
      </w:r>
      <w:r w:rsidR="00C50ECA" w:rsidRPr="00E04A55">
        <w:rPr>
          <w:rFonts w:ascii="Segoe UI" w:hAnsi="Segoe UI" w:cs="Segoe UI"/>
          <w:snapToGrid w:val="0"/>
          <w:sz w:val="22"/>
          <w:szCs w:val="22"/>
        </w:rPr>
        <w:t>0</w:t>
      </w:r>
      <w:r w:rsidRPr="00E04A55">
        <w:rPr>
          <w:rFonts w:ascii="Segoe UI" w:hAnsi="Segoe UI" w:cs="Segoe UI"/>
          <w:snapToGrid w:val="0"/>
          <w:sz w:val="22"/>
          <w:szCs w:val="22"/>
        </w:rPr>
        <w:t xml:space="preserve"> 000,- Kč za každé zjištěné porušení povinností dle </w:t>
      </w:r>
      <w:r w:rsidR="00971BF9" w:rsidRPr="00E04A55">
        <w:rPr>
          <w:rFonts w:ascii="Segoe UI" w:hAnsi="Segoe UI" w:cs="Segoe UI"/>
          <w:snapToGrid w:val="0"/>
          <w:sz w:val="22"/>
          <w:szCs w:val="22"/>
        </w:rPr>
        <w:t>odst.</w:t>
      </w:r>
      <w:r w:rsidRPr="00E04A55">
        <w:rPr>
          <w:rFonts w:ascii="Segoe UI" w:hAnsi="Segoe UI" w:cs="Segoe UI"/>
          <w:snapToGrid w:val="0"/>
          <w:sz w:val="22"/>
          <w:szCs w:val="22"/>
        </w:rPr>
        <w:t xml:space="preserve"> </w:t>
      </w:r>
      <w:r w:rsidR="0020126F" w:rsidRPr="00E04A55">
        <w:rPr>
          <w:rFonts w:ascii="Segoe UI" w:hAnsi="Segoe UI" w:cs="Segoe UI"/>
          <w:snapToGrid w:val="0"/>
          <w:sz w:val="22"/>
          <w:szCs w:val="22"/>
        </w:rPr>
        <w:fldChar w:fldCharType="begin"/>
      </w:r>
      <w:r w:rsidR="0020126F" w:rsidRPr="00E04A55">
        <w:rPr>
          <w:rFonts w:ascii="Segoe UI" w:hAnsi="Segoe UI" w:cs="Segoe UI"/>
          <w:snapToGrid w:val="0"/>
          <w:sz w:val="22"/>
          <w:szCs w:val="22"/>
        </w:rPr>
        <w:instrText xml:space="preserve"> REF _Ref169474610 \r \h </w:instrText>
      </w:r>
      <w:r w:rsidR="0020126F" w:rsidRPr="00E04A55">
        <w:rPr>
          <w:rFonts w:ascii="Segoe UI" w:hAnsi="Segoe UI" w:cs="Segoe UI"/>
          <w:snapToGrid w:val="0"/>
          <w:sz w:val="22"/>
          <w:szCs w:val="22"/>
        </w:rPr>
      </w:r>
      <w:r w:rsidR="0020126F" w:rsidRPr="00E04A55">
        <w:rPr>
          <w:rFonts w:ascii="Segoe UI" w:hAnsi="Segoe UI" w:cs="Segoe UI"/>
          <w:snapToGrid w:val="0"/>
          <w:sz w:val="22"/>
          <w:szCs w:val="22"/>
        </w:rPr>
        <w:fldChar w:fldCharType="separate"/>
      </w:r>
      <w:r w:rsidR="009B2807">
        <w:rPr>
          <w:rFonts w:ascii="Segoe UI" w:hAnsi="Segoe UI" w:cs="Segoe UI"/>
          <w:snapToGrid w:val="0"/>
          <w:sz w:val="22"/>
          <w:szCs w:val="22"/>
        </w:rPr>
        <w:t>8.10</w:t>
      </w:r>
      <w:r w:rsidR="0020126F" w:rsidRPr="00E04A55">
        <w:rPr>
          <w:rFonts w:ascii="Segoe UI" w:hAnsi="Segoe UI" w:cs="Segoe UI"/>
          <w:snapToGrid w:val="0"/>
          <w:sz w:val="22"/>
          <w:szCs w:val="22"/>
        </w:rPr>
        <w:fldChar w:fldCharType="end"/>
      </w:r>
      <w:r w:rsidR="00936F15" w:rsidRPr="00E04A55">
        <w:rPr>
          <w:rFonts w:ascii="Segoe UI" w:hAnsi="Segoe UI" w:cs="Segoe UI"/>
          <w:snapToGrid w:val="0"/>
          <w:sz w:val="22"/>
          <w:szCs w:val="22"/>
        </w:rPr>
        <w:t xml:space="preserve">, </w:t>
      </w:r>
      <w:r w:rsidR="00E600CF" w:rsidRPr="00E04A55">
        <w:rPr>
          <w:rFonts w:ascii="Segoe UI" w:hAnsi="Segoe UI" w:cs="Segoe UI"/>
          <w:snapToGrid w:val="0"/>
          <w:sz w:val="22"/>
          <w:szCs w:val="22"/>
        </w:rPr>
        <w:fldChar w:fldCharType="begin"/>
      </w:r>
      <w:r w:rsidR="00E600CF" w:rsidRPr="00E04A55">
        <w:rPr>
          <w:rFonts w:ascii="Segoe UI" w:hAnsi="Segoe UI" w:cs="Segoe UI"/>
          <w:snapToGrid w:val="0"/>
          <w:sz w:val="22"/>
          <w:szCs w:val="22"/>
        </w:rPr>
        <w:instrText xml:space="preserve"> REF _Ref135930374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9B2807">
        <w:rPr>
          <w:rFonts w:ascii="Segoe UI" w:hAnsi="Segoe UI" w:cs="Segoe UI"/>
          <w:snapToGrid w:val="0"/>
          <w:sz w:val="22"/>
          <w:szCs w:val="22"/>
        </w:rPr>
        <w:t>8.16</w:t>
      </w:r>
      <w:r w:rsidR="00E600CF" w:rsidRPr="00E04A55">
        <w:rPr>
          <w:rFonts w:ascii="Segoe UI" w:hAnsi="Segoe UI" w:cs="Segoe UI"/>
          <w:snapToGrid w:val="0"/>
          <w:sz w:val="22"/>
          <w:szCs w:val="22"/>
        </w:rPr>
        <w:fldChar w:fldCharType="end"/>
      </w:r>
      <w:r w:rsidR="00936F15" w:rsidRPr="00E04A55">
        <w:rPr>
          <w:rFonts w:ascii="Segoe UI" w:hAnsi="Segoe UI" w:cs="Segoe UI"/>
          <w:snapToGrid w:val="0"/>
          <w:sz w:val="22"/>
          <w:szCs w:val="22"/>
        </w:rPr>
        <w:t xml:space="preserve">, </w:t>
      </w:r>
      <w:r w:rsidR="00E600CF" w:rsidRPr="00E04A55">
        <w:rPr>
          <w:rFonts w:ascii="Segoe UI" w:hAnsi="Segoe UI" w:cs="Segoe UI"/>
          <w:snapToGrid w:val="0"/>
          <w:sz w:val="22"/>
          <w:szCs w:val="22"/>
        </w:rPr>
        <w:fldChar w:fldCharType="begin"/>
      </w:r>
      <w:r w:rsidR="00E600CF" w:rsidRPr="00E04A55">
        <w:rPr>
          <w:rFonts w:ascii="Segoe UI" w:hAnsi="Segoe UI" w:cs="Segoe UI"/>
          <w:snapToGrid w:val="0"/>
          <w:sz w:val="22"/>
          <w:szCs w:val="22"/>
        </w:rPr>
        <w:instrText xml:space="preserve"> REF _Ref135930376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9B2807">
        <w:rPr>
          <w:rFonts w:ascii="Segoe UI" w:hAnsi="Segoe UI" w:cs="Segoe UI"/>
          <w:snapToGrid w:val="0"/>
          <w:sz w:val="22"/>
          <w:szCs w:val="22"/>
        </w:rPr>
        <w:t>8.17</w:t>
      </w:r>
      <w:r w:rsidR="00E600CF" w:rsidRPr="00E04A55">
        <w:rPr>
          <w:rFonts w:ascii="Segoe UI" w:hAnsi="Segoe UI" w:cs="Segoe UI"/>
          <w:snapToGrid w:val="0"/>
          <w:sz w:val="22"/>
          <w:szCs w:val="22"/>
        </w:rPr>
        <w:fldChar w:fldCharType="end"/>
      </w:r>
      <w:r w:rsidR="00936F15" w:rsidRPr="00E04A55">
        <w:rPr>
          <w:rFonts w:ascii="Segoe UI" w:hAnsi="Segoe UI" w:cs="Segoe UI"/>
          <w:snapToGrid w:val="0"/>
          <w:sz w:val="22"/>
          <w:szCs w:val="22"/>
        </w:rPr>
        <w:t xml:space="preserve">, </w:t>
      </w:r>
      <w:r w:rsidR="00E600CF" w:rsidRPr="00E04A55">
        <w:rPr>
          <w:rFonts w:ascii="Segoe UI" w:hAnsi="Segoe UI" w:cs="Segoe UI"/>
          <w:snapToGrid w:val="0"/>
          <w:sz w:val="22"/>
          <w:szCs w:val="22"/>
        </w:rPr>
        <w:lastRenderedPageBreak/>
        <w:fldChar w:fldCharType="begin"/>
      </w:r>
      <w:r w:rsidR="00E600CF" w:rsidRPr="00E04A55">
        <w:rPr>
          <w:rFonts w:ascii="Segoe UI" w:hAnsi="Segoe UI" w:cs="Segoe UI"/>
          <w:snapToGrid w:val="0"/>
          <w:sz w:val="22"/>
          <w:szCs w:val="22"/>
        </w:rPr>
        <w:instrText xml:space="preserve"> REF _Ref135930378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9B2807">
        <w:rPr>
          <w:rFonts w:ascii="Segoe UI" w:hAnsi="Segoe UI" w:cs="Segoe UI"/>
          <w:snapToGrid w:val="0"/>
          <w:sz w:val="22"/>
          <w:szCs w:val="22"/>
        </w:rPr>
        <w:t>8.18</w:t>
      </w:r>
      <w:r w:rsidR="00E600CF" w:rsidRPr="00E04A55">
        <w:rPr>
          <w:rFonts w:ascii="Segoe UI" w:hAnsi="Segoe UI" w:cs="Segoe UI"/>
          <w:snapToGrid w:val="0"/>
          <w:sz w:val="22"/>
          <w:szCs w:val="22"/>
        </w:rPr>
        <w:fldChar w:fldCharType="end"/>
      </w:r>
      <w:r w:rsidR="00936F15" w:rsidRPr="00E04A55">
        <w:rPr>
          <w:rFonts w:ascii="Segoe UI" w:hAnsi="Segoe UI" w:cs="Segoe UI"/>
          <w:snapToGrid w:val="0"/>
          <w:sz w:val="22"/>
          <w:szCs w:val="22"/>
        </w:rPr>
        <w:t xml:space="preserve">, </w:t>
      </w:r>
      <w:r w:rsidR="00E600CF" w:rsidRPr="00E04A55">
        <w:rPr>
          <w:rFonts w:ascii="Segoe UI" w:hAnsi="Segoe UI" w:cs="Segoe UI"/>
          <w:snapToGrid w:val="0"/>
          <w:sz w:val="22"/>
          <w:szCs w:val="22"/>
        </w:rPr>
        <w:fldChar w:fldCharType="begin"/>
      </w:r>
      <w:r w:rsidR="00E600CF" w:rsidRPr="00E04A55">
        <w:rPr>
          <w:rFonts w:ascii="Segoe UI" w:hAnsi="Segoe UI" w:cs="Segoe UI"/>
          <w:snapToGrid w:val="0"/>
          <w:sz w:val="22"/>
          <w:szCs w:val="22"/>
        </w:rPr>
        <w:instrText xml:space="preserve"> REF _Ref135930380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9B2807">
        <w:rPr>
          <w:rFonts w:ascii="Segoe UI" w:hAnsi="Segoe UI" w:cs="Segoe UI"/>
          <w:snapToGrid w:val="0"/>
          <w:sz w:val="22"/>
          <w:szCs w:val="22"/>
        </w:rPr>
        <w:t>8.19</w:t>
      </w:r>
      <w:r w:rsidR="00E600CF" w:rsidRPr="00E04A55">
        <w:rPr>
          <w:rFonts w:ascii="Segoe UI" w:hAnsi="Segoe UI" w:cs="Segoe UI"/>
          <w:snapToGrid w:val="0"/>
          <w:sz w:val="22"/>
          <w:szCs w:val="22"/>
        </w:rPr>
        <w:fldChar w:fldCharType="end"/>
      </w:r>
      <w:r w:rsidR="00286E5E" w:rsidRPr="00E04A55">
        <w:rPr>
          <w:rFonts w:ascii="Segoe UI" w:hAnsi="Segoe UI" w:cs="Segoe UI"/>
          <w:snapToGrid w:val="0"/>
          <w:sz w:val="22"/>
          <w:szCs w:val="22"/>
        </w:rPr>
        <w:t xml:space="preserve"> a/nebo </w:t>
      </w:r>
      <w:r w:rsidR="00971BF9" w:rsidRPr="00E04A55">
        <w:rPr>
          <w:rFonts w:ascii="Segoe UI" w:hAnsi="Segoe UI" w:cs="Segoe UI"/>
          <w:snapToGrid w:val="0"/>
          <w:sz w:val="22"/>
          <w:szCs w:val="22"/>
        </w:rPr>
        <w:t>odst.</w:t>
      </w:r>
      <w:r w:rsidR="00286E5E" w:rsidRPr="00E04A55">
        <w:rPr>
          <w:rFonts w:ascii="Segoe UI" w:hAnsi="Segoe UI" w:cs="Segoe UI"/>
          <w:snapToGrid w:val="0"/>
          <w:sz w:val="22"/>
          <w:szCs w:val="22"/>
        </w:rPr>
        <w:t xml:space="preserve"> </w:t>
      </w:r>
      <w:r w:rsidR="00E600CF" w:rsidRPr="00E04A55">
        <w:rPr>
          <w:rFonts w:ascii="Segoe UI" w:hAnsi="Segoe UI" w:cs="Segoe UI"/>
          <w:snapToGrid w:val="0"/>
          <w:sz w:val="22"/>
          <w:szCs w:val="22"/>
        </w:rPr>
        <w:fldChar w:fldCharType="begin"/>
      </w:r>
      <w:r w:rsidR="00E600CF" w:rsidRPr="00E04A55">
        <w:rPr>
          <w:rFonts w:ascii="Segoe UI" w:hAnsi="Segoe UI" w:cs="Segoe UI"/>
          <w:snapToGrid w:val="0"/>
          <w:sz w:val="22"/>
          <w:szCs w:val="22"/>
        </w:rPr>
        <w:instrText xml:space="preserve"> REF _Ref135930424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9B2807">
        <w:rPr>
          <w:rFonts w:ascii="Segoe UI" w:hAnsi="Segoe UI" w:cs="Segoe UI"/>
          <w:snapToGrid w:val="0"/>
          <w:sz w:val="22"/>
          <w:szCs w:val="22"/>
        </w:rPr>
        <w:t>15.1</w:t>
      </w:r>
      <w:r w:rsidR="00E600CF" w:rsidRPr="00E04A55">
        <w:rPr>
          <w:rFonts w:ascii="Segoe UI" w:hAnsi="Segoe UI" w:cs="Segoe UI"/>
          <w:snapToGrid w:val="0"/>
          <w:sz w:val="22"/>
          <w:szCs w:val="22"/>
        </w:rPr>
        <w:fldChar w:fldCharType="end"/>
      </w:r>
      <w:r w:rsidR="00936F15" w:rsidRPr="00E04A55">
        <w:rPr>
          <w:rFonts w:ascii="Segoe UI" w:hAnsi="Segoe UI" w:cs="Segoe UI"/>
          <w:snapToGrid w:val="0"/>
          <w:sz w:val="22"/>
          <w:szCs w:val="22"/>
        </w:rPr>
        <w:t xml:space="preserve">, </w:t>
      </w:r>
      <w:r w:rsidR="00BE10E8" w:rsidRPr="00E04A55">
        <w:rPr>
          <w:rFonts w:ascii="Segoe UI" w:hAnsi="Segoe UI" w:cs="Segoe UI"/>
          <w:snapToGrid w:val="0"/>
          <w:sz w:val="22"/>
          <w:szCs w:val="22"/>
        </w:rPr>
        <w:fldChar w:fldCharType="begin"/>
      </w:r>
      <w:r w:rsidR="00BE10E8" w:rsidRPr="00E04A55">
        <w:rPr>
          <w:rFonts w:ascii="Segoe UI" w:hAnsi="Segoe UI" w:cs="Segoe UI"/>
          <w:snapToGrid w:val="0"/>
          <w:sz w:val="22"/>
          <w:szCs w:val="22"/>
        </w:rPr>
        <w:instrText xml:space="preserve"> REF _Ref135929278 \r \h  \* MERGEFORMAT </w:instrText>
      </w:r>
      <w:r w:rsidR="00BE10E8" w:rsidRPr="00E04A55">
        <w:rPr>
          <w:rFonts w:ascii="Segoe UI" w:hAnsi="Segoe UI" w:cs="Segoe UI"/>
          <w:snapToGrid w:val="0"/>
          <w:sz w:val="22"/>
          <w:szCs w:val="22"/>
        </w:rPr>
      </w:r>
      <w:r w:rsidR="00BE10E8" w:rsidRPr="00E04A55">
        <w:rPr>
          <w:rFonts w:ascii="Segoe UI" w:hAnsi="Segoe UI" w:cs="Segoe UI"/>
          <w:snapToGrid w:val="0"/>
          <w:sz w:val="22"/>
          <w:szCs w:val="22"/>
        </w:rPr>
        <w:fldChar w:fldCharType="separate"/>
      </w:r>
      <w:r w:rsidR="009B2807">
        <w:rPr>
          <w:rFonts w:ascii="Segoe UI" w:hAnsi="Segoe UI" w:cs="Segoe UI"/>
          <w:snapToGrid w:val="0"/>
          <w:sz w:val="22"/>
          <w:szCs w:val="22"/>
        </w:rPr>
        <w:t>15.7</w:t>
      </w:r>
      <w:r w:rsidR="00BE10E8" w:rsidRPr="00E04A55">
        <w:rPr>
          <w:rFonts w:ascii="Segoe UI" w:hAnsi="Segoe UI" w:cs="Segoe UI"/>
          <w:snapToGrid w:val="0"/>
          <w:sz w:val="22"/>
          <w:szCs w:val="22"/>
        </w:rPr>
        <w:fldChar w:fldCharType="end"/>
      </w:r>
      <w:r w:rsidR="00936F15" w:rsidRPr="00E04A55">
        <w:rPr>
          <w:rFonts w:ascii="Segoe UI" w:hAnsi="Segoe UI" w:cs="Segoe UI"/>
          <w:snapToGrid w:val="0"/>
          <w:sz w:val="22"/>
          <w:szCs w:val="22"/>
        </w:rPr>
        <w:t xml:space="preserve">, </w:t>
      </w:r>
      <w:r w:rsidR="00E600CF" w:rsidRPr="00E04A55">
        <w:rPr>
          <w:rFonts w:ascii="Segoe UI" w:hAnsi="Segoe UI" w:cs="Segoe UI"/>
          <w:snapToGrid w:val="0"/>
          <w:sz w:val="22"/>
          <w:szCs w:val="22"/>
        </w:rPr>
        <w:fldChar w:fldCharType="begin"/>
      </w:r>
      <w:r w:rsidR="00E600CF" w:rsidRPr="00E04A55">
        <w:rPr>
          <w:rFonts w:ascii="Segoe UI" w:hAnsi="Segoe UI" w:cs="Segoe UI"/>
          <w:snapToGrid w:val="0"/>
          <w:sz w:val="22"/>
          <w:szCs w:val="22"/>
        </w:rPr>
        <w:instrText xml:space="preserve"> REF _Ref135930427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9B2807">
        <w:rPr>
          <w:rFonts w:ascii="Segoe UI" w:hAnsi="Segoe UI" w:cs="Segoe UI"/>
          <w:snapToGrid w:val="0"/>
          <w:sz w:val="22"/>
          <w:szCs w:val="22"/>
        </w:rPr>
        <w:t>15.8</w:t>
      </w:r>
      <w:r w:rsidR="00E600CF" w:rsidRPr="00E04A55">
        <w:rPr>
          <w:rFonts w:ascii="Segoe UI" w:hAnsi="Segoe UI" w:cs="Segoe UI"/>
          <w:snapToGrid w:val="0"/>
          <w:sz w:val="22"/>
          <w:szCs w:val="22"/>
        </w:rPr>
        <w:fldChar w:fldCharType="end"/>
      </w:r>
      <w:r w:rsidRPr="00E04A55">
        <w:rPr>
          <w:rFonts w:ascii="Segoe UI" w:hAnsi="Segoe UI" w:cs="Segoe UI"/>
          <w:snapToGrid w:val="0"/>
          <w:sz w:val="22"/>
          <w:szCs w:val="22"/>
        </w:rPr>
        <w:t xml:space="preserve"> této </w:t>
      </w:r>
      <w:r w:rsidR="00627A19" w:rsidRPr="00E04A55">
        <w:rPr>
          <w:rFonts w:ascii="Segoe UI" w:hAnsi="Segoe UI" w:cs="Segoe UI"/>
          <w:snapToGrid w:val="0"/>
          <w:sz w:val="22"/>
          <w:szCs w:val="22"/>
        </w:rPr>
        <w:t>Smlouvy</w:t>
      </w:r>
      <w:r w:rsidR="006D1204" w:rsidRPr="00E04A55">
        <w:rPr>
          <w:rFonts w:ascii="Segoe UI" w:hAnsi="Segoe UI" w:cs="Segoe UI"/>
          <w:snapToGrid w:val="0"/>
          <w:sz w:val="22"/>
          <w:szCs w:val="22"/>
        </w:rPr>
        <w:t>;</w:t>
      </w:r>
    </w:p>
    <w:p w14:paraId="5F4C204B" w14:textId="755053B3" w:rsidR="00E04A55" w:rsidRDefault="0046209D"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napToGrid w:val="0"/>
          <w:sz w:val="22"/>
          <w:szCs w:val="22"/>
        </w:rPr>
        <w:t xml:space="preserve">ve výši </w:t>
      </w:r>
      <w:ins w:id="122" w:author="Stanislav Mozgva" w:date="2026-01-22T09:49:00Z" w16du:dateUtc="2026-01-22T08:49:00Z">
        <w:r w:rsidR="009B2807">
          <w:rPr>
            <w:rFonts w:ascii="Segoe UI" w:hAnsi="Segoe UI" w:cs="Segoe UI"/>
            <w:snapToGrid w:val="0"/>
            <w:sz w:val="22"/>
            <w:szCs w:val="22"/>
          </w:rPr>
          <w:t>5</w:t>
        </w:r>
      </w:ins>
      <w:del w:id="123" w:author="Stanislav Mozgva" w:date="2026-01-22T09:49:00Z" w16du:dateUtc="2026-01-22T08:49:00Z">
        <w:r w:rsidR="00FA2DD5" w:rsidRPr="00E04A55" w:rsidDel="009B2807">
          <w:rPr>
            <w:rFonts w:ascii="Segoe UI" w:hAnsi="Segoe UI" w:cs="Segoe UI"/>
            <w:snapToGrid w:val="0"/>
            <w:sz w:val="22"/>
            <w:szCs w:val="22"/>
          </w:rPr>
          <w:delText>2</w:delText>
        </w:r>
        <w:r w:rsidR="00566F5E" w:rsidRPr="00E04A55" w:rsidDel="009B2807">
          <w:rPr>
            <w:rFonts w:ascii="Segoe UI" w:hAnsi="Segoe UI" w:cs="Segoe UI"/>
            <w:snapToGrid w:val="0"/>
            <w:sz w:val="22"/>
            <w:szCs w:val="22"/>
          </w:rPr>
          <w:delText>0</w:delText>
        </w:r>
      </w:del>
      <w:r w:rsidR="00566F5E" w:rsidRPr="00E04A55">
        <w:rPr>
          <w:rFonts w:ascii="Segoe UI" w:hAnsi="Segoe UI" w:cs="Segoe UI"/>
          <w:snapToGrid w:val="0"/>
          <w:sz w:val="22"/>
          <w:szCs w:val="22"/>
        </w:rPr>
        <w:t>0 </w:t>
      </w:r>
      <w:r w:rsidR="00411EE5" w:rsidRPr="00E04A55">
        <w:rPr>
          <w:rFonts w:ascii="Segoe UI" w:hAnsi="Segoe UI" w:cs="Segoe UI"/>
          <w:snapToGrid w:val="0"/>
          <w:sz w:val="22"/>
          <w:szCs w:val="22"/>
        </w:rPr>
        <w:t xml:space="preserve">000,- Kč </w:t>
      </w:r>
      <w:r w:rsidRPr="00E04A55">
        <w:rPr>
          <w:rFonts w:ascii="Segoe UI" w:hAnsi="Segoe UI" w:cs="Segoe UI"/>
          <w:snapToGrid w:val="0"/>
          <w:sz w:val="22"/>
          <w:szCs w:val="22"/>
        </w:rPr>
        <w:t xml:space="preserve">za každé porušení povinností </w:t>
      </w:r>
      <w:r w:rsidR="00BE2007" w:rsidRPr="00E04A55">
        <w:rPr>
          <w:rFonts w:ascii="Segoe UI" w:hAnsi="Segoe UI" w:cs="Segoe UI"/>
          <w:snapToGrid w:val="0"/>
          <w:sz w:val="22"/>
          <w:szCs w:val="22"/>
        </w:rPr>
        <w:t>Zhotovitel</w:t>
      </w:r>
      <w:r w:rsidRPr="00E04A55">
        <w:rPr>
          <w:rFonts w:ascii="Segoe UI" w:hAnsi="Segoe UI" w:cs="Segoe UI"/>
          <w:snapToGrid w:val="0"/>
          <w:sz w:val="22"/>
          <w:szCs w:val="22"/>
        </w:rPr>
        <w:t xml:space="preserve">e daných zákonem č. 309/2006 Sb., </w:t>
      </w:r>
      <w:r w:rsidR="00B04CE9" w:rsidRPr="00E04A55">
        <w:rPr>
          <w:rFonts w:ascii="Segoe UI" w:hAnsi="Segoe UI" w:cs="Segoe UI"/>
          <w:snapToGrid w:val="0"/>
          <w:sz w:val="22"/>
          <w:szCs w:val="22"/>
        </w:rPr>
        <w:t>kterým se upravují</w:t>
      </w:r>
      <w:r w:rsidR="00A76AEF" w:rsidRPr="00E04A55">
        <w:rPr>
          <w:rFonts w:ascii="Segoe UI" w:hAnsi="Segoe UI" w:cs="Segoe UI"/>
          <w:snapToGrid w:val="0"/>
          <w:sz w:val="22"/>
          <w:szCs w:val="22"/>
        </w:rPr>
        <w:t xml:space="preserve"> další </w:t>
      </w:r>
      <w:r w:rsidRPr="00E04A55">
        <w:rPr>
          <w:rFonts w:ascii="Segoe UI" w:hAnsi="Segoe UI" w:cs="Segoe UI"/>
          <w:snapToGrid w:val="0"/>
          <w:sz w:val="22"/>
          <w:szCs w:val="22"/>
        </w:rPr>
        <w:t xml:space="preserve">požadavky bezpečnosti a ochrany zdraví </w:t>
      </w:r>
      <w:r w:rsidR="00936F15" w:rsidRPr="00E04A55">
        <w:rPr>
          <w:rFonts w:ascii="Segoe UI" w:hAnsi="Segoe UI" w:cs="Segoe UI"/>
          <w:snapToGrid w:val="0"/>
          <w:sz w:val="22"/>
          <w:szCs w:val="22"/>
        </w:rPr>
        <w:br/>
      </w:r>
      <w:r w:rsidRPr="00E04A55">
        <w:rPr>
          <w:rFonts w:ascii="Segoe UI" w:hAnsi="Segoe UI" w:cs="Segoe UI"/>
          <w:snapToGrid w:val="0"/>
          <w:sz w:val="22"/>
          <w:szCs w:val="22"/>
        </w:rPr>
        <w:t>při práci</w:t>
      </w:r>
      <w:r w:rsidR="00B04CE9" w:rsidRPr="00E04A55">
        <w:rPr>
          <w:rFonts w:ascii="Segoe UI" w:hAnsi="Segoe UI" w:cs="Segoe UI"/>
          <w:sz w:val="22"/>
          <w:szCs w:val="22"/>
        </w:rPr>
        <w:t xml:space="preserve"> v pracovněprávních vztazích a o zajištění bezpečnosti a ochrany zdraví </w:t>
      </w:r>
      <w:r w:rsidR="00936F15" w:rsidRPr="00E04A55">
        <w:rPr>
          <w:rFonts w:ascii="Segoe UI" w:hAnsi="Segoe UI" w:cs="Segoe UI"/>
          <w:sz w:val="22"/>
          <w:szCs w:val="22"/>
        </w:rPr>
        <w:br/>
      </w:r>
      <w:r w:rsidR="00B04CE9" w:rsidRPr="00E04A55">
        <w:rPr>
          <w:rFonts w:ascii="Segoe UI" w:hAnsi="Segoe UI" w:cs="Segoe UI"/>
          <w:sz w:val="22"/>
          <w:szCs w:val="22"/>
        </w:rPr>
        <w:t>při činnosti nebo poskytování služeb mimo pracovněprávní vztahy (zákon o zajištění dalších podmínek bezpečnosti a ochrany zdraví při práci), ve znění pozdějších předpisů</w:t>
      </w:r>
      <w:r w:rsidR="004014C9" w:rsidRPr="00E04A55">
        <w:rPr>
          <w:rFonts w:ascii="Segoe UI" w:hAnsi="Segoe UI" w:cs="Segoe UI"/>
          <w:sz w:val="22"/>
          <w:szCs w:val="22"/>
        </w:rPr>
        <w:t>.</w:t>
      </w:r>
      <w:r w:rsidR="00E00123" w:rsidRPr="00E04A55">
        <w:rPr>
          <w:rFonts w:ascii="Segoe UI" w:hAnsi="Segoe UI" w:cs="Segoe UI"/>
          <w:sz w:val="22"/>
          <w:szCs w:val="22"/>
        </w:rPr>
        <w:t xml:space="preserve"> </w:t>
      </w:r>
      <w:r w:rsidR="003D25FF" w:rsidRPr="00E04A55">
        <w:rPr>
          <w:rFonts w:ascii="Segoe UI" w:hAnsi="Segoe UI" w:cs="Segoe UI"/>
          <w:sz w:val="22"/>
          <w:szCs w:val="22"/>
        </w:rPr>
        <w:t xml:space="preserve">Tato smluvní pokuta se sjednává i pro případ, kdy BOZP Zhotovitele zápisem do stavebního deníku upozorní na nedostatky v uplatňování požadavků </w:t>
      </w:r>
      <w:r w:rsidR="00936F15" w:rsidRPr="00E04A55">
        <w:rPr>
          <w:rFonts w:ascii="Segoe UI" w:hAnsi="Segoe UI" w:cs="Segoe UI"/>
          <w:sz w:val="22"/>
          <w:szCs w:val="22"/>
        </w:rPr>
        <w:br/>
      </w:r>
      <w:r w:rsidR="003D25FF" w:rsidRPr="00E04A55">
        <w:rPr>
          <w:rFonts w:ascii="Segoe UI" w:hAnsi="Segoe UI" w:cs="Segoe UI"/>
          <w:sz w:val="22"/>
          <w:szCs w:val="22"/>
        </w:rPr>
        <w:t xml:space="preserve">na bezpečnost a ochranu zdraví při práci zjištěné na Staveništi a Zhotovitel ve lhůtě stanovené BOZP nesjedná nápravu, a to za každý započatý den prodlení </w:t>
      </w:r>
      <w:r w:rsidR="00E04A55">
        <w:rPr>
          <w:rFonts w:ascii="Segoe UI" w:hAnsi="Segoe UI" w:cs="Segoe UI"/>
          <w:sz w:val="22"/>
          <w:szCs w:val="22"/>
        </w:rPr>
        <w:br/>
      </w:r>
      <w:r w:rsidR="003D25FF" w:rsidRPr="00E04A55">
        <w:rPr>
          <w:rFonts w:ascii="Segoe UI" w:hAnsi="Segoe UI" w:cs="Segoe UI"/>
          <w:sz w:val="22"/>
          <w:szCs w:val="22"/>
        </w:rPr>
        <w:t>se sjednáním nápravy</w:t>
      </w:r>
      <w:r w:rsidR="007F3E55" w:rsidRPr="00E04A55">
        <w:rPr>
          <w:rFonts w:ascii="Segoe UI" w:hAnsi="Segoe UI" w:cs="Segoe UI"/>
          <w:sz w:val="22"/>
          <w:szCs w:val="22"/>
        </w:rPr>
        <w:t>;</w:t>
      </w:r>
      <w:r w:rsidR="003D25FF" w:rsidRPr="00E04A55">
        <w:rPr>
          <w:rFonts w:ascii="Segoe UI" w:hAnsi="Segoe UI" w:cs="Segoe UI"/>
          <w:sz w:val="22"/>
          <w:szCs w:val="22"/>
        </w:rPr>
        <w:t xml:space="preserve"> </w:t>
      </w:r>
      <w:r w:rsidR="004014C9" w:rsidRPr="00E04A55">
        <w:rPr>
          <w:rFonts w:ascii="Segoe UI" w:hAnsi="Segoe UI" w:cs="Segoe UI"/>
          <w:sz w:val="22"/>
          <w:szCs w:val="22"/>
        </w:rPr>
        <w:t xml:space="preserve"> </w:t>
      </w:r>
    </w:p>
    <w:p w14:paraId="12AA5E43" w14:textId="77777777" w:rsidR="00E04A55" w:rsidRPr="00E04A55" w:rsidRDefault="0046209D"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napToGrid w:val="0"/>
          <w:sz w:val="22"/>
          <w:szCs w:val="22"/>
        </w:rPr>
        <w:t>ve výši</w:t>
      </w:r>
      <w:r w:rsidR="007B15BA" w:rsidRPr="00E04A55">
        <w:rPr>
          <w:rFonts w:ascii="Segoe UI" w:hAnsi="Segoe UI" w:cs="Segoe UI"/>
          <w:snapToGrid w:val="0"/>
          <w:sz w:val="22"/>
          <w:szCs w:val="22"/>
        </w:rPr>
        <w:t xml:space="preserve"> </w:t>
      </w:r>
      <w:r w:rsidR="00FA2DD5" w:rsidRPr="00E04A55">
        <w:rPr>
          <w:rFonts w:ascii="Segoe UI" w:hAnsi="Segoe UI" w:cs="Segoe UI"/>
          <w:snapToGrid w:val="0"/>
          <w:sz w:val="22"/>
          <w:szCs w:val="22"/>
        </w:rPr>
        <w:t>2</w:t>
      </w:r>
      <w:r w:rsidR="00566F5E" w:rsidRPr="00E04A55">
        <w:rPr>
          <w:rFonts w:ascii="Segoe UI" w:hAnsi="Segoe UI" w:cs="Segoe UI"/>
          <w:snapToGrid w:val="0"/>
          <w:sz w:val="22"/>
          <w:szCs w:val="22"/>
        </w:rPr>
        <w:t>00 </w:t>
      </w:r>
      <w:r w:rsidR="00411EE5" w:rsidRPr="00E04A55">
        <w:rPr>
          <w:rFonts w:ascii="Segoe UI" w:hAnsi="Segoe UI" w:cs="Segoe UI"/>
          <w:snapToGrid w:val="0"/>
          <w:sz w:val="22"/>
          <w:szCs w:val="22"/>
        </w:rPr>
        <w:t xml:space="preserve">000,- Kč </w:t>
      </w:r>
      <w:r w:rsidRPr="00E04A55">
        <w:rPr>
          <w:rFonts w:ascii="Segoe UI" w:hAnsi="Segoe UI" w:cs="Segoe UI"/>
          <w:snapToGrid w:val="0"/>
          <w:sz w:val="22"/>
          <w:szCs w:val="22"/>
        </w:rPr>
        <w:t xml:space="preserve">za porušení povinnosti </w:t>
      </w:r>
      <w:r w:rsidR="00BE2007" w:rsidRPr="00E04A55">
        <w:rPr>
          <w:rFonts w:ascii="Segoe UI" w:hAnsi="Segoe UI" w:cs="Segoe UI"/>
          <w:snapToGrid w:val="0"/>
          <w:sz w:val="22"/>
          <w:szCs w:val="22"/>
        </w:rPr>
        <w:t>Zhotovitel</w:t>
      </w:r>
      <w:r w:rsidRPr="00E04A55">
        <w:rPr>
          <w:rFonts w:ascii="Segoe UI" w:hAnsi="Segoe UI" w:cs="Segoe UI"/>
          <w:snapToGrid w:val="0"/>
          <w:sz w:val="22"/>
          <w:szCs w:val="22"/>
        </w:rPr>
        <w:t xml:space="preserve">e být pojištěn </w:t>
      </w:r>
      <w:r w:rsidR="00E73308" w:rsidRPr="00E04A55">
        <w:rPr>
          <w:rFonts w:ascii="Segoe UI" w:hAnsi="Segoe UI" w:cs="Segoe UI"/>
          <w:snapToGrid w:val="0"/>
          <w:sz w:val="22"/>
          <w:szCs w:val="22"/>
        </w:rPr>
        <w:t>či předložit doklad o</w:t>
      </w:r>
      <w:r w:rsidR="0076283F" w:rsidRPr="00E04A55">
        <w:rPr>
          <w:rFonts w:ascii="Segoe UI" w:hAnsi="Segoe UI" w:cs="Segoe UI"/>
          <w:snapToGrid w:val="0"/>
          <w:sz w:val="22"/>
          <w:szCs w:val="22"/>
        </w:rPr>
        <w:t> </w:t>
      </w:r>
      <w:r w:rsidR="00E73308" w:rsidRPr="00E04A55">
        <w:rPr>
          <w:rFonts w:ascii="Segoe UI" w:hAnsi="Segoe UI" w:cs="Segoe UI"/>
          <w:snapToGrid w:val="0"/>
          <w:sz w:val="22"/>
          <w:szCs w:val="22"/>
        </w:rPr>
        <w:t xml:space="preserve">pojištění </w:t>
      </w:r>
      <w:r w:rsidRPr="00E04A55">
        <w:rPr>
          <w:rFonts w:ascii="Segoe UI" w:hAnsi="Segoe UI" w:cs="Segoe UI"/>
          <w:snapToGrid w:val="0"/>
          <w:sz w:val="22"/>
          <w:szCs w:val="22"/>
        </w:rPr>
        <w:t xml:space="preserve">podle této </w:t>
      </w:r>
      <w:r w:rsidR="00627A19" w:rsidRPr="00E04A55">
        <w:rPr>
          <w:rFonts w:ascii="Segoe UI" w:hAnsi="Segoe UI" w:cs="Segoe UI"/>
          <w:snapToGrid w:val="0"/>
          <w:sz w:val="22"/>
          <w:szCs w:val="22"/>
        </w:rPr>
        <w:t>Smlouvy</w:t>
      </w:r>
      <w:r w:rsidRPr="00E04A55">
        <w:rPr>
          <w:rFonts w:ascii="Segoe UI" w:hAnsi="Segoe UI" w:cs="Segoe UI"/>
          <w:snapToGrid w:val="0"/>
          <w:sz w:val="22"/>
          <w:szCs w:val="22"/>
        </w:rPr>
        <w:t xml:space="preserve">, a to za každý případ a každý den trvání porušení uvedené povinnosti </w:t>
      </w:r>
      <w:r w:rsidR="00BE2007" w:rsidRPr="00E04A55">
        <w:rPr>
          <w:rFonts w:ascii="Segoe UI" w:hAnsi="Segoe UI" w:cs="Segoe UI"/>
          <w:snapToGrid w:val="0"/>
          <w:sz w:val="22"/>
          <w:szCs w:val="22"/>
        </w:rPr>
        <w:t>Zhotovitel</w:t>
      </w:r>
      <w:r w:rsidRPr="00E04A55">
        <w:rPr>
          <w:rFonts w:ascii="Segoe UI" w:hAnsi="Segoe UI" w:cs="Segoe UI"/>
          <w:snapToGrid w:val="0"/>
          <w:sz w:val="22"/>
          <w:szCs w:val="22"/>
        </w:rPr>
        <w:t>e</w:t>
      </w:r>
      <w:r w:rsidR="00B70ACE" w:rsidRPr="00E04A55">
        <w:rPr>
          <w:rFonts w:ascii="Segoe UI" w:hAnsi="Segoe UI" w:cs="Segoe UI"/>
          <w:snapToGrid w:val="0"/>
          <w:sz w:val="22"/>
          <w:szCs w:val="22"/>
        </w:rPr>
        <w:t xml:space="preserve">. Uvedená smluvní pokuta je vázána rovněž </w:t>
      </w:r>
      <w:r w:rsidR="00936F15" w:rsidRPr="00E04A55">
        <w:rPr>
          <w:rFonts w:ascii="Segoe UI" w:hAnsi="Segoe UI" w:cs="Segoe UI"/>
          <w:snapToGrid w:val="0"/>
          <w:sz w:val="22"/>
          <w:szCs w:val="22"/>
        </w:rPr>
        <w:br/>
      </w:r>
      <w:r w:rsidR="00B70ACE" w:rsidRPr="00E04A55">
        <w:rPr>
          <w:rFonts w:ascii="Segoe UI" w:hAnsi="Segoe UI" w:cs="Segoe UI"/>
          <w:snapToGrid w:val="0"/>
          <w:sz w:val="22"/>
          <w:szCs w:val="22"/>
        </w:rPr>
        <w:t>na</w:t>
      </w:r>
      <w:r w:rsidR="00C8207D" w:rsidRPr="00E04A55">
        <w:rPr>
          <w:rFonts w:ascii="Segoe UI" w:hAnsi="Segoe UI" w:cs="Segoe UI"/>
          <w:snapToGrid w:val="0"/>
          <w:sz w:val="22"/>
          <w:szCs w:val="22"/>
        </w:rPr>
        <w:t xml:space="preserve"> porušení povinnosti Zhotovitele zajistit </w:t>
      </w:r>
      <w:r w:rsidR="00B70ACE" w:rsidRPr="00E04A55">
        <w:rPr>
          <w:rFonts w:ascii="Segoe UI" w:hAnsi="Segoe UI" w:cs="Segoe UI"/>
          <w:snapToGrid w:val="0"/>
          <w:sz w:val="22"/>
          <w:szCs w:val="22"/>
        </w:rPr>
        <w:t xml:space="preserve">platnost </w:t>
      </w:r>
      <w:r w:rsidR="00E81F5D" w:rsidRPr="00E04A55">
        <w:rPr>
          <w:rFonts w:ascii="Segoe UI" w:hAnsi="Segoe UI" w:cs="Segoe UI"/>
          <w:snapToGrid w:val="0"/>
          <w:sz w:val="22"/>
          <w:szCs w:val="22"/>
        </w:rPr>
        <w:t>b</w:t>
      </w:r>
      <w:r w:rsidR="00C8207D" w:rsidRPr="00E04A55">
        <w:rPr>
          <w:rFonts w:ascii="Segoe UI" w:hAnsi="Segoe UI" w:cs="Segoe UI"/>
          <w:snapToGrid w:val="0"/>
          <w:sz w:val="22"/>
          <w:szCs w:val="22"/>
        </w:rPr>
        <w:t>ankovní záruky podle</w:t>
      </w:r>
      <w:r w:rsidR="00B70ACE" w:rsidRPr="00E04A55">
        <w:rPr>
          <w:rFonts w:ascii="Segoe UI" w:hAnsi="Segoe UI" w:cs="Segoe UI"/>
          <w:snapToGrid w:val="0"/>
          <w:sz w:val="22"/>
          <w:szCs w:val="22"/>
        </w:rPr>
        <w:t xml:space="preserve"> </w:t>
      </w:r>
      <w:r w:rsidR="000D3F82" w:rsidRPr="00E04A55">
        <w:rPr>
          <w:rFonts w:ascii="Segoe UI" w:hAnsi="Segoe UI" w:cs="Segoe UI"/>
          <w:snapToGrid w:val="0"/>
          <w:sz w:val="22"/>
          <w:szCs w:val="22"/>
        </w:rPr>
        <w:t>odst.</w:t>
      </w:r>
      <w:r w:rsidR="009E1068" w:rsidRPr="00E04A55">
        <w:rPr>
          <w:rFonts w:ascii="Segoe UI" w:hAnsi="Segoe UI" w:cs="Segoe UI"/>
          <w:snapToGrid w:val="0"/>
          <w:sz w:val="22"/>
          <w:szCs w:val="22"/>
        </w:rPr>
        <w:t xml:space="preserve"> </w:t>
      </w:r>
      <w:r w:rsidR="00B82FAE" w:rsidRPr="00E04A55">
        <w:rPr>
          <w:rFonts w:ascii="Segoe UI" w:hAnsi="Segoe UI" w:cs="Segoe UI"/>
          <w:snapToGrid w:val="0"/>
          <w:sz w:val="22"/>
          <w:szCs w:val="22"/>
        </w:rPr>
        <w:fldChar w:fldCharType="begin"/>
      </w:r>
      <w:r w:rsidR="00B82FAE" w:rsidRPr="00E04A55">
        <w:rPr>
          <w:rFonts w:ascii="Segoe UI" w:hAnsi="Segoe UI" w:cs="Segoe UI"/>
          <w:snapToGrid w:val="0"/>
          <w:sz w:val="22"/>
          <w:szCs w:val="22"/>
        </w:rPr>
        <w:instrText xml:space="preserve"> REF _Ref198036314 \r \h </w:instrText>
      </w:r>
      <w:r w:rsidR="00B82FAE" w:rsidRPr="00E04A55">
        <w:rPr>
          <w:rFonts w:ascii="Segoe UI" w:hAnsi="Segoe UI" w:cs="Segoe UI"/>
          <w:snapToGrid w:val="0"/>
          <w:sz w:val="22"/>
          <w:szCs w:val="22"/>
        </w:rPr>
      </w:r>
      <w:r w:rsidR="00B82FAE" w:rsidRPr="00E04A55">
        <w:rPr>
          <w:rFonts w:ascii="Segoe UI" w:hAnsi="Segoe UI" w:cs="Segoe UI"/>
          <w:snapToGrid w:val="0"/>
          <w:sz w:val="22"/>
          <w:szCs w:val="22"/>
        </w:rPr>
        <w:fldChar w:fldCharType="separate"/>
      </w:r>
      <w:r w:rsidR="00B82FAE" w:rsidRPr="00E04A55">
        <w:rPr>
          <w:rFonts w:ascii="Segoe UI" w:hAnsi="Segoe UI" w:cs="Segoe UI"/>
          <w:snapToGrid w:val="0"/>
          <w:sz w:val="22"/>
          <w:szCs w:val="22"/>
        </w:rPr>
        <w:t>13.6</w:t>
      </w:r>
      <w:r w:rsidR="00B82FAE" w:rsidRPr="00E04A55">
        <w:rPr>
          <w:rFonts w:ascii="Segoe UI" w:hAnsi="Segoe UI" w:cs="Segoe UI"/>
          <w:snapToGrid w:val="0"/>
          <w:sz w:val="22"/>
          <w:szCs w:val="22"/>
        </w:rPr>
        <w:fldChar w:fldCharType="end"/>
      </w:r>
      <w:r w:rsidR="000D3F82" w:rsidRPr="00E04A55">
        <w:rPr>
          <w:rFonts w:ascii="Segoe UI" w:hAnsi="Segoe UI" w:cs="Segoe UI"/>
          <w:snapToGrid w:val="0"/>
          <w:sz w:val="22"/>
          <w:szCs w:val="22"/>
        </w:rPr>
        <w:t>.</w:t>
      </w:r>
      <w:r w:rsidR="009E1068" w:rsidRPr="00E04A55">
        <w:rPr>
          <w:rFonts w:ascii="Segoe UI" w:hAnsi="Segoe UI" w:cs="Segoe UI"/>
          <w:snapToGrid w:val="0"/>
          <w:sz w:val="22"/>
          <w:szCs w:val="22"/>
        </w:rPr>
        <w:t xml:space="preserve"> </w:t>
      </w:r>
      <w:r w:rsidR="008204AD" w:rsidRPr="00E04A55">
        <w:rPr>
          <w:rFonts w:ascii="Segoe UI" w:hAnsi="Segoe UI" w:cs="Segoe UI"/>
          <w:snapToGrid w:val="0"/>
          <w:sz w:val="22"/>
          <w:szCs w:val="22"/>
        </w:rPr>
        <w:t xml:space="preserve">této </w:t>
      </w:r>
      <w:r w:rsidR="00627A19" w:rsidRPr="00E04A55">
        <w:rPr>
          <w:rFonts w:ascii="Segoe UI" w:hAnsi="Segoe UI" w:cs="Segoe UI"/>
          <w:snapToGrid w:val="0"/>
          <w:sz w:val="22"/>
          <w:szCs w:val="22"/>
        </w:rPr>
        <w:t>Smlouvy</w:t>
      </w:r>
      <w:r w:rsidR="00B70ACE" w:rsidRPr="00E04A55">
        <w:rPr>
          <w:rFonts w:ascii="Segoe UI" w:hAnsi="Segoe UI" w:cs="Segoe UI"/>
          <w:snapToGrid w:val="0"/>
          <w:sz w:val="22"/>
          <w:szCs w:val="22"/>
        </w:rPr>
        <w:t xml:space="preserve"> </w:t>
      </w:r>
      <w:r w:rsidR="00B70ACE" w:rsidRPr="00E04A55">
        <w:rPr>
          <w:rFonts w:ascii="Segoe UI" w:hAnsi="Segoe UI" w:cs="Segoe UI"/>
          <w:sz w:val="22"/>
          <w:szCs w:val="22"/>
        </w:rPr>
        <w:t>po</w:t>
      </w:r>
      <w:r w:rsidR="00217789" w:rsidRPr="00E04A55">
        <w:rPr>
          <w:rFonts w:ascii="Segoe UI" w:hAnsi="Segoe UI" w:cs="Segoe UI"/>
          <w:sz w:val="22"/>
          <w:szCs w:val="22"/>
        </w:rPr>
        <w:t xml:space="preserve"> </w:t>
      </w:r>
      <w:r w:rsidR="00E81F5D" w:rsidRPr="00E04A55">
        <w:rPr>
          <w:rFonts w:ascii="Segoe UI" w:hAnsi="Segoe UI" w:cs="Segoe UI"/>
          <w:sz w:val="22"/>
          <w:szCs w:val="22"/>
        </w:rPr>
        <w:t>dobu, kdy má být příslušná bankovní záruka v platnosti</w:t>
      </w:r>
      <w:r w:rsidR="00B70ACE" w:rsidRPr="00E04A55">
        <w:rPr>
          <w:rFonts w:ascii="Segoe UI" w:hAnsi="Segoe UI" w:cs="Segoe UI"/>
          <w:sz w:val="22"/>
          <w:szCs w:val="22"/>
        </w:rPr>
        <w:t>, a to za každý den prodlení</w:t>
      </w:r>
      <w:r w:rsidR="008204AD" w:rsidRPr="00E04A55">
        <w:rPr>
          <w:rFonts w:ascii="Segoe UI" w:hAnsi="Segoe UI" w:cs="Segoe UI"/>
          <w:sz w:val="22"/>
          <w:szCs w:val="22"/>
        </w:rPr>
        <w:t xml:space="preserve"> s předložením nové bankovní záruky, případně s prodloužením stávající</w:t>
      </w:r>
      <w:r w:rsidR="00E20BAD" w:rsidRPr="00E04A55">
        <w:rPr>
          <w:rFonts w:ascii="Segoe UI" w:hAnsi="Segoe UI" w:cs="Segoe UI"/>
          <w:sz w:val="22"/>
          <w:szCs w:val="22"/>
        </w:rPr>
        <w:t xml:space="preserve"> bankovní záruky</w:t>
      </w:r>
      <w:r w:rsidR="00124093" w:rsidRPr="00E04A55">
        <w:rPr>
          <w:rFonts w:ascii="Segoe UI" w:hAnsi="Segoe UI" w:cs="Segoe UI"/>
          <w:snapToGrid w:val="0"/>
          <w:sz w:val="22"/>
          <w:szCs w:val="22"/>
        </w:rPr>
        <w:t>;</w:t>
      </w:r>
    </w:p>
    <w:p w14:paraId="1BAE6696" w14:textId="77777777" w:rsidR="00E04A55" w:rsidRPr="00E04A55" w:rsidRDefault="000D3F82"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napToGrid w:val="0"/>
          <w:sz w:val="22"/>
          <w:szCs w:val="22"/>
        </w:rPr>
        <w:t xml:space="preserve">ve výši </w:t>
      </w:r>
      <w:r w:rsidR="00FA2DD5" w:rsidRPr="00E04A55">
        <w:rPr>
          <w:rFonts w:ascii="Segoe UI" w:hAnsi="Segoe UI" w:cs="Segoe UI"/>
          <w:snapToGrid w:val="0"/>
          <w:sz w:val="22"/>
          <w:szCs w:val="22"/>
        </w:rPr>
        <w:t>10</w:t>
      </w:r>
      <w:r w:rsidR="00566F5E" w:rsidRPr="00E04A55">
        <w:rPr>
          <w:rFonts w:ascii="Segoe UI" w:hAnsi="Segoe UI" w:cs="Segoe UI"/>
          <w:snapToGrid w:val="0"/>
          <w:sz w:val="22"/>
          <w:szCs w:val="22"/>
        </w:rPr>
        <w:t>0 000</w:t>
      </w:r>
      <w:r w:rsidRPr="00E04A55">
        <w:rPr>
          <w:rFonts w:ascii="Segoe UI" w:hAnsi="Segoe UI" w:cs="Segoe UI"/>
          <w:snapToGrid w:val="0"/>
          <w:sz w:val="22"/>
          <w:szCs w:val="22"/>
        </w:rPr>
        <w:t xml:space="preserve">,- Kč za porušení povinnosti Zhotovitele zajistit platnost bankovní záruky podle odst. </w:t>
      </w:r>
      <w:r w:rsidR="00936F15" w:rsidRPr="00E04A55">
        <w:rPr>
          <w:rFonts w:ascii="Segoe UI" w:hAnsi="Segoe UI" w:cs="Segoe UI"/>
          <w:snapToGrid w:val="0"/>
          <w:sz w:val="22"/>
          <w:szCs w:val="22"/>
        </w:rPr>
        <w:fldChar w:fldCharType="begin"/>
      </w:r>
      <w:r w:rsidR="00936F15" w:rsidRPr="00E04A55">
        <w:rPr>
          <w:rFonts w:ascii="Segoe UI" w:hAnsi="Segoe UI" w:cs="Segoe UI"/>
          <w:snapToGrid w:val="0"/>
          <w:sz w:val="22"/>
          <w:szCs w:val="22"/>
        </w:rPr>
        <w:instrText xml:space="preserve"> REF _Ref135929814 \r \h </w:instrText>
      </w:r>
      <w:r w:rsidR="00936F15" w:rsidRPr="00E04A55">
        <w:rPr>
          <w:rFonts w:ascii="Segoe UI" w:hAnsi="Segoe UI" w:cs="Segoe UI"/>
          <w:snapToGrid w:val="0"/>
          <w:sz w:val="22"/>
          <w:szCs w:val="22"/>
        </w:rPr>
      </w:r>
      <w:r w:rsidR="00936F15" w:rsidRPr="00E04A55">
        <w:rPr>
          <w:rFonts w:ascii="Segoe UI" w:hAnsi="Segoe UI" w:cs="Segoe UI"/>
          <w:snapToGrid w:val="0"/>
          <w:sz w:val="22"/>
          <w:szCs w:val="22"/>
        </w:rPr>
        <w:fldChar w:fldCharType="separate"/>
      </w:r>
      <w:r w:rsidR="00936F15" w:rsidRPr="00E04A55">
        <w:rPr>
          <w:rFonts w:ascii="Segoe UI" w:hAnsi="Segoe UI" w:cs="Segoe UI"/>
          <w:snapToGrid w:val="0"/>
          <w:sz w:val="22"/>
          <w:szCs w:val="22"/>
        </w:rPr>
        <w:t>13.7</w:t>
      </w:r>
      <w:r w:rsidR="00936F15" w:rsidRPr="00E04A55">
        <w:rPr>
          <w:rFonts w:ascii="Segoe UI" w:hAnsi="Segoe UI" w:cs="Segoe UI"/>
          <w:snapToGrid w:val="0"/>
          <w:sz w:val="22"/>
          <w:szCs w:val="22"/>
        </w:rPr>
        <w:fldChar w:fldCharType="end"/>
      </w:r>
      <w:r w:rsidRPr="00E04A55">
        <w:rPr>
          <w:rFonts w:ascii="Segoe UI" w:hAnsi="Segoe UI" w:cs="Segoe UI"/>
          <w:snapToGrid w:val="0"/>
          <w:sz w:val="22"/>
          <w:szCs w:val="22"/>
        </w:rPr>
        <w:t xml:space="preserve"> této </w:t>
      </w:r>
      <w:r w:rsidR="00E22FC1" w:rsidRPr="00E04A55">
        <w:rPr>
          <w:rFonts w:ascii="Segoe UI" w:hAnsi="Segoe UI" w:cs="Segoe UI"/>
          <w:snapToGrid w:val="0"/>
          <w:sz w:val="22"/>
          <w:szCs w:val="22"/>
        </w:rPr>
        <w:t>S</w:t>
      </w:r>
      <w:r w:rsidRPr="00E04A55">
        <w:rPr>
          <w:rFonts w:ascii="Segoe UI" w:hAnsi="Segoe UI" w:cs="Segoe UI"/>
          <w:snapToGrid w:val="0"/>
          <w:sz w:val="22"/>
          <w:szCs w:val="22"/>
        </w:rPr>
        <w:t>mlouvy po dobu, kdy má být příslušná bankovní záruka v platnosti, a to za každý den prodlení s předložením nové bankovní záruky, případně s prodloužením stávající bankovní záruky;</w:t>
      </w:r>
    </w:p>
    <w:p w14:paraId="70DC46CA" w14:textId="77777777" w:rsidR="00E04A55" w:rsidRPr="00E04A55" w:rsidRDefault="00E8317E"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napToGrid w:val="0"/>
          <w:sz w:val="22"/>
          <w:szCs w:val="22"/>
        </w:rPr>
        <w:t xml:space="preserve">ve výši </w:t>
      </w:r>
      <w:r w:rsidR="00CB22A3" w:rsidRPr="00E04A55">
        <w:rPr>
          <w:rFonts w:ascii="Segoe UI" w:hAnsi="Segoe UI" w:cs="Segoe UI"/>
          <w:snapToGrid w:val="0"/>
          <w:sz w:val="22"/>
          <w:szCs w:val="22"/>
        </w:rPr>
        <w:t>1</w:t>
      </w:r>
      <w:r w:rsidR="00566F5E" w:rsidRPr="00E04A55">
        <w:rPr>
          <w:rFonts w:ascii="Segoe UI" w:hAnsi="Segoe UI" w:cs="Segoe UI"/>
          <w:snapToGrid w:val="0"/>
          <w:sz w:val="22"/>
          <w:szCs w:val="22"/>
        </w:rPr>
        <w:t xml:space="preserve"> 0</w:t>
      </w:r>
      <w:r w:rsidR="00CB22A3" w:rsidRPr="00E04A55">
        <w:rPr>
          <w:rFonts w:ascii="Segoe UI" w:hAnsi="Segoe UI" w:cs="Segoe UI"/>
          <w:snapToGrid w:val="0"/>
          <w:sz w:val="22"/>
          <w:szCs w:val="22"/>
        </w:rPr>
        <w:t>0</w:t>
      </w:r>
      <w:r w:rsidRPr="00E04A55">
        <w:rPr>
          <w:rFonts w:ascii="Segoe UI" w:hAnsi="Segoe UI" w:cs="Segoe UI"/>
          <w:snapToGrid w:val="0"/>
          <w:sz w:val="22"/>
          <w:szCs w:val="22"/>
        </w:rPr>
        <w:t>0</w:t>
      </w:r>
      <w:r w:rsidR="002B2C02" w:rsidRPr="00E04A55">
        <w:rPr>
          <w:rFonts w:ascii="Segoe UI" w:hAnsi="Segoe UI" w:cs="Segoe UI"/>
          <w:snapToGrid w:val="0"/>
          <w:sz w:val="22"/>
          <w:szCs w:val="22"/>
        </w:rPr>
        <w:t> </w:t>
      </w:r>
      <w:r w:rsidRPr="00E04A55">
        <w:rPr>
          <w:rFonts w:ascii="Segoe UI" w:hAnsi="Segoe UI" w:cs="Segoe UI"/>
          <w:snapToGrid w:val="0"/>
          <w:sz w:val="22"/>
          <w:szCs w:val="22"/>
        </w:rPr>
        <w:t xml:space="preserve">000,- Kč za porušení povinnosti Zhotovitele dle </w:t>
      </w:r>
      <w:r w:rsidR="00971BF9" w:rsidRPr="00E04A55">
        <w:rPr>
          <w:rFonts w:ascii="Segoe UI" w:hAnsi="Segoe UI" w:cs="Segoe UI"/>
          <w:snapToGrid w:val="0"/>
          <w:sz w:val="22"/>
          <w:szCs w:val="22"/>
        </w:rPr>
        <w:t>odst.</w:t>
      </w:r>
      <w:r w:rsidRPr="00E04A55">
        <w:rPr>
          <w:rFonts w:ascii="Segoe UI" w:hAnsi="Segoe UI" w:cs="Segoe UI"/>
          <w:snapToGrid w:val="0"/>
          <w:sz w:val="22"/>
          <w:szCs w:val="22"/>
        </w:rPr>
        <w:t xml:space="preserve"> </w:t>
      </w:r>
      <w:r w:rsidR="00E600CF" w:rsidRPr="00E04A55">
        <w:rPr>
          <w:rFonts w:ascii="Segoe UI" w:hAnsi="Segoe UI" w:cs="Segoe UI"/>
          <w:snapToGrid w:val="0"/>
          <w:sz w:val="22"/>
          <w:szCs w:val="22"/>
        </w:rPr>
        <w:fldChar w:fldCharType="begin"/>
      </w:r>
      <w:r w:rsidR="00E600CF" w:rsidRPr="00E04A55">
        <w:rPr>
          <w:rFonts w:ascii="Segoe UI" w:hAnsi="Segoe UI" w:cs="Segoe UI"/>
          <w:snapToGrid w:val="0"/>
          <w:sz w:val="22"/>
          <w:szCs w:val="22"/>
        </w:rPr>
        <w:instrText xml:space="preserve"> REF _Ref135930473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B82FAE" w:rsidRPr="00E04A55">
        <w:rPr>
          <w:rFonts w:ascii="Segoe UI" w:hAnsi="Segoe UI" w:cs="Segoe UI"/>
          <w:snapToGrid w:val="0"/>
          <w:sz w:val="22"/>
          <w:szCs w:val="22"/>
        </w:rPr>
        <w:t>15.2</w:t>
      </w:r>
      <w:r w:rsidR="00E600CF" w:rsidRPr="00E04A55">
        <w:rPr>
          <w:rFonts w:ascii="Segoe UI" w:hAnsi="Segoe UI" w:cs="Segoe UI"/>
          <w:snapToGrid w:val="0"/>
          <w:sz w:val="22"/>
          <w:szCs w:val="22"/>
        </w:rPr>
        <w:fldChar w:fldCharType="end"/>
      </w:r>
      <w:r w:rsidR="00936F15" w:rsidRPr="00E04A55">
        <w:rPr>
          <w:rFonts w:ascii="Segoe UI" w:hAnsi="Segoe UI" w:cs="Segoe UI"/>
          <w:snapToGrid w:val="0"/>
          <w:sz w:val="22"/>
          <w:szCs w:val="22"/>
        </w:rPr>
        <w:t xml:space="preserve">, </w:t>
      </w:r>
      <w:r w:rsidR="00E600CF" w:rsidRPr="00E04A55">
        <w:rPr>
          <w:rFonts w:ascii="Segoe UI" w:hAnsi="Segoe UI" w:cs="Segoe UI"/>
          <w:snapToGrid w:val="0"/>
          <w:sz w:val="22"/>
          <w:szCs w:val="22"/>
        </w:rPr>
        <w:fldChar w:fldCharType="begin"/>
      </w:r>
      <w:r w:rsidR="00E600CF" w:rsidRPr="00E04A55">
        <w:rPr>
          <w:rFonts w:ascii="Segoe UI" w:hAnsi="Segoe UI" w:cs="Segoe UI"/>
          <w:snapToGrid w:val="0"/>
          <w:sz w:val="22"/>
          <w:szCs w:val="22"/>
        </w:rPr>
        <w:instrText xml:space="preserve"> REF _Ref135930474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B82FAE" w:rsidRPr="00E04A55">
        <w:rPr>
          <w:rFonts w:ascii="Segoe UI" w:hAnsi="Segoe UI" w:cs="Segoe UI"/>
          <w:snapToGrid w:val="0"/>
          <w:sz w:val="22"/>
          <w:szCs w:val="22"/>
        </w:rPr>
        <w:t>15.3</w:t>
      </w:r>
      <w:r w:rsidR="00E600CF" w:rsidRPr="00E04A55">
        <w:rPr>
          <w:rFonts w:ascii="Segoe UI" w:hAnsi="Segoe UI" w:cs="Segoe UI"/>
          <w:snapToGrid w:val="0"/>
          <w:sz w:val="22"/>
          <w:szCs w:val="22"/>
        </w:rPr>
        <w:fldChar w:fldCharType="end"/>
      </w:r>
      <w:r w:rsidR="00936F15" w:rsidRPr="00E04A55">
        <w:rPr>
          <w:rFonts w:ascii="Segoe UI" w:hAnsi="Segoe UI" w:cs="Segoe UI"/>
          <w:snapToGrid w:val="0"/>
          <w:sz w:val="22"/>
          <w:szCs w:val="22"/>
        </w:rPr>
        <w:t xml:space="preserve">, </w:t>
      </w:r>
      <w:r w:rsidR="00E600CF" w:rsidRPr="00E04A55">
        <w:rPr>
          <w:rFonts w:ascii="Segoe UI" w:hAnsi="Segoe UI" w:cs="Segoe UI"/>
          <w:snapToGrid w:val="0"/>
          <w:sz w:val="22"/>
          <w:szCs w:val="22"/>
        </w:rPr>
        <w:fldChar w:fldCharType="begin"/>
      </w:r>
      <w:r w:rsidR="00E600CF" w:rsidRPr="00E04A55">
        <w:rPr>
          <w:rFonts w:ascii="Segoe UI" w:hAnsi="Segoe UI" w:cs="Segoe UI"/>
          <w:snapToGrid w:val="0"/>
          <w:sz w:val="22"/>
          <w:szCs w:val="22"/>
        </w:rPr>
        <w:instrText xml:space="preserve"> REF _Ref135930477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B82FAE" w:rsidRPr="00E04A55">
        <w:rPr>
          <w:rFonts w:ascii="Segoe UI" w:hAnsi="Segoe UI" w:cs="Segoe UI"/>
          <w:snapToGrid w:val="0"/>
          <w:sz w:val="22"/>
          <w:szCs w:val="22"/>
        </w:rPr>
        <w:t>15.4</w:t>
      </w:r>
      <w:r w:rsidR="00E600CF" w:rsidRPr="00E04A55">
        <w:rPr>
          <w:rFonts w:ascii="Segoe UI" w:hAnsi="Segoe UI" w:cs="Segoe UI"/>
          <w:snapToGrid w:val="0"/>
          <w:sz w:val="22"/>
          <w:szCs w:val="22"/>
        </w:rPr>
        <w:fldChar w:fldCharType="end"/>
      </w:r>
      <w:r w:rsidRPr="00E04A55">
        <w:rPr>
          <w:rFonts w:ascii="Segoe UI" w:hAnsi="Segoe UI" w:cs="Segoe UI"/>
          <w:snapToGrid w:val="0"/>
          <w:sz w:val="22"/>
          <w:szCs w:val="22"/>
        </w:rPr>
        <w:t xml:space="preserve"> </w:t>
      </w:r>
      <w:r w:rsidR="00936F15" w:rsidRPr="00E04A55">
        <w:rPr>
          <w:rFonts w:ascii="Segoe UI" w:hAnsi="Segoe UI" w:cs="Segoe UI"/>
          <w:snapToGrid w:val="0"/>
          <w:sz w:val="22"/>
          <w:szCs w:val="22"/>
        </w:rPr>
        <w:br/>
      </w:r>
      <w:r w:rsidRPr="00E04A55">
        <w:rPr>
          <w:rFonts w:ascii="Segoe UI" w:hAnsi="Segoe UI" w:cs="Segoe UI"/>
          <w:snapToGrid w:val="0"/>
          <w:sz w:val="22"/>
          <w:szCs w:val="22"/>
        </w:rPr>
        <w:t xml:space="preserve">této </w:t>
      </w:r>
      <w:r w:rsidR="00627A19" w:rsidRPr="00E04A55">
        <w:rPr>
          <w:rFonts w:ascii="Segoe UI" w:hAnsi="Segoe UI" w:cs="Segoe UI"/>
          <w:snapToGrid w:val="0"/>
          <w:sz w:val="22"/>
          <w:szCs w:val="22"/>
        </w:rPr>
        <w:t>Smlouvy</w:t>
      </w:r>
      <w:r w:rsidR="00124093" w:rsidRPr="00E04A55">
        <w:rPr>
          <w:rFonts w:ascii="Segoe UI" w:hAnsi="Segoe UI" w:cs="Segoe UI"/>
          <w:snapToGrid w:val="0"/>
          <w:sz w:val="22"/>
          <w:szCs w:val="22"/>
        </w:rPr>
        <w:t>;</w:t>
      </w:r>
    </w:p>
    <w:p w14:paraId="3C072BBC" w14:textId="77777777" w:rsidR="00E04A55" w:rsidRDefault="00E8317E"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ve výši </w:t>
      </w:r>
      <w:r w:rsidR="00566F5E" w:rsidRPr="00E04A55">
        <w:rPr>
          <w:rFonts w:ascii="Segoe UI" w:hAnsi="Segoe UI" w:cs="Segoe UI"/>
          <w:sz w:val="22"/>
          <w:szCs w:val="22"/>
        </w:rPr>
        <w:t>100 </w:t>
      </w:r>
      <w:r w:rsidRPr="00E04A55">
        <w:rPr>
          <w:rFonts w:ascii="Segoe UI" w:hAnsi="Segoe UI" w:cs="Segoe UI"/>
          <w:sz w:val="22"/>
          <w:szCs w:val="22"/>
        </w:rPr>
        <w:t xml:space="preserve">000,- Kč za každý jednotlivý případ porušení povinnosti Zhotovitele </w:t>
      </w:r>
      <w:r w:rsidR="00936F15" w:rsidRPr="00E04A55">
        <w:rPr>
          <w:rFonts w:ascii="Segoe UI" w:hAnsi="Segoe UI" w:cs="Segoe UI"/>
          <w:sz w:val="22"/>
          <w:szCs w:val="22"/>
        </w:rPr>
        <w:br/>
      </w:r>
      <w:r w:rsidRPr="00E04A55">
        <w:rPr>
          <w:rFonts w:ascii="Segoe UI" w:hAnsi="Segoe UI" w:cs="Segoe UI"/>
          <w:sz w:val="22"/>
          <w:szCs w:val="22"/>
        </w:rPr>
        <w:t xml:space="preserve">dle </w:t>
      </w:r>
      <w:r w:rsidR="00971BF9" w:rsidRPr="00E04A55">
        <w:rPr>
          <w:rFonts w:ascii="Segoe UI" w:hAnsi="Segoe UI" w:cs="Segoe UI"/>
          <w:sz w:val="22"/>
          <w:szCs w:val="22"/>
        </w:rPr>
        <w:t>odst.</w:t>
      </w:r>
      <w:r w:rsidRPr="00E04A55">
        <w:rPr>
          <w:rFonts w:ascii="Segoe UI" w:hAnsi="Segoe UI" w:cs="Segoe UI"/>
          <w:sz w:val="22"/>
          <w:szCs w:val="22"/>
        </w:rPr>
        <w:t xml:space="preserve"> </w:t>
      </w:r>
      <w:r w:rsidR="00E600CF" w:rsidRPr="00E04A55">
        <w:rPr>
          <w:rFonts w:ascii="Segoe UI" w:hAnsi="Segoe UI" w:cs="Segoe UI"/>
          <w:sz w:val="22"/>
          <w:szCs w:val="22"/>
        </w:rPr>
        <w:fldChar w:fldCharType="begin"/>
      </w:r>
      <w:r w:rsidR="00E600CF" w:rsidRPr="00E04A55">
        <w:rPr>
          <w:rFonts w:ascii="Segoe UI" w:hAnsi="Segoe UI" w:cs="Segoe UI"/>
          <w:sz w:val="22"/>
          <w:szCs w:val="22"/>
        </w:rPr>
        <w:instrText xml:space="preserve"> REF _Ref135930488 \r \h  \* MERGEFORMAT </w:instrText>
      </w:r>
      <w:r w:rsidR="00E600CF" w:rsidRPr="00E04A55">
        <w:rPr>
          <w:rFonts w:ascii="Segoe UI" w:hAnsi="Segoe UI" w:cs="Segoe UI"/>
          <w:sz w:val="22"/>
          <w:szCs w:val="22"/>
        </w:rPr>
      </w:r>
      <w:r w:rsidR="00E600CF" w:rsidRPr="00E04A55">
        <w:rPr>
          <w:rFonts w:ascii="Segoe UI" w:hAnsi="Segoe UI" w:cs="Segoe UI"/>
          <w:sz w:val="22"/>
          <w:szCs w:val="22"/>
        </w:rPr>
        <w:fldChar w:fldCharType="separate"/>
      </w:r>
      <w:r w:rsidR="00F62478" w:rsidRPr="00E04A55">
        <w:rPr>
          <w:rFonts w:ascii="Segoe UI" w:hAnsi="Segoe UI" w:cs="Segoe UI"/>
          <w:sz w:val="22"/>
          <w:szCs w:val="22"/>
        </w:rPr>
        <w:t>15.6</w:t>
      </w:r>
      <w:r w:rsidR="00E600CF" w:rsidRPr="00E04A55">
        <w:rPr>
          <w:rFonts w:ascii="Segoe UI" w:hAnsi="Segoe UI" w:cs="Segoe UI"/>
          <w:sz w:val="22"/>
          <w:szCs w:val="22"/>
        </w:rPr>
        <w:fldChar w:fldCharType="end"/>
      </w:r>
      <w:r w:rsidRPr="00E04A55">
        <w:rPr>
          <w:rFonts w:ascii="Segoe UI" w:hAnsi="Segoe UI" w:cs="Segoe UI"/>
          <w:sz w:val="22"/>
          <w:szCs w:val="22"/>
        </w:rPr>
        <w:t xml:space="preserve"> této </w:t>
      </w:r>
      <w:r w:rsidR="00627A19" w:rsidRPr="00E04A55">
        <w:rPr>
          <w:rFonts w:ascii="Segoe UI" w:hAnsi="Segoe UI" w:cs="Segoe UI"/>
          <w:sz w:val="22"/>
          <w:szCs w:val="22"/>
        </w:rPr>
        <w:t>Smlouvy</w:t>
      </w:r>
      <w:r w:rsidRPr="00E04A55">
        <w:rPr>
          <w:rFonts w:ascii="Segoe UI" w:hAnsi="Segoe UI" w:cs="Segoe UI"/>
          <w:sz w:val="22"/>
          <w:szCs w:val="22"/>
        </w:rPr>
        <w:t xml:space="preserve"> při výkonu činností stavbyvedoucího, a to i opakovaně</w:t>
      </w:r>
      <w:r w:rsidR="00124093" w:rsidRPr="00E04A55">
        <w:rPr>
          <w:rFonts w:ascii="Segoe UI" w:hAnsi="Segoe UI" w:cs="Segoe UI"/>
          <w:sz w:val="22"/>
          <w:szCs w:val="22"/>
        </w:rPr>
        <w:t>;</w:t>
      </w:r>
    </w:p>
    <w:p w14:paraId="3B603865" w14:textId="77777777" w:rsidR="00E04A55" w:rsidRDefault="00E81F5D"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napToGrid w:val="0"/>
          <w:sz w:val="22"/>
          <w:szCs w:val="22"/>
        </w:rPr>
        <w:t xml:space="preserve">ve výši </w:t>
      </w:r>
      <w:r w:rsidR="00566F5E" w:rsidRPr="00E04A55">
        <w:rPr>
          <w:rFonts w:ascii="Segoe UI" w:hAnsi="Segoe UI" w:cs="Segoe UI"/>
          <w:snapToGrid w:val="0"/>
          <w:sz w:val="22"/>
          <w:szCs w:val="22"/>
        </w:rPr>
        <w:t>100 </w:t>
      </w:r>
      <w:r w:rsidRPr="00E04A55">
        <w:rPr>
          <w:rFonts w:ascii="Segoe UI" w:hAnsi="Segoe UI" w:cs="Segoe UI"/>
          <w:snapToGrid w:val="0"/>
          <w:sz w:val="22"/>
          <w:szCs w:val="22"/>
        </w:rPr>
        <w:t>000,- Kč za každý den prodlení v případě nedodržení lhůty sjednané k úplnému vyklizení Staveniště</w:t>
      </w:r>
      <w:r w:rsidR="00CC10E6" w:rsidRPr="00E04A55">
        <w:rPr>
          <w:rFonts w:ascii="Segoe UI" w:hAnsi="Segoe UI" w:cs="Segoe UI"/>
          <w:sz w:val="22"/>
          <w:szCs w:val="22"/>
        </w:rPr>
        <w:t>;</w:t>
      </w:r>
      <w:bookmarkStart w:id="124" w:name="_Ref169474929"/>
      <w:bookmarkStart w:id="125" w:name="_Hlk36107326"/>
      <w:bookmarkStart w:id="126" w:name="_Hlk80095229"/>
    </w:p>
    <w:p w14:paraId="7F4B73FD" w14:textId="27B3E4E0" w:rsidR="00CC10E6" w:rsidRPr="00E04A55" w:rsidRDefault="00CC10E6"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bookmarkStart w:id="127" w:name="_Hlk198051239"/>
      <w:r w:rsidRPr="00E04A55">
        <w:rPr>
          <w:rFonts w:ascii="Segoe UI" w:hAnsi="Segoe UI" w:cs="Segoe UI"/>
          <w:snapToGrid w:val="0"/>
          <w:sz w:val="22"/>
          <w:szCs w:val="22"/>
        </w:rPr>
        <w:t xml:space="preserve">ve výši </w:t>
      </w:r>
      <w:r w:rsidR="00566F5E" w:rsidRPr="00E04A55">
        <w:rPr>
          <w:rFonts w:ascii="Segoe UI" w:hAnsi="Segoe UI" w:cs="Segoe UI"/>
          <w:snapToGrid w:val="0"/>
          <w:sz w:val="22"/>
          <w:szCs w:val="22"/>
        </w:rPr>
        <w:t>2</w:t>
      </w:r>
      <w:r w:rsidR="000D3F82" w:rsidRPr="00E04A55">
        <w:rPr>
          <w:rFonts w:ascii="Segoe UI" w:hAnsi="Segoe UI" w:cs="Segoe UI"/>
          <w:snapToGrid w:val="0"/>
          <w:sz w:val="22"/>
          <w:szCs w:val="22"/>
        </w:rPr>
        <w:t>5</w:t>
      </w:r>
      <w:r w:rsidR="00566F5E" w:rsidRPr="00E04A55">
        <w:rPr>
          <w:rFonts w:ascii="Segoe UI" w:hAnsi="Segoe UI" w:cs="Segoe UI"/>
          <w:snapToGrid w:val="0"/>
          <w:sz w:val="22"/>
          <w:szCs w:val="22"/>
        </w:rPr>
        <w:t>0</w:t>
      </w:r>
      <w:r w:rsidR="000D3F82" w:rsidRPr="00E04A55">
        <w:rPr>
          <w:rFonts w:ascii="Segoe UI" w:hAnsi="Segoe UI" w:cs="Segoe UI"/>
          <w:snapToGrid w:val="0"/>
          <w:sz w:val="22"/>
          <w:szCs w:val="22"/>
        </w:rPr>
        <w:t> </w:t>
      </w:r>
      <w:r w:rsidRPr="00E04A55">
        <w:rPr>
          <w:rFonts w:ascii="Segoe UI" w:hAnsi="Segoe UI" w:cs="Segoe UI"/>
          <w:snapToGrid w:val="0"/>
          <w:sz w:val="22"/>
          <w:szCs w:val="22"/>
        </w:rPr>
        <w:t xml:space="preserve">000,- Kč za každé </w:t>
      </w:r>
      <w:bookmarkStart w:id="128" w:name="_Hlk36111058"/>
      <w:r w:rsidRPr="00E04A55">
        <w:rPr>
          <w:rFonts w:ascii="Segoe UI" w:hAnsi="Segoe UI" w:cs="Segoe UI"/>
          <w:snapToGrid w:val="0"/>
          <w:sz w:val="22"/>
          <w:szCs w:val="22"/>
        </w:rPr>
        <w:t>hrubé porušení postupů při provádění Stavby</w:t>
      </w:r>
      <w:bookmarkEnd w:id="128"/>
      <w:r w:rsidRPr="00E04A55">
        <w:rPr>
          <w:rFonts w:ascii="Segoe UI" w:hAnsi="Segoe UI" w:cs="Segoe UI"/>
          <w:snapToGrid w:val="0"/>
          <w:sz w:val="22"/>
          <w:szCs w:val="22"/>
        </w:rPr>
        <w:t xml:space="preserve">. Za hrubé porušení postupů při provádění Stavby je považována situace, kdy Zhotovitel </w:t>
      </w:r>
      <w:r w:rsidR="00936F15" w:rsidRPr="00E04A55">
        <w:rPr>
          <w:rFonts w:ascii="Segoe UI" w:hAnsi="Segoe UI" w:cs="Segoe UI"/>
          <w:snapToGrid w:val="0"/>
          <w:sz w:val="22"/>
          <w:szCs w:val="22"/>
        </w:rPr>
        <w:br/>
      </w:r>
      <w:r w:rsidRPr="00E04A55">
        <w:rPr>
          <w:rFonts w:ascii="Segoe UI" w:hAnsi="Segoe UI" w:cs="Segoe UI"/>
          <w:snapToGrid w:val="0"/>
          <w:sz w:val="22"/>
          <w:szCs w:val="22"/>
        </w:rPr>
        <w:t>i přes upozornění Objednatele, TDI či specialisty kontroly jakosti TDI:</w:t>
      </w:r>
      <w:bookmarkEnd w:id="124"/>
    </w:p>
    <w:bookmarkEnd w:id="127"/>
    <w:p w14:paraId="0CADB5D6" w14:textId="77777777" w:rsidR="00CC10E6" w:rsidRPr="00226CDA" w:rsidRDefault="00CC10E6" w:rsidP="000B2143">
      <w:pPr>
        <w:widowControl w:val="0"/>
        <w:numPr>
          <w:ilvl w:val="3"/>
          <w:numId w:val="3"/>
        </w:numPr>
        <w:tabs>
          <w:tab w:val="clear" w:pos="2917"/>
        </w:tabs>
        <w:spacing w:after="120" w:line="276" w:lineRule="auto"/>
        <w:ind w:left="1276"/>
        <w:jc w:val="both"/>
        <w:rPr>
          <w:rFonts w:ascii="Segoe UI" w:hAnsi="Segoe UI" w:cs="Segoe UI"/>
          <w:snapToGrid w:val="0"/>
          <w:color w:val="000000"/>
          <w:sz w:val="22"/>
          <w:szCs w:val="22"/>
        </w:rPr>
      </w:pPr>
      <w:r w:rsidRPr="00226CDA">
        <w:rPr>
          <w:rFonts w:ascii="Segoe UI" w:hAnsi="Segoe UI" w:cs="Segoe UI"/>
          <w:snapToGrid w:val="0"/>
          <w:color w:val="000000"/>
          <w:sz w:val="22"/>
          <w:szCs w:val="22"/>
        </w:rPr>
        <w:t>provádí práce u nichž bylo TDI nebo specialistou kontroly jakosti TDI požadováno zpracování a schválení technologického postupu, aniž by měl k takovým pracím zpracovaný a TDI nebo specialistou kontroly jakosti TDI schválený technologický postup,</w:t>
      </w:r>
      <w:r w:rsidR="004F4D5F" w:rsidRPr="00226CDA">
        <w:rPr>
          <w:rFonts w:ascii="Segoe UI" w:hAnsi="Segoe UI" w:cs="Segoe UI"/>
          <w:snapToGrid w:val="0"/>
          <w:color w:val="000000"/>
          <w:sz w:val="22"/>
          <w:szCs w:val="22"/>
        </w:rPr>
        <w:t xml:space="preserve"> nebo</w:t>
      </w:r>
    </w:p>
    <w:p w14:paraId="7F258F35" w14:textId="77777777" w:rsidR="00CC10E6" w:rsidRPr="00226CDA" w:rsidRDefault="00CC10E6" w:rsidP="000B2143">
      <w:pPr>
        <w:widowControl w:val="0"/>
        <w:numPr>
          <w:ilvl w:val="3"/>
          <w:numId w:val="3"/>
        </w:numPr>
        <w:tabs>
          <w:tab w:val="clear" w:pos="2917"/>
        </w:tabs>
        <w:spacing w:after="120" w:line="276" w:lineRule="auto"/>
        <w:ind w:left="1276"/>
        <w:jc w:val="both"/>
        <w:rPr>
          <w:rFonts w:ascii="Segoe UI" w:hAnsi="Segoe UI" w:cs="Segoe UI"/>
          <w:snapToGrid w:val="0"/>
          <w:color w:val="000000"/>
          <w:sz w:val="22"/>
          <w:szCs w:val="22"/>
        </w:rPr>
      </w:pPr>
      <w:r w:rsidRPr="00226CDA">
        <w:rPr>
          <w:rFonts w:ascii="Segoe UI" w:hAnsi="Segoe UI" w:cs="Segoe UI"/>
          <w:snapToGrid w:val="0"/>
          <w:color w:val="000000"/>
          <w:sz w:val="22"/>
          <w:szCs w:val="22"/>
        </w:rPr>
        <w:t>opakovaně poruší TDI nebo specialistou kontroly jakosti TDI schválený technologický postup prací,</w:t>
      </w:r>
      <w:r w:rsidR="004F4D5F" w:rsidRPr="00226CDA">
        <w:rPr>
          <w:rFonts w:ascii="Segoe UI" w:hAnsi="Segoe UI" w:cs="Segoe UI"/>
          <w:snapToGrid w:val="0"/>
          <w:color w:val="000000"/>
          <w:sz w:val="22"/>
          <w:szCs w:val="22"/>
        </w:rPr>
        <w:t xml:space="preserve"> nebo</w:t>
      </w:r>
    </w:p>
    <w:p w14:paraId="5EF3D47F" w14:textId="77777777" w:rsidR="00CC10E6" w:rsidRPr="00226CDA" w:rsidRDefault="00CC10E6" w:rsidP="000B2143">
      <w:pPr>
        <w:widowControl w:val="0"/>
        <w:numPr>
          <w:ilvl w:val="3"/>
          <w:numId w:val="3"/>
        </w:numPr>
        <w:tabs>
          <w:tab w:val="clear" w:pos="2917"/>
        </w:tabs>
        <w:spacing w:after="120" w:line="276" w:lineRule="auto"/>
        <w:ind w:left="1276"/>
        <w:jc w:val="both"/>
        <w:rPr>
          <w:rFonts w:ascii="Segoe UI" w:hAnsi="Segoe UI" w:cs="Segoe UI"/>
          <w:snapToGrid w:val="0"/>
          <w:color w:val="000000"/>
          <w:sz w:val="22"/>
          <w:szCs w:val="22"/>
        </w:rPr>
      </w:pPr>
      <w:r w:rsidRPr="00226CDA">
        <w:rPr>
          <w:rFonts w:ascii="Segoe UI" w:hAnsi="Segoe UI" w:cs="Segoe UI"/>
          <w:snapToGrid w:val="0"/>
          <w:color w:val="000000"/>
          <w:sz w:val="22"/>
          <w:szCs w:val="22"/>
        </w:rPr>
        <w:t>provádí práce v rozporu s TDI nebo specialistou kontroly jakosti TDI schváleným technologickým postupem</w:t>
      </w:r>
      <w:r w:rsidRPr="00226CDA">
        <w:rPr>
          <w:rFonts w:ascii="Segoe UI" w:hAnsi="Segoe UI" w:cs="Segoe UI"/>
          <w:color w:val="000000"/>
          <w:sz w:val="22"/>
          <w:szCs w:val="22"/>
        </w:rPr>
        <w:t>,</w:t>
      </w:r>
      <w:r w:rsidR="004F4D5F" w:rsidRPr="00226CDA">
        <w:rPr>
          <w:rFonts w:ascii="Segoe UI" w:hAnsi="Segoe UI" w:cs="Segoe UI"/>
          <w:color w:val="000000"/>
          <w:sz w:val="22"/>
          <w:szCs w:val="22"/>
        </w:rPr>
        <w:t xml:space="preserve"> nebo</w:t>
      </w:r>
    </w:p>
    <w:p w14:paraId="4B2BE9DF" w14:textId="77777777" w:rsidR="00CC10E6" w:rsidRPr="00226CDA" w:rsidRDefault="00CC10E6" w:rsidP="000B2143">
      <w:pPr>
        <w:widowControl w:val="0"/>
        <w:numPr>
          <w:ilvl w:val="3"/>
          <w:numId w:val="3"/>
        </w:numPr>
        <w:tabs>
          <w:tab w:val="clear" w:pos="2917"/>
        </w:tabs>
        <w:spacing w:after="120" w:line="276" w:lineRule="auto"/>
        <w:ind w:left="1276"/>
        <w:jc w:val="both"/>
        <w:rPr>
          <w:rFonts w:ascii="Segoe UI" w:hAnsi="Segoe UI" w:cs="Segoe UI"/>
          <w:snapToGrid w:val="0"/>
          <w:color w:val="000000"/>
          <w:sz w:val="22"/>
          <w:szCs w:val="22"/>
        </w:rPr>
      </w:pPr>
      <w:r w:rsidRPr="00226CDA">
        <w:rPr>
          <w:rFonts w:ascii="Segoe UI" w:hAnsi="Segoe UI" w:cs="Segoe UI"/>
          <w:snapToGrid w:val="0"/>
          <w:color w:val="000000"/>
          <w:sz w:val="22"/>
          <w:szCs w:val="22"/>
        </w:rPr>
        <w:lastRenderedPageBreak/>
        <w:t>opakovaně poruší povinnosti dané stanovenými požadovanými kontrolami zakrývaných konstrukcí a případnými kontrolními měřeními a zkouškami (kontrolním zkušebním plánem),</w:t>
      </w:r>
      <w:r w:rsidR="004F4D5F" w:rsidRPr="00226CDA">
        <w:rPr>
          <w:rFonts w:ascii="Segoe UI" w:hAnsi="Segoe UI" w:cs="Segoe UI"/>
          <w:snapToGrid w:val="0"/>
          <w:color w:val="000000"/>
          <w:sz w:val="22"/>
          <w:szCs w:val="22"/>
        </w:rPr>
        <w:t xml:space="preserve"> nebo</w:t>
      </w:r>
    </w:p>
    <w:p w14:paraId="6EB7F2C4" w14:textId="5EBCEFAD" w:rsidR="009658F4" w:rsidRDefault="00CC10E6" w:rsidP="000B2143">
      <w:pPr>
        <w:widowControl w:val="0"/>
        <w:numPr>
          <w:ilvl w:val="3"/>
          <w:numId w:val="3"/>
        </w:numPr>
        <w:tabs>
          <w:tab w:val="clear" w:pos="2917"/>
        </w:tabs>
        <w:spacing w:after="120" w:line="276" w:lineRule="auto"/>
        <w:ind w:left="1276"/>
        <w:jc w:val="both"/>
        <w:rPr>
          <w:rFonts w:ascii="Segoe UI" w:hAnsi="Segoe UI" w:cs="Segoe UI"/>
          <w:snapToGrid w:val="0"/>
          <w:color w:val="000000"/>
          <w:sz w:val="22"/>
          <w:szCs w:val="22"/>
        </w:rPr>
      </w:pPr>
      <w:r w:rsidRPr="00226CDA">
        <w:rPr>
          <w:rFonts w:ascii="Segoe UI" w:hAnsi="Segoe UI" w:cs="Segoe UI"/>
          <w:snapToGrid w:val="0"/>
          <w:color w:val="000000"/>
          <w:sz w:val="22"/>
          <w:szCs w:val="22"/>
        </w:rPr>
        <w:t xml:space="preserve">opakovaně poruší </w:t>
      </w:r>
      <w:r w:rsidR="00414DF4" w:rsidRPr="00226CDA">
        <w:rPr>
          <w:rFonts w:ascii="Segoe UI" w:hAnsi="Segoe UI" w:cs="Segoe UI"/>
          <w:snapToGrid w:val="0"/>
          <w:color w:val="000000"/>
          <w:sz w:val="22"/>
          <w:szCs w:val="22"/>
        </w:rPr>
        <w:t xml:space="preserve">některou z </w:t>
      </w:r>
      <w:r w:rsidRPr="00226CDA">
        <w:rPr>
          <w:rFonts w:ascii="Segoe UI" w:hAnsi="Segoe UI" w:cs="Segoe UI"/>
          <w:snapToGrid w:val="0"/>
          <w:color w:val="000000"/>
          <w:sz w:val="22"/>
          <w:szCs w:val="22"/>
        </w:rPr>
        <w:t xml:space="preserve">povinnosti </w:t>
      </w:r>
      <w:r w:rsidRPr="00E600CF">
        <w:rPr>
          <w:rFonts w:ascii="Segoe UI" w:hAnsi="Segoe UI" w:cs="Segoe UI"/>
          <w:snapToGrid w:val="0"/>
          <w:color w:val="000000"/>
          <w:sz w:val="22"/>
          <w:szCs w:val="22"/>
        </w:rPr>
        <w:t xml:space="preserve">dle </w:t>
      </w:r>
      <w:r w:rsidR="00971BF9" w:rsidRPr="00E600CF">
        <w:rPr>
          <w:rFonts w:ascii="Segoe UI" w:hAnsi="Segoe UI" w:cs="Segoe UI"/>
          <w:snapToGrid w:val="0"/>
          <w:color w:val="000000"/>
          <w:sz w:val="22"/>
          <w:szCs w:val="22"/>
        </w:rPr>
        <w:t>odst.</w:t>
      </w:r>
      <w:r w:rsidRPr="00E600CF">
        <w:rPr>
          <w:rFonts w:ascii="Segoe UI" w:hAnsi="Segoe UI" w:cs="Segoe UI"/>
          <w:snapToGrid w:val="0"/>
          <w:color w:val="000000"/>
          <w:sz w:val="22"/>
          <w:szCs w:val="22"/>
        </w:rPr>
        <w:t xml:space="preserve"> </w:t>
      </w:r>
      <w:r w:rsidR="00E600CF" w:rsidRPr="00E600CF">
        <w:rPr>
          <w:rFonts w:ascii="Segoe UI" w:hAnsi="Segoe UI" w:cs="Segoe UI"/>
          <w:snapToGrid w:val="0"/>
          <w:color w:val="000000"/>
          <w:sz w:val="22"/>
          <w:szCs w:val="22"/>
        </w:rPr>
        <w:fldChar w:fldCharType="begin"/>
      </w:r>
      <w:r w:rsidR="00E600CF" w:rsidRPr="00E600CF">
        <w:rPr>
          <w:rFonts w:ascii="Segoe UI" w:hAnsi="Segoe UI" w:cs="Segoe UI"/>
          <w:snapToGrid w:val="0"/>
          <w:color w:val="000000"/>
          <w:sz w:val="22"/>
          <w:szCs w:val="22"/>
        </w:rPr>
        <w:instrText xml:space="preserve"> REF _Ref135930584 \r \h </w:instrText>
      </w:r>
      <w:r w:rsidR="00E600CF">
        <w:rPr>
          <w:rFonts w:ascii="Segoe UI" w:hAnsi="Segoe UI" w:cs="Segoe UI"/>
          <w:snapToGrid w:val="0"/>
          <w:color w:val="000000"/>
          <w:sz w:val="22"/>
          <w:szCs w:val="22"/>
        </w:rPr>
        <w:instrText xml:space="preserve"> \* MERGEFORMAT </w:instrText>
      </w:r>
      <w:r w:rsidR="00E600CF" w:rsidRPr="00E600CF">
        <w:rPr>
          <w:rFonts w:ascii="Segoe UI" w:hAnsi="Segoe UI" w:cs="Segoe UI"/>
          <w:snapToGrid w:val="0"/>
          <w:color w:val="000000"/>
          <w:sz w:val="22"/>
          <w:szCs w:val="22"/>
        </w:rPr>
      </w:r>
      <w:r w:rsidR="00E600CF" w:rsidRPr="00E600CF">
        <w:rPr>
          <w:rFonts w:ascii="Segoe UI" w:hAnsi="Segoe UI" w:cs="Segoe UI"/>
          <w:snapToGrid w:val="0"/>
          <w:color w:val="000000"/>
          <w:sz w:val="22"/>
          <w:szCs w:val="22"/>
        </w:rPr>
        <w:fldChar w:fldCharType="separate"/>
      </w:r>
      <w:r w:rsidR="00F62478">
        <w:rPr>
          <w:rFonts w:ascii="Segoe UI" w:hAnsi="Segoe UI" w:cs="Segoe UI"/>
          <w:snapToGrid w:val="0"/>
          <w:color w:val="000000"/>
          <w:sz w:val="22"/>
          <w:szCs w:val="22"/>
        </w:rPr>
        <w:t>8.14</w:t>
      </w:r>
      <w:r w:rsidR="00E600CF" w:rsidRPr="00E600CF">
        <w:rPr>
          <w:rFonts w:ascii="Segoe UI" w:hAnsi="Segoe UI" w:cs="Segoe UI"/>
          <w:snapToGrid w:val="0"/>
          <w:color w:val="000000"/>
          <w:sz w:val="22"/>
          <w:szCs w:val="22"/>
        </w:rPr>
        <w:fldChar w:fldCharType="end"/>
      </w:r>
      <w:r w:rsidRPr="00E600CF">
        <w:rPr>
          <w:rFonts w:ascii="Segoe UI" w:hAnsi="Segoe UI" w:cs="Segoe UI"/>
          <w:snapToGrid w:val="0"/>
          <w:color w:val="000000"/>
          <w:sz w:val="22"/>
          <w:szCs w:val="22"/>
        </w:rPr>
        <w:t xml:space="preserve"> </w:t>
      </w:r>
      <w:r w:rsidR="00971BF9" w:rsidRPr="00E600CF">
        <w:rPr>
          <w:rFonts w:ascii="Segoe UI" w:hAnsi="Segoe UI" w:cs="Segoe UI"/>
          <w:snapToGrid w:val="0"/>
          <w:color w:val="000000"/>
          <w:sz w:val="22"/>
          <w:szCs w:val="22"/>
        </w:rPr>
        <w:t>písm</w:t>
      </w:r>
      <w:r w:rsidR="00971BF9" w:rsidRPr="00226CDA">
        <w:rPr>
          <w:rFonts w:ascii="Segoe UI" w:hAnsi="Segoe UI" w:cs="Segoe UI"/>
          <w:snapToGrid w:val="0"/>
          <w:color w:val="000000"/>
          <w:sz w:val="22"/>
          <w:szCs w:val="22"/>
        </w:rPr>
        <w:t>.</w:t>
      </w:r>
      <w:r w:rsidRPr="00226CDA">
        <w:rPr>
          <w:rFonts w:ascii="Segoe UI" w:hAnsi="Segoe UI" w:cs="Segoe UI"/>
          <w:snapToGrid w:val="0"/>
          <w:color w:val="000000"/>
          <w:sz w:val="22"/>
          <w:szCs w:val="22"/>
        </w:rPr>
        <w:t xml:space="preserve"> b) nebo c)</w:t>
      </w:r>
      <w:r w:rsidR="009658F4" w:rsidRPr="00226CDA">
        <w:rPr>
          <w:rFonts w:ascii="Segoe UI" w:hAnsi="Segoe UI" w:cs="Segoe UI"/>
          <w:snapToGrid w:val="0"/>
          <w:color w:val="000000"/>
          <w:sz w:val="22"/>
          <w:szCs w:val="22"/>
        </w:rPr>
        <w:t xml:space="preserve"> této </w:t>
      </w:r>
      <w:r w:rsidR="00627A19" w:rsidRPr="00226CDA">
        <w:rPr>
          <w:rFonts w:ascii="Segoe UI" w:hAnsi="Segoe UI" w:cs="Segoe UI"/>
          <w:snapToGrid w:val="0"/>
          <w:color w:val="000000"/>
          <w:sz w:val="22"/>
          <w:szCs w:val="22"/>
        </w:rPr>
        <w:t>Smlouvy</w:t>
      </w:r>
      <w:bookmarkEnd w:id="125"/>
      <w:r w:rsidR="009658F4" w:rsidRPr="00226CDA">
        <w:rPr>
          <w:rFonts w:ascii="Segoe UI" w:hAnsi="Segoe UI" w:cs="Segoe UI"/>
          <w:snapToGrid w:val="0"/>
          <w:color w:val="000000"/>
          <w:sz w:val="22"/>
          <w:szCs w:val="22"/>
        </w:rPr>
        <w:t>;</w:t>
      </w:r>
    </w:p>
    <w:p w14:paraId="21E9327B" w14:textId="79E54576" w:rsidR="00CC10E6" w:rsidRPr="00E04A55" w:rsidRDefault="009658F4" w:rsidP="000B2143">
      <w:pPr>
        <w:pStyle w:val="Odstavecseseznamem"/>
        <w:widowControl w:val="0"/>
        <w:numPr>
          <w:ilvl w:val="0"/>
          <w:numId w:val="29"/>
        </w:numPr>
        <w:spacing w:after="120" w:line="276" w:lineRule="auto"/>
        <w:jc w:val="both"/>
        <w:rPr>
          <w:rFonts w:ascii="Segoe UI" w:hAnsi="Segoe UI" w:cs="Segoe UI"/>
          <w:snapToGrid w:val="0"/>
          <w:color w:val="000000"/>
          <w:sz w:val="22"/>
          <w:szCs w:val="22"/>
        </w:rPr>
      </w:pPr>
      <w:r w:rsidRPr="00E04A55">
        <w:rPr>
          <w:rFonts w:ascii="Segoe UI" w:hAnsi="Segoe UI" w:cs="Segoe UI"/>
          <w:snapToGrid w:val="0"/>
          <w:sz w:val="22"/>
          <w:szCs w:val="22"/>
        </w:rPr>
        <w:t xml:space="preserve">ve výši </w:t>
      </w:r>
      <w:ins w:id="129" w:author="Stanislav Mozgva" w:date="2026-01-22T09:49:00Z" w16du:dateUtc="2026-01-22T08:49:00Z">
        <w:r w:rsidR="009B2807">
          <w:rPr>
            <w:rFonts w:ascii="Segoe UI" w:hAnsi="Segoe UI" w:cs="Segoe UI"/>
            <w:snapToGrid w:val="0"/>
            <w:sz w:val="22"/>
            <w:szCs w:val="22"/>
          </w:rPr>
          <w:t>2</w:t>
        </w:r>
      </w:ins>
      <w:del w:id="130" w:author="Stanislav Mozgva" w:date="2026-01-22T09:49:00Z" w16du:dateUtc="2026-01-22T08:49:00Z">
        <w:r w:rsidR="00CB22A3" w:rsidRPr="00E04A55" w:rsidDel="009B2807">
          <w:rPr>
            <w:rFonts w:ascii="Segoe UI" w:hAnsi="Segoe UI" w:cs="Segoe UI"/>
            <w:snapToGrid w:val="0"/>
            <w:sz w:val="22"/>
            <w:szCs w:val="22"/>
          </w:rPr>
          <w:delText>5</w:delText>
        </w:r>
      </w:del>
      <w:r w:rsidR="00566F5E" w:rsidRPr="00E04A55">
        <w:rPr>
          <w:rFonts w:ascii="Segoe UI" w:hAnsi="Segoe UI" w:cs="Segoe UI"/>
          <w:snapToGrid w:val="0"/>
          <w:sz w:val="22"/>
          <w:szCs w:val="22"/>
        </w:rPr>
        <w:t xml:space="preserve"> </w:t>
      </w:r>
      <w:ins w:id="131" w:author="Stanislav Mozgva" w:date="2026-01-22T09:49:00Z" w16du:dateUtc="2026-01-22T08:49:00Z">
        <w:r w:rsidR="009B2807">
          <w:rPr>
            <w:rFonts w:ascii="Segoe UI" w:hAnsi="Segoe UI" w:cs="Segoe UI"/>
            <w:snapToGrid w:val="0"/>
            <w:sz w:val="22"/>
            <w:szCs w:val="22"/>
          </w:rPr>
          <w:t>5</w:t>
        </w:r>
      </w:ins>
      <w:del w:id="132" w:author="Stanislav Mozgva" w:date="2026-01-22T09:49:00Z" w16du:dateUtc="2026-01-22T08:49:00Z">
        <w:r w:rsidR="00566F5E" w:rsidRPr="00E04A55" w:rsidDel="009B2807">
          <w:rPr>
            <w:rFonts w:ascii="Segoe UI" w:hAnsi="Segoe UI" w:cs="Segoe UI"/>
            <w:snapToGrid w:val="0"/>
            <w:sz w:val="22"/>
            <w:szCs w:val="22"/>
          </w:rPr>
          <w:delText>0</w:delText>
        </w:r>
      </w:del>
      <w:r w:rsidRPr="00E04A55">
        <w:rPr>
          <w:rFonts w:ascii="Segoe UI" w:hAnsi="Segoe UI" w:cs="Segoe UI"/>
          <w:snapToGrid w:val="0"/>
          <w:sz w:val="22"/>
          <w:szCs w:val="22"/>
        </w:rPr>
        <w:t>00 000,- Kč, dojde-li k porušení pravidel dle odst.</w:t>
      </w:r>
      <w:r w:rsidR="007E55C0" w:rsidRPr="00E04A55">
        <w:rPr>
          <w:rFonts w:ascii="Segoe UI" w:hAnsi="Segoe UI" w:cs="Segoe UI"/>
          <w:snapToGrid w:val="0"/>
          <w:sz w:val="22"/>
          <w:szCs w:val="22"/>
        </w:rPr>
        <w:t xml:space="preserve"> </w:t>
      </w:r>
      <w:r w:rsidR="007E55C0" w:rsidRPr="00E04A55">
        <w:rPr>
          <w:rFonts w:ascii="Segoe UI" w:hAnsi="Segoe UI" w:cs="Segoe UI"/>
          <w:snapToGrid w:val="0"/>
          <w:sz w:val="22"/>
          <w:szCs w:val="22"/>
        </w:rPr>
        <w:fldChar w:fldCharType="begin"/>
      </w:r>
      <w:r w:rsidR="007E55C0" w:rsidRPr="00E04A55">
        <w:rPr>
          <w:rFonts w:ascii="Segoe UI" w:hAnsi="Segoe UI" w:cs="Segoe UI"/>
          <w:snapToGrid w:val="0"/>
          <w:sz w:val="22"/>
          <w:szCs w:val="22"/>
        </w:rPr>
        <w:instrText xml:space="preserve"> REF _Ref196828084 \r \h </w:instrText>
      </w:r>
      <w:r w:rsidR="007E55C0" w:rsidRPr="00E04A55">
        <w:rPr>
          <w:rFonts w:ascii="Segoe UI" w:hAnsi="Segoe UI" w:cs="Segoe UI"/>
          <w:snapToGrid w:val="0"/>
          <w:sz w:val="22"/>
          <w:szCs w:val="22"/>
        </w:rPr>
      </w:r>
      <w:r w:rsidR="007E55C0" w:rsidRPr="00E04A55">
        <w:rPr>
          <w:rFonts w:ascii="Segoe UI" w:hAnsi="Segoe UI" w:cs="Segoe UI"/>
          <w:snapToGrid w:val="0"/>
          <w:sz w:val="22"/>
          <w:szCs w:val="22"/>
        </w:rPr>
        <w:fldChar w:fldCharType="separate"/>
      </w:r>
      <w:r w:rsidR="007E55C0" w:rsidRPr="00E04A55">
        <w:rPr>
          <w:rFonts w:ascii="Segoe UI" w:hAnsi="Segoe UI" w:cs="Segoe UI"/>
          <w:snapToGrid w:val="0"/>
          <w:sz w:val="22"/>
          <w:szCs w:val="22"/>
        </w:rPr>
        <w:t>8.19</w:t>
      </w:r>
      <w:r w:rsidR="007E55C0" w:rsidRPr="00E04A55">
        <w:rPr>
          <w:rFonts w:ascii="Segoe UI" w:hAnsi="Segoe UI" w:cs="Segoe UI"/>
          <w:snapToGrid w:val="0"/>
          <w:sz w:val="22"/>
          <w:szCs w:val="22"/>
        </w:rPr>
        <w:fldChar w:fldCharType="end"/>
      </w:r>
      <w:r w:rsidR="007E55C0" w:rsidRPr="00E04A55">
        <w:rPr>
          <w:rFonts w:ascii="Segoe UI" w:hAnsi="Segoe UI" w:cs="Segoe UI"/>
          <w:snapToGrid w:val="0"/>
          <w:sz w:val="22"/>
          <w:szCs w:val="22"/>
        </w:rPr>
        <w:t xml:space="preserve"> a</w:t>
      </w:r>
      <w:r w:rsidRPr="00E04A55">
        <w:rPr>
          <w:rFonts w:ascii="Segoe UI" w:hAnsi="Segoe UI" w:cs="Segoe UI"/>
          <w:snapToGrid w:val="0"/>
          <w:sz w:val="22"/>
          <w:szCs w:val="22"/>
        </w:rPr>
        <w:t xml:space="preserve"> </w:t>
      </w:r>
      <w:r w:rsidR="00E600CF" w:rsidRPr="00E04A55">
        <w:rPr>
          <w:rFonts w:ascii="Segoe UI" w:hAnsi="Segoe UI" w:cs="Segoe UI"/>
          <w:snapToGrid w:val="0"/>
          <w:sz w:val="22"/>
          <w:szCs w:val="22"/>
        </w:rPr>
        <w:fldChar w:fldCharType="begin"/>
      </w:r>
      <w:r w:rsidR="00E600CF" w:rsidRPr="00E04A55">
        <w:rPr>
          <w:rFonts w:ascii="Segoe UI" w:hAnsi="Segoe UI" w:cs="Segoe UI"/>
          <w:snapToGrid w:val="0"/>
          <w:sz w:val="22"/>
          <w:szCs w:val="22"/>
        </w:rPr>
        <w:instrText xml:space="preserve"> REF _Ref135929278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F62478" w:rsidRPr="00E04A55">
        <w:rPr>
          <w:rFonts w:ascii="Segoe UI" w:hAnsi="Segoe UI" w:cs="Segoe UI"/>
          <w:snapToGrid w:val="0"/>
          <w:sz w:val="22"/>
          <w:szCs w:val="22"/>
        </w:rPr>
        <w:t>15.7</w:t>
      </w:r>
      <w:r w:rsidR="00E600CF" w:rsidRPr="00E04A55">
        <w:rPr>
          <w:rFonts w:ascii="Segoe UI" w:hAnsi="Segoe UI" w:cs="Segoe UI"/>
          <w:snapToGrid w:val="0"/>
          <w:sz w:val="22"/>
          <w:szCs w:val="22"/>
        </w:rPr>
        <w:fldChar w:fldCharType="end"/>
      </w:r>
      <w:r w:rsidRPr="00E04A55">
        <w:rPr>
          <w:rFonts w:ascii="Segoe UI" w:hAnsi="Segoe UI" w:cs="Segoe UI"/>
          <w:snapToGrid w:val="0"/>
          <w:sz w:val="22"/>
          <w:szCs w:val="22"/>
        </w:rPr>
        <w:t xml:space="preserve"> této </w:t>
      </w:r>
      <w:r w:rsidR="00627A19" w:rsidRPr="00E04A55">
        <w:rPr>
          <w:rFonts w:ascii="Segoe UI" w:hAnsi="Segoe UI" w:cs="Segoe UI"/>
          <w:snapToGrid w:val="0"/>
          <w:sz w:val="22"/>
          <w:szCs w:val="22"/>
        </w:rPr>
        <w:t>Smlouvy</w:t>
      </w:r>
      <w:r w:rsidRPr="00E04A55">
        <w:rPr>
          <w:rFonts w:ascii="Segoe UI" w:hAnsi="Segoe UI" w:cs="Segoe UI"/>
          <w:snapToGrid w:val="0"/>
          <w:sz w:val="22"/>
          <w:szCs w:val="22"/>
        </w:rPr>
        <w:t xml:space="preserve">, </w:t>
      </w:r>
      <w:r w:rsidR="008A1C97">
        <w:rPr>
          <w:rFonts w:ascii="Segoe UI" w:hAnsi="Segoe UI" w:cs="Segoe UI"/>
          <w:snapToGrid w:val="0"/>
          <w:sz w:val="22"/>
          <w:szCs w:val="22"/>
        </w:rPr>
        <w:br/>
      </w:r>
      <w:r w:rsidRPr="00E04A55">
        <w:rPr>
          <w:rFonts w:ascii="Segoe UI" w:hAnsi="Segoe UI" w:cs="Segoe UI"/>
          <w:snapToGrid w:val="0"/>
          <w:sz w:val="22"/>
          <w:szCs w:val="22"/>
        </w:rPr>
        <w:t>a to za každý jednotlivý případ porušení, a to i opakovaně.</w:t>
      </w:r>
    </w:p>
    <w:bookmarkEnd w:id="126"/>
    <w:p w14:paraId="0A42541B" w14:textId="77777777" w:rsidR="00A92D47" w:rsidRPr="00226CDA" w:rsidRDefault="00A92D4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V případě, že závazek provést dílo zanikne před řádným </w:t>
      </w:r>
      <w:r w:rsidR="00FD40B2" w:rsidRPr="00226CDA">
        <w:rPr>
          <w:rFonts w:ascii="Segoe UI" w:hAnsi="Segoe UI" w:cs="Segoe UI"/>
          <w:sz w:val="22"/>
          <w:szCs w:val="22"/>
        </w:rPr>
        <w:t>do</w:t>
      </w:r>
      <w:r w:rsidRPr="00226CDA">
        <w:rPr>
          <w:rFonts w:ascii="Segoe UI" w:hAnsi="Segoe UI" w:cs="Segoe UI"/>
          <w:sz w:val="22"/>
          <w:szCs w:val="22"/>
        </w:rPr>
        <w:t>končením díla, nezaniká nárok na smluvní pokutu, pokud vznikl dřívějším porušením povinnosti. Zánik závazku pozdním splněním neznamená zánik nároku na smluvní pokutu za</w:t>
      </w:r>
      <w:r w:rsidR="0076283F" w:rsidRPr="00226CDA">
        <w:rPr>
          <w:rFonts w:ascii="Segoe UI" w:hAnsi="Segoe UI" w:cs="Segoe UI"/>
          <w:sz w:val="22"/>
          <w:szCs w:val="22"/>
        </w:rPr>
        <w:t> </w:t>
      </w:r>
      <w:r w:rsidRPr="00226CDA">
        <w:rPr>
          <w:rFonts w:ascii="Segoe UI" w:hAnsi="Segoe UI" w:cs="Segoe UI"/>
          <w:sz w:val="22"/>
          <w:szCs w:val="22"/>
        </w:rPr>
        <w:t>prodlení s plněním.</w:t>
      </w:r>
    </w:p>
    <w:p w14:paraId="2DA144DC" w14:textId="77777777" w:rsidR="00A92D47" w:rsidRPr="00226CDA" w:rsidRDefault="00A92D4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Sjednané smluvní pokuty</w:t>
      </w:r>
      <w:r w:rsidR="005B441F" w:rsidRPr="00226CDA">
        <w:rPr>
          <w:rFonts w:ascii="Segoe UI" w:hAnsi="Segoe UI" w:cs="Segoe UI"/>
          <w:sz w:val="22"/>
          <w:szCs w:val="22"/>
        </w:rPr>
        <w:t xml:space="preserve"> / úroky z prodlení</w:t>
      </w:r>
      <w:r w:rsidRPr="00226CDA">
        <w:rPr>
          <w:rFonts w:ascii="Segoe UI" w:hAnsi="Segoe UI" w:cs="Segoe UI"/>
          <w:sz w:val="22"/>
          <w:szCs w:val="22"/>
        </w:rPr>
        <w:t xml:space="preserve"> zaplatí povinná strana nezávisle na zavinění a na tom, zda</w:t>
      </w:r>
      <w:r w:rsidR="003240F6" w:rsidRPr="00226CDA">
        <w:rPr>
          <w:rFonts w:ascii="Segoe UI" w:hAnsi="Segoe UI" w:cs="Segoe UI"/>
          <w:sz w:val="22"/>
          <w:szCs w:val="22"/>
        </w:rPr>
        <w:t xml:space="preserve"> a </w:t>
      </w:r>
      <w:r w:rsidRPr="00226CDA">
        <w:rPr>
          <w:rFonts w:ascii="Segoe UI" w:hAnsi="Segoe UI" w:cs="Segoe UI"/>
          <w:sz w:val="22"/>
          <w:szCs w:val="22"/>
        </w:rPr>
        <w:t xml:space="preserve">v jaké výši vznikne druhé straně škoda. </w:t>
      </w:r>
    </w:p>
    <w:p w14:paraId="1EDB767A" w14:textId="77777777" w:rsidR="00EC3E56" w:rsidRPr="00BB1A35" w:rsidRDefault="00A92D4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Smluvní pokuty budou hrazeny </w:t>
      </w:r>
      <w:r w:rsidR="00FD40B2" w:rsidRPr="00226CDA">
        <w:rPr>
          <w:rFonts w:ascii="Segoe UI" w:hAnsi="Segoe UI" w:cs="Segoe UI"/>
          <w:sz w:val="22"/>
          <w:szCs w:val="22"/>
        </w:rPr>
        <w:t>na základě vystavených faktur s dobou</w:t>
      </w:r>
      <w:r w:rsidRPr="00226CDA">
        <w:rPr>
          <w:rFonts w:ascii="Segoe UI" w:hAnsi="Segoe UI" w:cs="Segoe UI"/>
          <w:sz w:val="22"/>
          <w:szCs w:val="22"/>
        </w:rPr>
        <w:t xml:space="preserve"> splatnosti 30 dnů ode dne jejich doručení.</w:t>
      </w:r>
      <w:r w:rsidR="00755462" w:rsidRPr="00226CDA">
        <w:rPr>
          <w:rFonts w:ascii="Segoe UI" w:hAnsi="Segoe UI" w:cs="Segoe UI"/>
          <w:sz w:val="22"/>
          <w:szCs w:val="22"/>
        </w:rPr>
        <w:t xml:space="preserve"> </w:t>
      </w:r>
      <w:r w:rsidRPr="00226CDA">
        <w:rPr>
          <w:rFonts w:ascii="Segoe UI" w:hAnsi="Segoe UI" w:cs="Segoe UI"/>
          <w:sz w:val="22"/>
          <w:szCs w:val="22"/>
        </w:rPr>
        <w:t>Smluvní pokuty se nezapočítávají na náhradu případně vzniklé škody. Náhradu škody lze vymáhat samostatně vedle smluvní pokuty v plné výši.</w:t>
      </w:r>
    </w:p>
    <w:p w14:paraId="645CF5E4" w14:textId="0A5D94B1" w:rsidR="00A32E5B" w:rsidRDefault="00A32E5B"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133" w:name="_Ref198036314"/>
      <w:r w:rsidRPr="002E5686">
        <w:rPr>
          <w:rFonts w:ascii="Segoe UI" w:hAnsi="Segoe UI" w:cs="Segoe UI"/>
          <w:sz w:val="22"/>
          <w:szCs w:val="22"/>
        </w:rPr>
        <w:t xml:space="preserve">K zajištění svého závazku </w:t>
      </w:r>
      <w:r w:rsidR="003E04F9" w:rsidRPr="002E5686">
        <w:rPr>
          <w:rFonts w:ascii="Segoe UI" w:hAnsi="Segoe UI" w:cs="Segoe UI"/>
          <w:sz w:val="22"/>
          <w:szCs w:val="22"/>
          <w:u w:val="single"/>
        </w:rPr>
        <w:t xml:space="preserve">řádného provedení a dokončení díla </w:t>
      </w:r>
      <w:r w:rsidR="003E04F9" w:rsidRPr="002E5686">
        <w:rPr>
          <w:rFonts w:ascii="Segoe UI" w:hAnsi="Segoe UI" w:cs="Segoe UI"/>
          <w:sz w:val="22"/>
          <w:szCs w:val="22"/>
        </w:rPr>
        <w:t xml:space="preserve">ve sjednané lhůtě </w:t>
      </w:r>
      <w:r w:rsidR="002E5686">
        <w:rPr>
          <w:rFonts w:ascii="Segoe UI" w:hAnsi="Segoe UI" w:cs="Segoe UI"/>
          <w:sz w:val="22"/>
          <w:szCs w:val="22"/>
        </w:rPr>
        <w:br/>
      </w:r>
      <w:r w:rsidR="00702ACD" w:rsidRPr="002E5686">
        <w:rPr>
          <w:rFonts w:ascii="Segoe UI" w:hAnsi="Segoe UI" w:cs="Segoe UI"/>
          <w:sz w:val="22"/>
          <w:szCs w:val="22"/>
        </w:rPr>
        <w:t xml:space="preserve">dle této Smlouvy </w:t>
      </w:r>
      <w:r w:rsidR="00186FE0" w:rsidRPr="002E5686">
        <w:rPr>
          <w:rFonts w:ascii="Segoe UI" w:hAnsi="Segoe UI" w:cs="Segoe UI"/>
          <w:sz w:val="22"/>
          <w:szCs w:val="22"/>
        </w:rPr>
        <w:t xml:space="preserve">Zhotovitel poskytne Objednateli ve lhůtě </w:t>
      </w:r>
      <w:r w:rsidR="002E5686" w:rsidRPr="002E5686">
        <w:rPr>
          <w:rFonts w:ascii="Segoe UI" w:hAnsi="Segoe UI" w:cs="Segoe UI"/>
          <w:sz w:val="22"/>
          <w:szCs w:val="22"/>
        </w:rPr>
        <w:t xml:space="preserve">nejpozději do 30 dnů </w:t>
      </w:r>
      <w:r w:rsidR="002E5686">
        <w:rPr>
          <w:rFonts w:ascii="Segoe UI" w:hAnsi="Segoe UI" w:cs="Segoe UI"/>
          <w:sz w:val="22"/>
          <w:szCs w:val="22"/>
        </w:rPr>
        <w:br/>
      </w:r>
      <w:r w:rsidR="002E5686" w:rsidRPr="002E5686">
        <w:rPr>
          <w:rFonts w:ascii="Segoe UI" w:hAnsi="Segoe UI" w:cs="Segoe UI"/>
          <w:sz w:val="22"/>
          <w:szCs w:val="22"/>
        </w:rPr>
        <w:t xml:space="preserve">od </w:t>
      </w:r>
      <w:r w:rsidR="00863D14" w:rsidRPr="00863D14">
        <w:rPr>
          <w:rFonts w:ascii="Segoe UI" w:hAnsi="Segoe UI" w:cs="Segoe UI"/>
          <w:sz w:val="22"/>
          <w:szCs w:val="22"/>
        </w:rPr>
        <w:t xml:space="preserve">obdržení písemné výzvy Objednatele k zahájení prací za podmínek dle odst. 16.2 </w:t>
      </w:r>
      <w:r w:rsidR="002E5686" w:rsidRPr="002E5686">
        <w:rPr>
          <w:rFonts w:ascii="Segoe UI" w:hAnsi="Segoe UI" w:cs="Segoe UI"/>
          <w:sz w:val="22"/>
          <w:szCs w:val="22"/>
        </w:rPr>
        <w:t>této Smlouvy</w:t>
      </w:r>
      <w:r w:rsidR="002E5686" w:rsidRPr="002E5686" w:rsidDel="002E5686">
        <w:rPr>
          <w:rFonts w:ascii="Segoe UI" w:hAnsi="Segoe UI" w:cs="Segoe UI"/>
          <w:sz w:val="22"/>
          <w:szCs w:val="22"/>
        </w:rPr>
        <w:t xml:space="preserve"> </w:t>
      </w:r>
      <w:r w:rsidR="003E04F9" w:rsidRPr="002E5686">
        <w:rPr>
          <w:rFonts w:ascii="Segoe UI" w:hAnsi="Segoe UI" w:cs="Segoe UI"/>
          <w:sz w:val="22"/>
          <w:szCs w:val="22"/>
        </w:rPr>
        <w:t>finanční záruku (dále jen „</w:t>
      </w:r>
      <w:r w:rsidR="003E04F9" w:rsidRPr="002E5686">
        <w:rPr>
          <w:rFonts w:ascii="Segoe UI" w:hAnsi="Segoe UI" w:cs="Segoe UI"/>
          <w:b/>
          <w:i/>
          <w:sz w:val="22"/>
          <w:szCs w:val="22"/>
        </w:rPr>
        <w:t>Bankovní záruka za řádné dokončení</w:t>
      </w:r>
      <w:r w:rsidR="003E04F9" w:rsidRPr="002E5686">
        <w:rPr>
          <w:rFonts w:ascii="Segoe UI" w:hAnsi="Segoe UI" w:cs="Segoe UI"/>
          <w:sz w:val="22"/>
          <w:szCs w:val="22"/>
        </w:rPr>
        <w:t xml:space="preserve">“), </w:t>
      </w:r>
      <w:r w:rsidR="00315759" w:rsidRPr="002E5686">
        <w:rPr>
          <w:rFonts w:ascii="Segoe UI" w:hAnsi="Segoe UI" w:cs="Segoe UI"/>
          <w:sz w:val="22"/>
          <w:szCs w:val="22"/>
        </w:rPr>
        <w:t xml:space="preserve">která musí být udržována v platnosti </w:t>
      </w:r>
      <w:r w:rsidR="00354CB3" w:rsidRPr="002E5686">
        <w:rPr>
          <w:rFonts w:ascii="Segoe UI" w:hAnsi="Segoe UI" w:cs="Segoe UI"/>
          <w:sz w:val="22"/>
          <w:szCs w:val="22"/>
        </w:rPr>
        <w:t xml:space="preserve">po dobu nejméně </w:t>
      </w:r>
      <w:r w:rsidRPr="002E5686">
        <w:rPr>
          <w:rFonts w:ascii="Segoe UI" w:hAnsi="Segoe UI" w:cs="Segoe UI"/>
          <w:sz w:val="22"/>
          <w:szCs w:val="22"/>
        </w:rPr>
        <w:t>do 30 dnů ode dne předání a převzetí díla a za současného dodržení těchto podmínek:</w:t>
      </w:r>
      <w:bookmarkEnd w:id="133"/>
    </w:p>
    <w:p w14:paraId="622F2EDF" w14:textId="4725FB86" w:rsidR="008A1C97" w:rsidRDefault="004F4088" w:rsidP="000B2143">
      <w:pPr>
        <w:pStyle w:val="Odstavecseseznamem"/>
        <w:widowControl w:val="0"/>
        <w:numPr>
          <w:ilvl w:val="0"/>
          <w:numId w:val="30"/>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 xml:space="preserve">Zhotovitel </w:t>
      </w:r>
      <w:r w:rsidR="00186FE0" w:rsidRPr="008A1C97">
        <w:rPr>
          <w:rFonts w:ascii="Segoe UI" w:hAnsi="Segoe UI" w:cs="Segoe UI"/>
          <w:sz w:val="22"/>
          <w:szCs w:val="22"/>
        </w:rPr>
        <w:t xml:space="preserve">se zavazuje poskytnout Objednateli </w:t>
      </w:r>
      <w:r w:rsidR="00E43E8F" w:rsidRPr="008A1C97">
        <w:rPr>
          <w:rFonts w:ascii="Segoe UI" w:hAnsi="Segoe UI" w:cs="Segoe UI"/>
          <w:sz w:val="22"/>
          <w:szCs w:val="22"/>
        </w:rPr>
        <w:t>B</w:t>
      </w:r>
      <w:r w:rsidR="00B3190A" w:rsidRPr="008A1C97">
        <w:rPr>
          <w:rFonts w:ascii="Segoe UI" w:hAnsi="Segoe UI" w:cs="Segoe UI"/>
          <w:sz w:val="22"/>
          <w:szCs w:val="22"/>
        </w:rPr>
        <w:t>ankovní záruku</w:t>
      </w:r>
      <w:r w:rsidR="0076283F" w:rsidRPr="008A1C97">
        <w:rPr>
          <w:rFonts w:ascii="Segoe UI" w:hAnsi="Segoe UI" w:cs="Segoe UI"/>
          <w:sz w:val="22"/>
          <w:szCs w:val="22"/>
        </w:rPr>
        <w:t xml:space="preserve"> za řádné dokončení</w:t>
      </w:r>
      <w:r w:rsidR="008D01E0" w:rsidRPr="008A1C97">
        <w:rPr>
          <w:rFonts w:ascii="Segoe UI" w:hAnsi="Segoe UI" w:cs="Segoe UI"/>
          <w:sz w:val="22"/>
          <w:szCs w:val="22"/>
        </w:rPr>
        <w:t xml:space="preserve"> </w:t>
      </w:r>
      <w:r w:rsidR="002261E9" w:rsidRPr="008A1C97">
        <w:rPr>
          <w:rFonts w:ascii="Segoe UI" w:hAnsi="Segoe UI" w:cs="Segoe UI"/>
          <w:sz w:val="22"/>
          <w:szCs w:val="22"/>
        </w:rPr>
        <w:t xml:space="preserve">s </w:t>
      </w:r>
      <w:r w:rsidRPr="008A1C97">
        <w:rPr>
          <w:rFonts w:ascii="Segoe UI" w:hAnsi="Segoe UI" w:cs="Segoe UI"/>
          <w:sz w:val="22"/>
          <w:szCs w:val="22"/>
        </w:rPr>
        <w:t xml:space="preserve">platností </w:t>
      </w:r>
      <w:r w:rsidR="004C2B20" w:rsidRPr="008A1C97">
        <w:rPr>
          <w:rFonts w:ascii="Segoe UI" w:hAnsi="Segoe UI" w:cs="Segoe UI"/>
          <w:sz w:val="22"/>
          <w:szCs w:val="22"/>
        </w:rPr>
        <w:t xml:space="preserve">nejpozději </w:t>
      </w:r>
      <w:r w:rsidRPr="008A1C97">
        <w:rPr>
          <w:rFonts w:ascii="Segoe UI" w:hAnsi="Segoe UI" w:cs="Segoe UI"/>
          <w:sz w:val="22"/>
          <w:szCs w:val="22"/>
        </w:rPr>
        <w:t xml:space="preserve">ode dne předání Staveniště po zbývající dobu provádění díla, </w:t>
      </w:r>
      <w:r w:rsidR="008E3823" w:rsidRPr="008A1C97">
        <w:rPr>
          <w:rFonts w:ascii="Segoe UI" w:hAnsi="Segoe UI" w:cs="Segoe UI"/>
          <w:sz w:val="22"/>
          <w:szCs w:val="22"/>
        </w:rPr>
        <w:t>poskytnutou</w:t>
      </w:r>
      <w:r w:rsidR="00740238" w:rsidRPr="008A1C97">
        <w:rPr>
          <w:rFonts w:ascii="Segoe UI" w:hAnsi="Segoe UI" w:cs="Segoe UI"/>
          <w:sz w:val="22"/>
          <w:szCs w:val="22"/>
        </w:rPr>
        <w:t xml:space="preserve"> bankou</w:t>
      </w:r>
      <w:r w:rsidR="008E3823" w:rsidRPr="008A1C97">
        <w:rPr>
          <w:rFonts w:ascii="Segoe UI" w:hAnsi="Segoe UI" w:cs="Segoe UI"/>
          <w:sz w:val="22"/>
          <w:szCs w:val="22"/>
        </w:rPr>
        <w:t xml:space="preserve"> </w:t>
      </w:r>
      <w:r w:rsidR="004C2B20" w:rsidRPr="008A1C97">
        <w:rPr>
          <w:rFonts w:ascii="Segoe UI" w:hAnsi="Segoe UI" w:cs="Segoe UI"/>
          <w:sz w:val="22"/>
          <w:szCs w:val="22"/>
        </w:rPr>
        <w:t xml:space="preserve">se sídlem v EU </w:t>
      </w:r>
      <w:r w:rsidR="008E3823" w:rsidRPr="008A1C97">
        <w:rPr>
          <w:rFonts w:ascii="Segoe UI" w:hAnsi="Segoe UI" w:cs="Segoe UI"/>
          <w:sz w:val="22"/>
          <w:szCs w:val="22"/>
        </w:rPr>
        <w:t>(dále jen „</w:t>
      </w:r>
      <w:r w:rsidR="008E3823" w:rsidRPr="008A1C97">
        <w:rPr>
          <w:rFonts w:ascii="Segoe UI" w:hAnsi="Segoe UI" w:cs="Segoe UI"/>
          <w:b/>
          <w:i/>
          <w:sz w:val="22"/>
          <w:szCs w:val="22"/>
        </w:rPr>
        <w:t>Banka</w:t>
      </w:r>
      <w:r w:rsidR="008E3823" w:rsidRPr="008A1C97">
        <w:rPr>
          <w:rFonts w:ascii="Segoe UI" w:hAnsi="Segoe UI" w:cs="Segoe UI"/>
          <w:sz w:val="22"/>
          <w:szCs w:val="22"/>
        </w:rPr>
        <w:t>“)</w:t>
      </w:r>
      <w:r w:rsidR="00740238" w:rsidRPr="008A1C97">
        <w:rPr>
          <w:rFonts w:ascii="Segoe UI" w:hAnsi="Segoe UI" w:cs="Segoe UI"/>
          <w:sz w:val="22"/>
          <w:szCs w:val="22"/>
        </w:rPr>
        <w:t xml:space="preserve">, </w:t>
      </w:r>
      <w:r w:rsidR="00B3190A" w:rsidRPr="008A1C97">
        <w:rPr>
          <w:rFonts w:ascii="Segoe UI" w:hAnsi="Segoe UI" w:cs="Segoe UI"/>
          <w:sz w:val="22"/>
          <w:szCs w:val="22"/>
        </w:rPr>
        <w:t>ve smyslu ustanovení §</w:t>
      </w:r>
      <w:r w:rsidR="008D01E0" w:rsidRPr="008A1C97">
        <w:rPr>
          <w:rFonts w:ascii="Segoe UI" w:hAnsi="Segoe UI" w:cs="Segoe UI"/>
          <w:sz w:val="22"/>
          <w:szCs w:val="22"/>
        </w:rPr>
        <w:t> </w:t>
      </w:r>
      <w:r w:rsidR="00736454" w:rsidRPr="008A1C97">
        <w:rPr>
          <w:rFonts w:ascii="Segoe UI" w:hAnsi="Segoe UI" w:cs="Segoe UI"/>
          <w:sz w:val="22"/>
          <w:szCs w:val="22"/>
        </w:rPr>
        <w:t>2029</w:t>
      </w:r>
      <w:r w:rsidR="00B3190A" w:rsidRPr="008A1C97">
        <w:rPr>
          <w:rFonts w:ascii="Segoe UI" w:hAnsi="Segoe UI" w:cs="Segoe UI"/>
          <w:sz w:val="22"/>
          <w:szCs w:val="22"/>
        </w:rPr>
        <w:t xml:space="preserve"> a násl. </w:t>
      </w:r>
      <w:r w:rsidR="00415BD2" w:rsidRPr="008A1C97">
        <w:rPr>
          <w:rFonts w:ascii="Segoe UI" w:hAnsi="Segoe UI" w:cs="Segoe UI"/>
          <w:sz w:val="22"/>
          <w:szCs w:val="22"/>
        </w:rPr>
        <w:t>o</w:t>
      </w:r>
      <w:r w:rsidR="00736454" w:rsidRPr="008A1C97">
        <w:rPr>
          <w:rFonts w:ascii="Segoe UI" w:hAnsi="Segoe UI" w:cs="Segoe UI"/>
          <w:sz w:val="22"/>
          <w:szCs w:val="22"/>
        </w:rPr>
        <w:t>bčanského zákoníku</w:t>
      </w:r>
      <w:r w:rsidR="007D702A" w:rsidRPr="008A1C97">
        <w:rPr>
          <w:rFonts w:ascii="Segoe UI" w:hAnsi="Segoe UI" w:cs="Segoe UI"/>
          <w:sz w:val="22"/>
          <w:szCs w:val="22"/>
        </w:rPr>
        <w:t xml:space="preserve">; Bankovní záruka </w:t>
      </w:r>
      <w:r w:rsidR="00F73C48" w:rsidRPr="008A1C97">
        <w:rPr>
          <w:rFonts w:ascii="Segoe UI" w:hAnsi="Segoe UI" w:cs="Segoe UI"/>
          <w:sz w:val="22"/>
          <w:szCs w:val="22"/>
        </w:rPr>
        <w:t xml:space="preserve">za řádné dokončení </w:t>
      </w:r>
      <w:r w:rsidR="00B3190A" w:rsidRPr="008A1C97">
        <w:rPr>
          <w:rFonts w:ascii="Segoe UI" w:hAnsi="Segoe UI" w:cs="Segoe UI"/>
          <w:sz w:val="22"/>
          <w:szCs w:val="22"/>
        </w:rPr>
        <w:t>v záruční listině obsah</w:t>
      </w:r>
      <w:r w:rsidRPr="008A1C97">
        <w:rPr>
          <w:rFonts w:ascii="Segoe UI" w:hAnsi="Segoe UI" w:cs="Segoe UI"/>
          <w:sz w:val="22"/>
          <w:szCs w:val="22"/>
        </w:rPr>
        <w:t>uje</w:t>
      </w:r>
      <w:r w:rsidR="00B3190A" w:rsidRPr="008A1C97">
        <w:rPr>
          <w:rFonts w:ascii="Segoe UI" w:hAnsi="Segoe UI" w:cs="Segoe UI"/>
          <w:sz w:val="22"/>
          <w:szCs w:val="22"/>
        </w:rPr>
        <w:t xml:space="preserve"> písemné prohlášení </w:t>
      </w:r>
      <w:r w:rsidR="008E3823" w:rsidRPr="008A1C97">
        <w:rPr>
          <w:rFonts w:ascii="Segoe UI" w:hAnsi="Segoe UI" w:cs="Segoe UI"/>
          <w:sz w:val="22"/>
          <w:szCs w:val="22"/>
        </w:rPr>
        <w:t>B</w:t>
      </w:r>
      <w:r w:rsidR="00B3190A" w:rsidRPr="008A1C97">
        <w:rPr>
          <w:rFonts w:ascii="Segoe UI" w:hAnsi="Segoe UI" w:cs="Segoe UI"/>
          <w:sz w:val="22"/>
          <w:szCs w:val="22"/>
        </w:rPr>
        <w:t xml:space="preserve">anky, že tato uspokojí nároky </w:t>
      </w:r>
      <w:r w:rsidR="00BE2007" w:rsidRPr="008A1C97">
        <w:rPr>
          <w:rFonts w:ascii="Segoe UI" w:hAnsi="Segoe UI" w:cs="Segoe UI"/>
          <w:sz w:val="22"/>
          <w:szCs w:val="22"/>
        </w:rPr>
        <w:t>Objednatel</w:t>
      </w:r>
      <w:r w:rsidR="00B3190A" w:rsidRPr="008A1C97">
        <w:rPr>
          <w:rFonts w:ascii="Segoe UI" w:hAnsi="Segoe UI" w:cs="Segoe UI"/>
          <w:sz w:val="22"/>
          <w:szCs w:val="22"/>
        </w:rPr>
        <w:t>e v rozsahu do</w:t>
      </w:r>
      <w:r w:rsidR="001D4466" w:rsidRPr="008A1C97">
        <w:rPr>
          <w:rFonts w:ascii="Segoe UI" w:hAnsi="Segoe UI" w:cs="Segoe UI"/>
          <w:sz w:val="22"/>
          <w:szCs w:val="22"/>
        </w:rPr>
        <w:t xml:space="preserve"> </w:t>
      </w:r>
      <w:r w:rsidR="0037544C" w:rsidRPr="008A1C97">
        <w:rPr>
          <w:rFonts w:ascii="Segoe UI" w:hAnsi="Segoe UI" w:cs="Segoe UI"/>
          <w:sz w:val="22"/>
          <w:szCs w:val="22"/>
        </w:rPr>
        <w:t xml:space="preserve">částky </w:t>
      </w:r>
      <w:r w:rsidR="00566F5E" w:rsidRPr="008A1C97">
        <w:rPr>
          <w:rFonts w:ascii="Segoe UI" w:hAnsi="Segoe UI" w:cs="Segoe UI"/>
          <w:sz w:val="22"/>
          <w:szCs w:val="22"/>
        </w:rPr>
        <w:t>4</w:t>
      </w:r>
      <w:r w:rsidR="00A4168E" w:rsidRPr="008A1C97">
        <w:rPr>
          <w:rFonts w:ascii="Segoe UI" w:hAnsi="Segoe UI" w:cs="Segoe UI"/>
          <w:sz w:val="22"/>
          <w:szCs w:val="22"/>
        </w:rPr>
        <w:t>2</w:t>
      </w:r>
      <w:r w:rsidR="00566F5E" w:rsidRPr="008A1C97">
        <w:rPr>
          <w:rFonts w:ascii="Segoe UI" w:hAnsi="Segoe UI" w:cs="Segoe UI"/>
          <w:sz w:val="22"/>
          <w:szCs w:val="22"/>
        </w:rPr>
        <w:t xml:space="preserve"> </w:t>
      </w:r>
      <w:r w:rsidR="00A4168E" w:rsidRPr="008A1C97">
        <w:rPr>
          <w:rFonts w:ascii="Segoe UI" w:hAnsi="Segoe UI" w:cs="Segoe UI"/>
          <w:sz w:val="22"/>
          <w:szCs w:val="22"/>
        </w:rPr>
        <w:t>5</w:t>
      </w:r>
      <w:r w:rsidR="00566F5E" w:rsidRPr="008A1C97">
        <w:rPr>
          <w:rFonts w:ascii="Segoe UI" w:hAnsi="Segoe UI" w:cs="Segoe UI"/>
          <w:sz w:val="22"/>
          <w:szCs w:val="22"/>
        </w:rPr>
        <w:t>00 </w:t>
      </w:r>
      <w:r w:rsidR="006C19A6" w:rsidRPr="008A1C97">
        <w:rPr>
          <w:rFonts w:ascii="Segoe UI" w:hAnsi="Segoe UI" w:cs="Segoe UI"/>
          <w:sz w:val="22"/>
          <w:szCs w:val="22"/>
        </w:rPr>
        <w:t>000 Kč</w:t>
      </w:r>
      <w:r w:rsidR="00B3190A" w:rsidRPr="008A1C97">
        <w:rPr>
          <w:rFonts w:ascii="Segoe UI" w:hAnsi="Segoe UI" w:cs="Segoe UI"/>
          <w:sz w:val="22"/>
          <w:szCs w:val="22"/>
        </w:rPr>
        <w:t xml:space="preserve">, pokud </w:t>
      </w:r>
      <w:r w:rsidR="00BE2007" w:rsidRPr="008A1C97">
        <w:rPr>
          <w:rFonts w:ascii="Segoe UI" w:hAnsi="Segoe UI" w:cs="Segoe UI"/>
          <w:sz w:val="22"/>
          <w:szCs w:val="22"/>
        </w:rPr>
        <w:t>Zhotovitel</w:t>
      </w:r>
      <w:r w:rsidR="00B3190A" w:rsidRPr="008A1C97">
        <w:rPr>
          <w:rFonts w:ascii="Segoe UI" w:hAnsi="Segoe UI" w:cs="Segoe UI"/>
          <w:sz w:val="22"/>
          <w:szCs w:val="22"/>
        </w:rPr>
        <w:t xml:space="preserve"> </w:t>
      </w:r>
      <w:r w:rsidR="002261E9" w:rsidRPr="008A1C97">
        <w:rPr>
          <w:rFonts w:ascii="Segoe UI" w:hAnsi="Segoe UI" w:cs="Segoe UI"/>
          <w:sz w:val="22"/>
          <w:szCs w:val="22"/>
        </w:rPr>
        <w:t xml:space="preserve">dílo neprovádí řádně či </w:t>
      </w:r>
      <w:r w:rsidR="00B3190A" w:rsidRPr="008A1C97">
        <w:rPr>
          <w:rFonts w:ascii="Segoe UI" w:hAnsi="Segoe UI" w:cs="Segoe UI"/>
          <w:sz w:val="22"/>
          <w:szCs w:val="22"/>
        </w:rPr>
        <w:t xml:space="preserve">nedokončí dílo dle této </w:t>
      </w:r>
      <w:r w:rsidR="00627A19" w:rsidRPr="008A1C97">
        <w:rPr>
          <w:rFonts w:ascii="Segoe UI" w:hAnsi="Segoe UI" w:cs="Segoe UI"/>
          <w:sz w:val="22"/>
          <w:szCs w:val="22"/>
        </w:rPr>
        <w:t>Smlouvy</w:t>
      </w:r>
      <w:r w:rsidR="00B3190A" w:rsidRPr="008A1C97">
        <w:rPr>
          <w:rFonts w:ascii="Segoe UI" w:hAnsi="Segoe UI" w:cs="Segoe UI"/>
          <w:sz w:val="22"/>
          <w:szCs w:val="22"/>
        </w:rPr>
        <w:t xml:space="preserve"> ve sjednané lhůtě</w:t>
      </w:r>
      <w:r w:rsidR="00474075" w:rsidRPr="008A1C97">
        <w:rPr>
          <w:rFonts w:ascii="Segoe UI" w:hAnsi="Segoe UI" w:cs="Segoe UI"/>
          <w:sz w:val="22"/>
          <w:szCs w:val="22"/>
        </w:rPr>
        <w:t xml:space="preserve"> a/nebo neodstraní </w:t>
      </w:r>
      <w:r w:rsidR="00D658D3" w:rsidRPr="008A1C97">
        <w:rPr>
          <w:rFonts w:ascii="Segoe UI" w:hAnsi="Segoe UI" w:cs="Segoe UI"/>
          <w:sz w:val="22"/>
          <w:szCs w:val="22"/>
        </w:rPr>
        <w:t>D</w:t>
      </w:r>
      <w:r w:rsidR="00474075" w:rsidRPr="008A1C97">
        <w:rPr>
          <w:rFonts w:ascii="Segoe UI" w:hAnsi="Segoe UI" w:cs="Segoe UI"/>
          <w:sz w:val="22"/>
          <w:szCs w:val="22"/>
        </w:rPr>
        <w:t xml:space="preserve">robné vady </w:t>
      </w:r>
      <w:r w:rsidR="00771894" w:rsidRPr="008A1C97">
        <w:rPr>
          <w:rFonts w:ascii="Segoe UI" w:hAnsi="Segoe UI" w:cs="Segoe UI"/>
          <w:sz w:val="22"/>
          <w:szCs w:val="22"/>
        </w:rPr>
        <w:t>ve sjednané lhůtě</w:t>
      </w:r>
      <w:r w:rsidR="00012027" w:rsidRPr="008A1C97">
        <w:rPr>
          <w:rFonts w:ascii="Segoe UI" w:hAnsi="Segoe UI" w:cs="Segoe UI"/>
          <w:sz w:val="22"/>
          <w:szCs w:val="22"/>
        </w:rPr>
        <w:t xml:space="preserve">, </w:t>
      </w:r>
      <w:r w:rsidR="00C445E1" w:rsidRPr="008A1C97">
        <w:rPr>
          <w:rFonts w:ascii="Segoe UI" w:hAnsi="Segoe UI" w:cs="Segoe UI"/>
          <w:sz w:val="22"/>
          <w:szCs w:val="22"/>
        </w:rPr>
        <w:t xml:space="preserve">a/nebo nevyklidí do </w:t>
      </w:r>
      <w:r w:rsidR="00DC588E" w:rsidRPr="008A1C97">
        <w:rPr>
          <w:rFonts w:ascii="Segoe UI" w:hAnsi="Segoe UI" w:cs="Segoe UI"/>
          <w:sz w:val="22"/>
          <w:szCs w:val="22"/>
        </w:rPr>
        <w:t>10</w:t>
      </w:r>
      <w:r w:rsidR="007D702A" w:rsidRPr="008A1C97">
        <w:rPr>
          <w:rFonts w:ascii="Segoe UI" w:hAnsi="Segoe UI" w:cs="Segoe UI"/>
          <w:sz w:val="22"/>
          <w:szCs w:val="22"/>
        </w:rPr>
        <w:t xml:space="preserve"> </w:t>
      </w:r>
      <w:r w:rsidR="00C445E1" w:rsidRPr="008A1C97">
        <w:rPr>
          <w:rFonts w:ascii="Segoe UI" w:hAnsi="Segoe UI" w:cs="Segoe UI"/>
          <w:sz w:val="22"/>
          <w:szCs w:val="22"/>
        </w:rPr>
        <w:t xml:space="preserve">dnů po předání a převzetí díla </w:t>
      </w:r>
      <w:r w:rsidR="00A51482" w:rsidRPr="008A1C97">
        <w:rPr>
          <w:rFonts w:ascii="Segoe UI" w:hAnsi="Segoe UI" w:cs="Segoe UI"/>
          <w:sz w:val="22"/>
          <w:szCs w:val="22"/>
        </w:rPr>
        <w:t>Staveniště</w:t>
      </w:r>
      <w:r w:rsidR="00B3190A" w:rsidRPr="008A1C97">
        <w:rPr>
          <w:rFonts w:ascii="Segoe UI" w:hAnsi="Segoe UI" w:cs="Segoe UI"/>
          <w:sz w:val="22"/>
          <w:szCs w:val="22"/>
        </w:rPr>
        <w:t xml:space="preserve">. </w:t>
      </w:r>
      <w:r w:rsidR="00BA17EA" w:rsidRPr="008A1C97">
        <w:rPr>
          <w:rFonts w:ascii="Segoe UI" w:hAnsi="Segoe UI" w:cs="Segoe UI"/>
          <w:sz w:val="22"/>
          <w:szCs w:val="22"/>
        </w:rPr>
        <w:t xml:space="preserve">Bankovní záruka za řádné dokončení pokryje finanční nároky Objednatele (zákonné či smluvní sankce, náhradu škody, aj.) vzniklé v důsledku neplnění stanovených povinností Zhotovitele. </w:t>
      </w:r>
      <w:r w:rsidR="00B3190A" w:rsidRPr="008A1C97">
        <w:rPr>
          <w:rFonts w:ascii="Segoe UI" w:hAnsi="Segoe UI" w:cs="Segoe UI"/>
          <w:sz w:val="22"/>
          <w:szCs w:val="22"/>
        </w:rPr>
        <w:t xml:space="preserve">Záruční listina </w:t>
      </w:r>
      <w:r w:rsidR="008D01E0" w:rsidRPr="008A1C97">
        <w:rPr>
          <w:rFonts w:ascii="Segoe UI" w:hAnsi="Segoe UI" w:cs="Segoe UI"/>
          <w:sz w:val="22"/>
          <w:szCs w:val="22"/>
        </w:rPr>
        <w:t>nebude obsahovat další podmínky Banky.</w:t>
      </w:r>
      <w:r w:rsidR="00B3190A" w:rsidRPr="008A1C97">
        <w:rPr>
          <w:rFonts w:ascii="Segoe UI" w:hAnsi="Segoe UI" w:cs="Segoe UI"/>
          <w:sz w:val="22"/>
          <w:szCs w:val="22"/>
        </w:rPr>
        <w:t xml:space="preserve"> Bankovní záruka za řádné dokončení</w:t>
      </w:r>
      <w:r w:rsidR="008D01E0" w:rsidRPr="008A1C97">
        <w:rPr>
          <w:rFonts w:ascii="Segoe UI" w:hAnsi="Segoe UI" w:cs="Segoe UI"/>
          <w:sz w:val="22"/>
          <w:szCs w:val="22"/>
        </w:rPr>
        <w:t xml:space="preserve"> bude</w:t>
      </w:r>
      <w:r w:rsidR="00B3190A" w:rsidRPr="008A1C97">
        <w:rPr>
          <w:rFonts w:ascii="Segoe UI" w:hAnsi="Segoe UI" w:cs="Segoe UI"/>
          <w:sz w:val="22"/>
          <w:szCs w:val="22"/>
        </w:rPr>
        <w:t xml:space="preserve"> neodvolatelná, splatná</w:t>
      </w:r>
      <w:r w:rsidR="008D01E0" w:rsidRPr="008A1C97">
        <w:rPr>
          <w:rFonts w:ascii="Segoe UI" w:hAnsi="Segoe UI" w:cs="Segoe UI"/>
          <w:sz w:val="22"/>
          <w:szCs w:val="22"/>
        </w:rPr>
        <w:t xml:space="preserve"> bez námitek a</w:t>
      </w:r>
      <w:r w:rsidR="00B3190A" w:rsidRPr="008A1C97">
        <w:rPr>
          <w:rFonts w:ascii="Segoe UI" w:hAnsi="Segoe UI" w:cs="Segoe UI"/>
          <w:sz w:val="22"/>
          <w:szCs w:val="22"/>
        </w:rPr>
        <w:t xml:space="preserve"> na první vyžádání. Originál </w:t>
      </w:r>
      <w:r w:rsidR="008E3823" w:rsidRPr="008A1C97">
        <w:rPr>
          <w:rFonts w:ascii="Segoe UI" w:hAnsi="Segoe UI" w:cs="Segoe UI"/>
          <w:sz w:val="22"/>
          <w:szCs w:val="22"/>
        </w:rPr>
        <w:t>B</w:t>
      </w:r>
      <w:r w:rsidR="00B3190A" w:rsidRPr="008A1C97">
        <w:rPr>
          <w:rFonts w:ascii="Segoe UI" w:hAnsi="Segoe UI" w:cs="Segoe UI"/>
          <w:sz w:val="22"/>
          <w:szCs w:val="22"/>
        </w:rPr>
        <w:t xml:space="preserve">ankovní záruky za řádné dokončení díla bude mít v držení </w:t>
      </w:r>
      <w:r w:rsidR="008A1C97">
        <w:rPr>
          <w:rFonts w:ascii="Segoe UI" w:hAnsi="Segoe UI" w:cs="Segoe UI"/>
          <w:sz w:val="22"/>
          <w:szCs w:val="22"/>
        </w:rPr>
        <w:br/>
      </w:r>
      <w:r w:rsidR="00B3190A" w:rsidRPr="008A1C97">
        <w:rPr>
          <w:rFonts w:ascii="Segoe UI" w:hAnsi="Segoe UI" w:cs="Segoe UI"/>
          <w:sz w:val="22"/>
          <w:szCs w:val="22"/>
        </w:rPr>
        <w:t xml:space="preserve">po celou dobu provádění díla </w:t>
      </w:r>
      <w:r w:rsidR="00BE2007" w:rsidRPr="008A1C97">
        <w:rPr>
          <w:rFonts w:ascii="Segoe UI" w:hAnsi="Segoe UI" w:cs="Segoe UI"/>
          <w:sz w:val="22"/>
          <w:szCs w:val="22"/>
        </w:rPr>
        <w:t>Objednatel</w:t>
      </w:r>
      <w:r w:rsidR="00C8207D" w:rsidRPr="008A1C97">
        <w:rPr>
          <w:rFonts w:ascii="Segoe UI" w:hAnsi="Segoe UI" w:cs="Segoe UI"/>
          <w:sz w:val="22"/>
          <w:szCs w:val="22"/>
        </w:rPr>
        <w:t>.</w:t>
      </w:r>
    </w:p>
    <w:p w14:paraId="0DAD01A0" w14:textId="60F34C11" w:rsidR="008A1C97" w:rsidRDefault="00E73308" w:rsidP="000B2143">
      <w:pPr>
        <w:pStyle w:val="Odstavecseseznamem"/>
        <w:widowControl w:val="0"/>
        <w:numPr>
          <w:ilvl w:val="0"/>
          <w:numId w:val="30"/>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B</w:t>
      </w:r>
      <w:r w:rsidR="00B3190A" w:rsidRPr="008A1C97">
        <w:rPr>
          <w:rFonts w:ascii="Segoe UI" w:hAnsi="Segoe UI" w:cs="Segoe UI"/>
          <w:sz w:val="22"/>
          <w:szCs w:val="22"/>
        </w:rPr>
        <w:t>ankovní záruk</w:t>
      </w:r>
      <w:r w:rsidRPr="008A1C97">
        <w:rPr>
          <w:rFonts w:ascii="Segoe UI" w:hAnsi="Segoe UI" w:cs="Segoe UI"/>
          <w:sz w:val="22"/>
          <w:szCs w:val="22"/>
        </w:rPr>
        <w:t xml:space="preserve">a </w:t>
      </w:r>
      <w:r w:rsidR="008F40B1" w:rsidRPr="008A1C97">
        <w:rPr>
          <w:rFonts w:ascii="Segoe UI" w:hAnsi="Segoe UI" w:cs="Segoe UI"/>
          <w:sz w:val="22"/>
          <w:szCs w:val="22"/>
        </w:rPr>
        <w:t>za řádné dokončení</w:t>
      </w:r>
      <w:r w:rsidR="00A83C69" w:rsidRPr="008A1C97">
        <w:rPr>
          <w:rFonts w:ascii="Segoe UI" w:hAnsi="Segoe UI" w:cs="Segoe UI"/>
          <w:sz w:val="22"/>
          <w:szCs w:val="22"/>
        </w:rPr>
        <w:t xml:space="preserve"> </w:t>
      </w:r>
      <w:r w:rsidRPr="008A1C97">
        <w:rPr>
          <w:rFonts w:ascii="Segoe UI" w:hAnsi="Segoe UI" w:cs="Segoe UI"/>
          <w:sz w:val="22"/>
          <w:szCs w:val="22"/>
        </w:rPr>
        <w:t xml:space="preserve">musí být </w:t>
      </w:r>
      <w:r w:rsidR="004F4088" w:rsidRPr="008A1C97">
        <w:rPr>
          <w:rFonts w:ascii="Segoe UI" w:hAnsi="Segoe UI" w:cs="Segoe UI"/>
          <w:sz w:val="22"/>
          <w:szCs w:val="22"/>
        </w:rPr>
        <w:t xml:space="preserve">Zhotovitelem </w:t>
      </w:r>
      <w:r w:rsidRPr="008A1C97">
        <w:rPr>
          <w:rFonts w:ascii="Segoe UI" w:hAnsi="Segoe UI" w:cs="Segoe UI"/>
          <w:sz w:val="22"/>
          <w:szCs w:val="22"/>
        </w:rPr>
        <w:t xml:space="preserve">udržována v platnosti po </w:t>
      </w:r>
      <w:r w:rsidR="007D702A" w:rsidRPr="008A1C97">
        <w:rPr>
          <w:rFonts w:ascii="Segoe UI" w:hAnsi="Segoe UI" w:cs="Segoe UI"/>
          <w:sz w:val="22"/>
          <w:szCs w:val="22"/>
        </w:rPr>
        <w:t>celou</w:t>
      </w:r>
      <w:r w:rsidR="00FD40B2" w:rsidRPr="008A1C97">
        <w:rPr>
          <w:rFonts w:ascii="Segoe UI" w:hAnsi="Segoe UI" w:cs="Segoe UI"/>
          <w:sz w:val="22"/>
          <w:szCs w:val="22"/>
        </w:rPr>
        <w:t xml:space="preserve"> </w:t>
      </w:r>
      <w:r w:rsidR="00B75261" w:rsidRPr="008A1C97">
        <w:rPr>
          <w:rFonts w:ascii="Segoe UI" w:hAnsi="Segoe UI" w:cs="Segoe UI"/>
          <w:sz w:val="22"/>
          <w:szCs w:val="22"/>
        </w:rPr>
        <w:t xml:space="preserve">smluvenou </w:t>
      </w:r>
      <w:r w:rsidR="007D702A" w:rsidRPr="008A1C97">
        <w:rPr>
          <w:rFonts w:ascii="Segoe UI" w:hAnsi="Segoe UI" w:cs="Segoe UI"/>
          <w:sz w:val="22"/>
          <w:szCs w:val="22"/>
        </w:rPr>
        <w:t>dobu realizace díla</w:t>
      </w:r>
      <w:r w:rsidR="00E76CB6" w:rsidRPr="008A1C97">
        <w:rPr>
          <w:rFonts w:ascii="Segoe UI" w:hAnsi="Segoe UI" w:cs="Segoe UI"/>
          <w:sz w:val="22"/>
          <w:szCs w:val="22"/>
        </w:rPr>
        <w:t xml:space="preserve"> </w:t>
      </w:r>
      <w:r w:rsidR="007D702A" w:rsidRPr="008A1C97">
        <w:rPr>
          <w:rFonts w:ascii="Segoe UI" w:hAnsi="Segoe UI" w:cs="Segoe UI"/>
          <w:sz w:val="22"/>
          <w:szCs w:val="22"/>
        </w:rPr>
        <w:t xml:space="preserve">prodlouženou o </w:t>
      </w:r>
      <w:r w:rsidRPr="008A1C97">
        <w:rPr>
          <w:rFonts w:ascii="Segoe UI" w:hAnsi="Segoe UI" w:cs="Segoe UI"/>
          <w:sz w:val="22"/>
          <w:szCs w:val="22"/>
        </w:rPr>
        <w:t xml:space="preserve">dobu </w:t>
      </w:r>
      <w:r w:rsidR="00B3190A" w:rsidRPr="008A1C97">
        <w:rPr>
          <w:rFonts w:ascii="Segoe UI" w:hAnsi="Segoe UI" w:cs="Segoe UI"/>
          <w:sz w:val="22"/>
          <w:szCs w:val="22"/>
        </w:rPr>
        <w:t xml:space="preserve">alespoň </w:t>
      </w:r>
      <w:r w:rsidR="003C6549" w:rsidRPr="008A1C97">
        <w:rPr>
          <w:rFonts w:ascii="Segoe UI" w:hAnsi="Segoe UI" w:cs="Segoe UI"/>
          <w:sz w:val="22"/>
          <w:szCs w:val="22"/>
        </w:rPr>
        <w:t>15 </w:t>
      </w:r>
      <w:r w:rsidR="00B3190A" w:rsidRPr="008A1C97">
        <w:rPr>
          <w:rFonts w:ascii="Segoe UI" w:hAnsi="Segoe UI" w:cs="Segoe UI"/>
          <w:sz w:val="22"/>
          <w:szCs w:val="22"/>
        </w:rPr>
        <w:t>dnů po </w:t>
      </w:r>
      <w:r w:rsidR="00F6175B" w:rsidRPr="008A1C97">
        <w:rPr>
          <w:rFonts w:ascii="Segoe UI" w:hAnsi="Segoe UI" w:cs="Segoe UI"/>
          <w:sz w:val="22"/>
          <w:szCs w:val="22"/>
        </w:rPr>
        <w:t xml:space="preserve">sjednané </w:t>
      </w:r>
      <w:r w:rsidR="00677F3A" w:rsidRPr="008A1C97">
        <w:rPr>
          <w:rFonts w:ascii="Segoe UI" w:hAnsi="Segoe UI" w:cs="Segoe UI"/>
          <w:sz w:val="22"/>
          <w:szCs w:val="22"/>
        </w:rPr>
        <w:t xml:space="preserve">době </w:t>
      </w:r>
      <w:r w:rsidR="00B3190A" w:rsidRPr="008A1C97">
        <w:rPr>
          <w:rFonts w:ascii="Segoe UI" w:hAnsi="Segoe UI" w:cs="Segoe UI"/>
          <w:sz w:val="22"/>
          <w:szCs w:val="22"/>
        </w:rPr>
        <w:t>pro předání a převzetí díla</w:t>
      </w:r>
      <w:r w:rsidR="003C6549" w:rsidRPr="008A1C97">
        <w:rPr>
          <w:rFonts w:ascii="Segoe UI" w:hAnsi="Segoe UI" w:cs="Segoe UI"/>
          <w:sz w:val="22"/>
          <w:szCs w:val="22"/>
        </w:rPr>
        <w:t xml:space="preserve"> a po odstranění případných Drobných vad díla</w:t>
      </w:r>
      <w:r w:rsidR="00B3190A" w:rsidRPr="008A1C97">
        <w:rPr>
          <w:rFonts w:ascii="Segoe UI" w:hAnsi="Segoe UI" w:cs="Segoe UI"/>
          <w:sz w:val="22"/>
          <w:szCs w:val="22"/>
        </w:rPr>
        <w:t xml:space="preserve">. Bankovní záruka bude </w:t>
      </w:r>
      <w:r w:rsidR="00BE2007" w:rsidRPr="008A1C97">
        <w:rPr>
          <w:rFonts w:ascii="Segoe UI" w:hAnsi="Segoe UI" w:cs="Segoe UI"/>
          <w:sz w:val="22"/>
          <w:szCs w:val="22"/>
        </w:rPr>
        <w:t>Zhotovitel</w:t>
      </w:r>
      <w:r w:rsidR="00B3190A" w:rsidRPr="008A1C97">
        <w:rPr>
          <w:rFonts w:ascii="Segoe UI" w:hAnsi="Segoe UI" w:cs="Segoe UI"/>
          <w:sz w:val="22"/>
          <w:szCs w:val="22"/>
        </w:rPr>
        <w:t xml:space="preserve">i uvolněna po předložení protokolu </w:t>
      </w:r>
      <w:r w:rsidR="009F4CA8" w:rsidRPr="008A1C97">
        <w:rPr>
          <w:rFonts w:ascii="Segoe UI" w:hAnsi="Segoe UI" w:cs="Segoe UI"/>
          <w:sz w:val="22"/>
          <w:szCs w:val="22"/>
        </w:rPr>
        <w:br/>
      </w:r>
      <w:r w:rsidR="00B3190A" w:rsidRPr="008A1C97">
        <w:rPr>
          <w:rFonts w:ascii="Segoe UI" w:hAnsi="Segoe UI" w:cs="Segoe UI"/>
          <w:sz w:val="22"/>
          <w:szCs w:val="22"/>
        </w:rPr>
        <w:t>o předání a převzetí díla</w:t>
      </w:r>
      <w:r w:rsidR="00A6530D" w:rsidRPr="008A1C97">
        <w:rPr>
          <w:rFonts w:ascii="Segoe UI" w:hAnsi="Segoe UI" w:cs="Segoe UI"/>
          <w:sz w:val="22"/>
          <w:szCs w:val="22"/>
        </w:rPr>
        <w:t xml:space="preserve"> </w:t>
      </w:r>
      <w:r w:rsidR="00B3190A" w:rsidRPr="008A1C97">
        <w:rPr>
          <w:rFonts w:ascii="Segoe UI" w:hAnsi="Segoe UI" w:cs="Segoe UI"/>
          <w:sz w:val="22"/>
          <w:szCs w:val="22"/>
        </w:rPr>
        <w:t xml:space="preserve">podepsaného </w:t>
      </w:r>
      <w:r w:rsidR="00BE2007" w:rsidRPr="008A1C97">
        <w:rPr>
          <w:rFonts w:ascii="Segoe UI" w:hAnsi="Segoe UI" w:cs="Segoe UI"/>
          <w:sz w:val="22"/>
          <w:szCs w:val="22"/>
        </w:rPr>
        <w:t>Objednatel</w:t>
      </w:r>
      <w:r w:rsidR="00B3190A" w:rsidRPr="008A1C97">
        <w:rPr>
          <w:rFonts w:ascii="Segoe UI" w:hAnsi="Segoe UI" w:cs="Segoe UI"/>
          <w:sz w:val="22"/>
          <w:szCs w:val="22"/>
        </w:rPr>
        <w:t>em</w:t>
      </w:r>
      <w:r w:rsidR="00A83C69" w:rsidRPr="008A1C97">
        <w:rPr>
          <w:rFonts w:ascii="Segoe UI" w:hAnsi="Segoe UI" w:cs="Segoe UI"/>
          <w:sz w:val="22"/>
          <w:szCs w:val="22"/>
        </w:rPr>
        <w:t>,</w:t>
      </w:r>
      <w:r w:rsidR="00B3190A" w:rsidRPr="008A1C97">
        <w:rPr>
          <w:rFonts w:ascii="Segoe UI" w:hAnsi="Segoe UI" w:cs="Segoe UI"/>
          <w:sz w:val="22"/>
          <w:szCs w:val="22"/>
        </w:rPr>
        <w:t xml:space="preserve"> </w:t>
      </w:r>
      <w:r w:rsidR="00BE2007" w:rsidRPr="008A1C97">
        <w:rPr>
          <w:rFonts w:ascii="Segoe UI" w:hAnsi="Segoe UI" w:cs="Segoe UI"/>
          <w:sz w:val="22"/>
          <w:szCs w:val="22"/>
        </w:rPr>
        <w:t>Zhotovitel</w:t>
      </w:r>
      <w:r w:rsidR="00B3190A" w:rsidRPr="008A1C97">
        <w:rPr>
          <w:rFonts w:ascii="Segoe UI" w:hAnsi="Segoe UI" w:cs="Segoe UI"/>
          <w:sz w:val="22"/>
          <w:szCs w:val="22"/>
        </w:rPr>
        <w:t>em</w:t>
      </w:r>
      <w:r w:rsidR="00474075" w:rsidRPr="008A1C97">
        <w:rPr>
          <w:rFonts w:ascii="Segoe UI" w:hAnsi="Segoe UI" w:cs="Segoe UI"/>
          <w:sz w:val="22"/>
          <w:szCs w:val="22"/>
        </w:rPr>
        <w:t xml:space="preserve"> a po odstranění </w:t>
      </w:r>
      <w:r w:rsidR="00677F3A" w:rsidRPr="008A1C97">
        <w:rPr>
          <w:rFonts w:ascii="Segoe UI" w:hAnsi="Segoe UI" w:cs="Segoe UI"/>
          <w:sz w:val="22"/>
          <w:szCs w:val="22"/>
        </w:rPr>
        <w:lastRenderedPageBreak/>
        <w:t xml:space="preserve">případných </w:t>
      </w:r>
      <w:r w:rsidR="007D702A" w:rsidRPr="008A1C97">
        <w:rPr>
          <w:rFonts w:ascii="Segoe UI" w:hAnsi="Segoe UI" w:cs="Segoe UI"/>
          <w:sz w:val="22"/>
          <w:szCs w:val="22"/>
        </w:rPr>
        <w:t>D</w:t>
      </w:r>
      <w:r w:rsidR="00474075" w:rsidRPr="008A1C97">
        <w:rPr>
          <w:rFonts w:ascii="Segoe UI" w:hAnsi="Segoe UI" w:cs="Segoe UI"/>
          <w:sz w:val="22"/>
          <w:szCs w:val="22"/>
        </w:rPr>
        <w:t>robných vad díla ve sjednané lhůtě</w:t>
      </w:r>
      <w:r w:rsidR="00F51C16" w:rsidRPr="008A1C97">
        <w:rPr>
          <w:rFonts w:ascii="Segoe UI" w:hAnsi="Segoe UI" w:cs="Segoe UI"/>
          <w:sz w:val="22"/>
          <w:szCs w:val="22"/>
        </w:rPr>
        <w:t>.</w:t>
      </w:r>
      <w:r w:rsidR="00D616FA" w:rsidRPr="008A1C97">
        <w:rPr>
          <w:rFonts w:ascii="Segoe UI" w:hAnsi="Segoe UI" w:cs="Segoe UI"/>
          <w:sz w:val="22"/>
          <w:szCs w:val="22"/>
        </w:rPr>
        <w:t xml:space="preserve"> </w:t>
      </w:r>
      <w:bookmarkStart w:id="134" w:name="_Hlk14786735"/>
      <w:r w:rsidR="00D616FA" w:rsidRPr="008A1C97">
        <w:rPr>
          <w:rFonts w:ascii="Segoe UI" w:hAnsi="Segoe UI" w:cs="Segoe UI"/>
          <w:sz w:val="22"/>
          <w:szCs w:val="22"/>
        </w:rPr>
        <w:t>Případné pozdější předání</w:t>
      </w:r>
      <w:r w:rsidR="004947EB" w:rsidRPr="008A1C97">
        <w:rPr>
          <w:rFonts w:ascii="Segoe UI" w:hAnsi="Segoe UI" w:cs="Segoe UI"/>
          <w:sz w:val="22"/>
          <w:szCs w:val="22"/>
        </w:rPr>
        <w:t xml:space="preserve"> </w:t>
      </w:r>
      <w:r w:rsidR="008A1C97">
        <w:rPr>
          <w:rFonts w:ascii="Segoe UI" w:hAnsi="Segoe UI" w:cs="Segoe UI"/>
          <w:sz w:val="22"/>
          <w:szCs w:val="22"/>
        </w:rPr>
        <w:br/>
      </w:r>
      <w:r w:rsidR="002D0611" w:rsidRPr="008A1C97">
        <w:rPr>
          <w:rFonts w:ascii="Segoe UI" w:hAnsi="Segoe UI" w:cs="Segoe UI"/>
          <w:sz w:val="22"/>
          <w:szCs w:val="22"/>
        </w:rPr>
        <w:t xml:space="preserve">a převzetí Výsadby zeleně v souladu s odst. </w:t>
      </w:r>
      <w:r w:rsidR="002D0611" w:rsidRPr="008A1C97">
        <w:rPr>
          <w:rFonts w:ascii="Segoe UI" w:hAnsi="Segoe UI" w:cs="Segoe UI"/>
          <w:sz w:val="22"/>
          <w:szCs w:val="22"/>
        </w:rPr>
        <w:fldChar w:fldCharType="begin"/>
      </w:r>
      <w:r w:rsidR="002D0611" w:rsidRPr="008A1C97">
        <w:rPr>
          <w:rFonts w:ascii="Segoe UI" w:hAnsi="Segoe UI" w:cs="Segoe UI"/>
          <w:sz w:val="22"/>
          <w:szCs w:val="22"/>
        </w:rPr>
        <w:instrText xml:space="preserve"> REF _Ref435356705 \r \h </w:instrText>
      </w:r>
      <w:r w:rsidR="002D0611" w:rsidRPr="008A1C97">
        <w:rPr>
          <w:rFonts w:ascii="Segoe UI" w:hAnsi="Segoe UI" w:cs="Segoe UI"/>
          <w:sz w:val="22"/>
          <w:szCs w:val="22"/>
        </w:rPr>
      </w:r>
      <w:r w:rsidR="002D0611" w:rsidRPr="008A1C97">
        <w:rPr>
          <w:rFonts w:ascii="Segoe UI" w:hAnsi="Segoe UI" w:cs="Segoe UI"/>
          <w:sz w:val="22"/>
          <w:szCs w:val="22"/>
        </w:rPr>
        <w:fldChar w:fldCharType="separate"/>
      </w:r>
      <w:r w:rsidR="00F62478" w:rsidRPr="008A1C97">
        <w:rPr>
          <w:rFonts w:ascii="Segoe UI" w:hAnsi="Segoe UI" w:cs="Segoe UI"/>
          <w:sz w:val="22"/>
          <w:szCs w:val="22"/>
        </w:rPr>
        <w:t>3.1</w:t>
      </w:r>
      <w:r w:rsidR="002D0611" w:rsidRPr="008A1C97">
        <w:rPr>
          <w:rFonts w:ascii="Segoe UI" w:hAnsi="Segoe UI" w:cs="Segoe UI"/>
          <w:sz w:val="22"/>
          <w:szCs w:val="22"/>
        </w:rPr>
        <w:fldChar w:fldCharType="end"/>
      </w:r>
      <w:r w:rsidR="002D0611" w:rsidRPr="008A1C97">
        <w:rPr>
          <w:rFonts w:ascii="Segoe UI" w:hAnsi="Segoe UI" w:cs="Segoe UI"/>
          <w:sz w:val="22"/>
          <w:szCs w:val="22"/>
        </w:rPr>
        <w:t xml:space="preserve"> této Smlouvy </w:t>
      </w:r>
      <w:r w:rsidR="00D616FA" w:rsidRPr="008A1C97">
        <w:rPr>
          <w:rFonts w:ascii="Segoe UI" w:hAnsi="Segoe UI" w:cs="Segoe UI"/>
          <w:sz w:val="22"/>
          <w:szCs w:val="22"/>
        </w:rPr>
        <w:t>nemá vliv</w:t>
      </w:r>
      <w:r w:rsidR="00D61970" w:rsidRPr="008A1C97">
        <w:rPr>
          <w:rFonts w:ascii="Segoe UI" w:hAnsi="Segoe UI" w:cs="Segoe UI"/>
          <w:sz w:val="22"/>
          <w:szCs w:val="22"/>
        </w:rPr>
        <w:t xml:space="preserve"> na uvolnění Bankovní záruky za řádné dokončení dle předchozí věty.</w:t>
      </w:r>
      <w:bookmarkEnd w:id="134"/>
      <w:r w:rsidR="00D616FA" w:rsidRPr="008A1C97">
        <w:rPr>
          <w:rFonts w:ascii="Segoe UI" w:hAnsi="Segoe UI" w:cs="Segoe UI"/>
          <w:sz w:val="22"/>
          <w:szCs w:val="22"/>
        </w:rPr>
        <w:t xml:space="preserve"> </w:t>
      </w:r>
      <w:r w:rsidR="00C8207D" w:rsidRPr="008A1C97">
        <w:rPr>
          <w:rFonts w:ascii="Segoe UI" w:hAnsi="Segoe UI" w:cs="Segoe UI"/>
          <w:sz w:val="22"/>
          <w:szCs w:val="22"/>
        </w:rPr>
        <w:t xml:space="preserve">V případě, že dílo nebude </w:t>
      </w:r>
      <w:r w:rsidR="00E76CB6" w:rsidRPr="008A1C97">
        <w:rPr>
          <w:rFonts w:ascii="Segoe UI" w:hAnsi="Segoe UI" w:cs="Segoe UI"/>
          <w:sz w:val="22"/>
          <w:szCs w:val="22"/>
        </w:rPr>
        <w:t xml:space="preserve">řádně </w:t>
      </w:r>
      <w:r w:rsidR="00C8207D" w:rsidRPr="008A1C97">
        <w:rPr>
          <w:rFonts w:ascii="Segoe UI" w:hAnsi="Segoe UI" w:cs="Segoe UI"/>
          <w:sz w:val="22"/>
          <w:szCs w:val="22"/>
        </w:rPr>
        <w:t>dokončeno</w:t>
      </w:r>
      <w:r w:rsidR="00C90F7D" w:rsidRPr="008A1C97">
        <w:rPr>
          <w:rFonts w:ascii="Segoe UI" w:hAnsi="Segoe UI" w:cs="Segoe UI"/>
          <w:sz w:val="22"/>
          <w:szCs w:val="22"/>
        </w:rPr>
        <w:t xml:space="preserve"> a</w:t>
      </w:r>
      <w:r w:rsidR="00D167CE" w:rsidRPr="008A1C97">
        <w:rPr>
          <w:rFonts w:ascii="Segoe UI" w:hAnsi="Segoe UI" w:cs="Segoe UI"/>
          <w:sz w:val="22"/>
          <w:szCs w:val="22"/>
        </w:rPr>
        <w:t>/nebo</w:t>
      </w:r>
      <w:r w:rsidR="008F40B1" w:rsidRPr="008A1C97">
        <w:rPr>
          <w:rFonts w:ascii="Segoe UI" w:hAnsi="Segoe UI" w:cs="Segoe UI"/>
          <w:sz w:val="22"/>
          <w:szCs w:val="22"/>
        </w:rPr>
        <w:t xml:space="preserve"> nebudou odstraněny Drobné vad</w:t>
      </w:r>
      <w:r w:rsidR="003C6549" w:rsidRPr="008A1C97">
        <w:rPr>
          <w:rFonts w:ascii="Segoe UI" w:hAnsi="Segoe UI" w:cs="Segoe UI"/>
          <w:sz w:val="22"/>
          <w:szCs w:val="22"/>
        </w:rPr>
        <w:t>y</w:t>
      </w:r>
      <w:r w:rsidR="00C8207D" w:rsidRPr="008A1C97">
        <w:rPr>
          <w:rFonts w:ascii="Segoe UI" w:hAnsi="Segoe UI" w:cs="Segoe UI"/>
          <w:sz w:val="22"/>
          <w:szCs w:val="22"/>
        </w:rPr>
        <w:t xml:space="preserve"> v průběhu trvání Bankovní záruky</w:t>
      </w:r>
      <w:r w:rsidR="00E76CB6" w:rsidRPr="008A1C97">
        <w:rPr>
          <w:rFonts w:ascii="Segoe UI" w:hAnsi="Segoe UI" w:cs="Segoe UI"/>
          <w:sz w:val="22"/>
          <w:szCs w:val="22"/>
        </w:rPr>
        <w:t xml:space="preserve"> za řádné dokončení</w:t>
      </w:r>
      <w:r w:rsidR="00C8207D" w:rsidRPr="008A1C97">
        <w:rPr>
          <w:rFonts w:ascii="Segoe UI" w:hAnsi="Segoe UI" w:cs="Segoe UI"/>
          <w:sz w:val="22"/>
          <w:szCs w:val="22"/>
        </w:rPr>
        <w:t xml:space="preserve">, zavazuje se Zhotovitel Objednateli </w:t>
      </w:r>
      <w:r w:rsidR="00B70ACE" w:rsidRPr="008A1C97">
        <w:rPr>
          <w:rFonts w:ascii="Segoe UI" w:hAnsi="Segoe UI" w:cs="Segoe UI"/>
          <w:sz w:val="22"/>
          <w:szCs w:val="22"/>
        </w:rPr>
        <w:t>nejpozději v</w:t>
      </w:r>
      <w:r w:rsidR="008204AD" w:rsidRPr="008A1C97">
        <w:rPr>
          <w:rFonts w:ascii="Segoe UI" w:hAnsi="Segoe UI" w:cs="Segoe UI"/>
          <w:sz w:val="22"/>
          <w:szCs w:val="22"/>
        </w:rPr>
        <w:t> poslední pracovní den</w:t>
      </w:r>
      <w:r w:rsidR="00B70ACE" w:rsidRPr="008A1C97">
        <w:rPr>
          <w:rFonts w:ascii="Segoe UI" w:hAnsi="Segoe UI" w:cs="Segoe UI"/>
          <w:sz w:val="22"/>
          <w:szCs w:val="22"/>
        </w:rPr>
        <w:t xml:space="preserve"> předcházející </w:t>
      </w:r>
      <w:r w:rsidR="00C8207D" w:rsidRPr="008A1C97">
        <w:rPr>
          <w:rFonts w:ascii="Segoe UI" w:hAnsi="Segoe UI" w:cs="Segoe UI"/>
          <w:sz w:val="22"/>
          <w:szCs w:val="22"/>
        </w:rPr>
        <w:t>d</w:t>
      </w:r>
      <w:r w:rsidR="00B70ACE" w:rsidRPr="008A1C97">
        <w:rPr>
          <w:rFonts w:ascii="Segoe UI" w:hAnsi="Segoe UI" w:cs="Segoe UI"/>
          <w:sz w:val="22"/>
          <w:szCs w:val="22"/>
        </w:rPr>
        <w:t>ni</w:t>
      </w:r>
      <w:r w:rsidR="00C8207D" w:rsidRPr="008A1C97">
        <w:rPr>
          <w:rFonts w:ascii="Segoe UI" w:hAnsi="Segoe UI" w:cs="Segoe UI"/>
          <w:sz w:val="22"/>
          <w:szCs w:val="22"/>
        </w:rPr>
        <w:t xml:space="preserve"> skončení platnosti Bankovní záruky </w:t>
      </w:r>
      <w:r w:rsidR="008A1C97">
        <w:rPr>
          <w:rFonts w:ascii="Segoe UI" w:hAnsi="Segoe UI" w:cs="Segoe UI"/>
          <w:sz w:val="22"/>
          <w:szCs w:val="22"/>
        </w:rPr>
        <w:br/>
      </w:r>
      <w:r w:rsidR="00E81F5D" w:rsidRPr="008A1C97">
        <w:rPr>
          <w:rFonts w:ascii="Segoe UI" w:hAnsi="Segoe UI" w:cs="Segoe UI"/>
          <w:sz w:val="22"/>
          <w:szCs w:val="22"/>
        </w:rPr>
        <w:t xml:space="preserve">za řádné dokončení </w:t>
      </w:r>
      <w:r w:rsidR="00C8207D" w:rsidRPr="008A1C97">
        <w:rPr>
          <w:rFonts w:ascii="Segoe UI" w:hAnsi="Segoe UI" w:cs="Segoe UI"/>
          <w:sz w:val="22"/>
          <w:szCs w:val="22"/>
        </w:rPr>
        <w:t xml:space="preserve">předložit </w:t>
      </w:r>
      <w:r w:rsidR="00E81F5D" w:rsidRPr="008A1C97">
        <w:rPr>
          <w:rFonts w:ascii="Segoe UI" w:hAnsi="Segoe UI" w:cs="Segoe UI"/>
          <w:sz w:val="22"/>
          <w:szCs w:val="22"/>
        </w:rPr>
        <w:t>novou</w:t>
      </w:r>
      <w:r w:rsidR="00F51C16" w:rsidRPr="008A1C97">
        <w:rPr>
          <w:rFonts w:ascii="Segoe UI" w:hAnsi="Segoe UI" w:cs="Segoe UI"/>
          <w:sz w:val="22"/>
          <w:szCs w:val="22"/>
        </w:rPr>
        <w:t xml:space="preserve"> </w:t>
      </w:r>
      <w:r w:rsidR="00C8207D" w:rsidRPr="008A1C97">
        <w:rPr>
          <w:rFonts w:ascii="Segoe UI" w:hAnsi="Segoe UI" w:cs="Segoe UI"/>
          <w:sz w:val="22"/>
          <w:szCs w:val="22"/>
        </w:rPr>
        <w:t>Bankovní záruku</w:t>
      </w:r>
      <w:r w:rsidR="00F51C16" w:rsidRPr="008A1C97">
        <w:rPr>
          <w:rFonts w:ascii="Segoe UI" w:hAnsi="Segoe UI" w:cs="Segoe UI"/>
          <w:sz w:val="22"/>
          <w:szCs w:val="22"/>
        </w:rPr>
        <w:t xml:space="preserve"> </w:t>
      </w:r>
      <w:r w:rsidR="00E81F5D" w:rsidRPr="008A1C97">
        <w:rPr>
          <w:rFonts w:ascii="Segoe UI" w:hAnsi="Segoe UI" w:cs="Segoe UI"/>
          <w:sz w:val="22"/>
          <w:szCs w:val="22"/>
        </w:rPr>
        <w:t xml:space="preserve">za řádné dokončení </w:t>
      </w:r>
      <w:r w:rsidR="00C8207D" w:rsidRPr="008A1C97">
        <w:rPr>
          <w:rFonts w:ascii="Segoe UI" w:hAnsi="Segoe UI" w:cs="Segoe UI"/>
          <w:sz w:val="22"/>
          <w:szCs w:val="22"/>
        </w:rPr>
        <w:t xml:space="preserve">(případně zajistit prodloužení bankovní záruky stávající) s platností </w:t>
      </w:r>
      <w:r w:rsidR="007A18FC" w:rsidRPr="008A1C97">
        <w:rPr>
          <w:rFonts w:ascii="Segoe UI" w:hAnsi="Segoe UI" w:cs="Segoe UI"/>
          <w:sz w:val="22"/>
          <w:szCs w:val="22"/>
        </w:rPr>
        <w:t>nejméně 1 </w:t>
      </w:r>
      <w:r w:rsidR="00C8207D" w:rsidRPr="008A1C97">
        <w:rPr>
          <w:rFonts w:ascii="Segoe UI" w:hAnsi="Segoe UI" w:cs="Segoe UI"/>
          <w:sz w:val="22"/>
          <w:szCs w:val="22"/>
        </w:rPr>
        <w:t xml:space="preserve">měsíc ode dne skončení platnosti </w:t>
      </w:r>
      <w:r w:rsidR="00E81F5D" w:rsidRPr="008A1C97">
        <w:rPr>
          <w:rFonts w:ascii="Segoe UI" w:hAnsi="Segoe UI" w:cs="Segoe UI"/>
          <w:sz w:val="22"/>
          <w:szCs w:val="22"/>
        </w:rPr>
        <w:t xml:space="preserve">původní </w:t>
      </w:r>
      <w:r w:rsidR="00C8207D" w:rsidRPr="008A1C97">
        <w:rPr>
          <w:rFonts w:ascii="Segoe UI" w:hAnsi="Segoe UI" w:cs="Segoe UI"/>
          <w:sz w:val="22"/>
          <w:szCs w:val="22"/>
        </w:rPr>
        <w:t>Bankovní záruky</w:t>
      </w:r>
      <w:r w:rsidR="00F51C16" w:rsidRPr="008A1C97">
        <w:rPr>
          <w:rFonts w:ascii="Segoe UI" w:hAnsi="Segoe UI" w:cs="Segoe UI"/>
          <w:sz w:val="22"/>
          <w:szCs w:val="22"/>
        </w:rPr>
        <w:t xml:space="preserve"> </w:t>
      </w:r>
      <w:r w:rsidR="00E81F5D" w:rsidRPr="008A1C97">
        <w:rPr>
          <w:rFonts w:ascii="Segoe UI" w:hAnsi="Segoe UI" w:cs="Segoe UI"/>
          <w:sz w:val="22"/>
          <w:szCs w:val="22"/>
        </w:rPr>
        <w:t>za řádné dokončení</w:t>
      </w:r>
      <w:r w:rsidR="00C8207D" w:rsidRPr="008A1C97">
        <w:rPr>
          <w:rFonts w:ascii="Segoe UI" w:hAnsi="Segoe UI" w:cs="Segoe UI"/>
          <w:sz w:val="22"/>
          <w:szCs w:val="22"/>
        </w:rPr>
        <w:t>.</w:t>
      </w:r>
      <w:r w:rsidR="00B70ACE" w:rsidRPr="008A1C97">
        <w:rPr>
          <w:rFonts w:ascii="Segoe UI" w:hAnsi="Segoe UI" w:cs="Segoe UI"/>
          <w:sz w:val="22"/>
          <w:szCs w:val="22"/>
        </w:rPr>
        <w:t xml:space="preserve"> Takto bude postupováno opakovaně tak, aby byla Bankovní záruka za řádné dokončení Zhotovitelem udržována v platnosti po</w:t>
      </w:r>
      <w:r w:rsidR="00F51C16" w:rsidRPr="008A1C97">
        <w:rPr>
          <w:rFonts w:ascii="Segoe UI" w:hAnsi="Segoe UI" w:cs="Segoe UI"/>
          <w:sz w:val="22"/>
          <w:szCs w:val="22"/>
        </w:rPr>
        <w:t> </w:t>
      </w:r>
      <w:r w:rsidR="00B70ACE" w:rsidRPr="008A1C97">
        <w:rPr>
          <w:rFonts w:ascii="Segoe UI" w:hAnsi="Segoe UI" w:cs="Segoe UI"/>
          <w:sz w:val="22"/>
          <w:szCs w:val="22"/>
        </w:rPr>
        <w:t>celou dobu realizace díla</w:t>
      </w:r>
      <w:r w:rsidR="00E81F5D" w:rsidRPr="008A1C97">
        <w:rPr>
          <w:rFonts w:ascii="Segoe UI" w:hAnsi="Segoe UI" w:cs="Segoe UI"/>
          <w:sz w:val="22"/>
          <w:szCs w:val="22"/>
        </w:rPr>
        <w:t xml:space="preserve"> a do odstranění Drobných vad</w:t>
      </w:r>
      <w:r w:rsidR="000D4078" w:rsidRPr="008A1C97">
        <w:rPr>
          <w:rFonts w:ascii="Segoe UI" w:hAnsi="Segoe UI" w:cs="Segoe UI"/>
          <w:sz w:val="22"/>
          <w:szCs w:val="22"/>
        </w:rPr>
        <w:t>.</w:t>
      </w:r>
    </w:p>
    <w:p w14:paraId="61A06298" w14:textId="77777777" w:rsidR="008A1C97" w:rsidRDefault="00B3190A" w:rsidP="000B2143">
      <w:pPr>
        <w:pStyle w:val="Odstavecseseznamem"/>
        <w:widowControl w:val="0"/>
        <w:numPr>
          <w:ilvl w:val="0"/>
          <w:numId w:val="30"/>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 xml:space="preserve">Pokud </w:t>
      </w:r>
      <w:r w:rsidR="00BE2007" w:rsidRPr="008A1C97">
        <w:rPr>
          <w:rFonts w:ascii="Segoe UI" w:hAnsi="Segoe UI" w:cs="Segoe UI"/>
          <w:sz w:val="22"/>
          <w:szCs w:val="22"/>
        </w:rPr>
        <w:t>Zhotovitel</w:t>
      </w:r>
      <w:r w:rsidRPr="008A1C97">
        <w:rPr>
          <w:rFonts w:ascii="Segoe UI" w:hAnsi="Segoe UI" w:cs="Segoe UI"/>
          <w:sz w:val="22"/>
          <w:szCs w:val="22"/>
        </w:rPr>
        <w:t xml:space="preserve"> nesplní své závazky, které jsou </w:t>
      </w:r>
      <w:r w:rsidR="00677F3A" w:rsidRPr="008A1C97">
        <w:rPr>
          <w:rFonts w:ascii="Segoe UI" w:hAnsi="Segoe UI" w:cs="Segoe UI"/>
          <w:sz w:val="22"/>
          <w:szCs w:val="22"/>
        </w:rPr>
        <w:t>B</w:t>
      </w:r>
      <w:r w:rsidRPr="008A1C97">
        <w:rPr>
          <w:rFonts w:ascii="Segoe UI" w:hAnsi="Segoe UI" w:cs="Segoe UI"/>
          <w:sz w:val="22"/>
          <w:szCs w:val="22"/>
        </w:rPr>
        <w:t xml:space="preserve">ankovní zárukou za řádné dokončení zajišťovány, </w:t>
      </w:r>
      <w:r w:rsidR="00327182" w:rsidRPr="008A1C97">
        <w:rPr>
          <w:rFonts w:ascii="Segoe UI" w:hAnsi="Segoe UI" w:cs="Segoe UI"/>
          <w:sz w:val="22"/>
          <w:szCs w:val="22"/>
        </w:rPr>
        <w:t xml:space="preserve">Banka splní povinnost z </w:t>
      </w:r>
      <w:r w:rsidR="00E43E8F" w:rsidRPr="008A1C97">
        <w:rPr>
          <w:rFonts w:ascii="Segoe UI" w:hAnsi="Segoe UI" w:cs="Segoe UI"/>
          <w:sz w:val="22"/>
          <w:szCs w:val="22"/>
        </w:rPr>
        <w:t>B</w:t>
      </w:r>
      <w:r w:rsidRPr="008A1C97">
        <w:rPr>
          <w:rFonts w:ascii="Segoe UI" w:hAnsi="Segoe UI" w:cs="Segoe UI"/>
          <w:sz w:val="22"/>
          <w:szCs w:val="22"/>
        </w:rPr>
        <w:t xml:space="preserve">ankovní </w:t>
      </w:r>
      <w:r w:rsidR="00327182" w:rsidRPr="008A1C97">
        <w:rPr>
          <w:rFonts w:ascii="Segoe UI" w:hAnsi="Segoe UI" w:cs="Segoe UI"/>
          <w:sz w:val="22"/>
          <w:szCs w:val="22"/>
        </w:rPr>
        <w:t xml:space="preserve">záruky </w:t>
      </w:r>
      <w:r w:rsidR="00E43E8F" w:rsidRPr="008A1C97">
        <w:rPr>
          <w:rFonts w:ascii="Segoe UI" w:hAnsi="Segoe UI" w:cs="Segoe UI"/>
          <w:sz w:val="22"/>
          <w:szCs w:val="22"/>
        </w:rPr>
        <w:t xml:space="preserve">za řádné </w:t>
      </w:r>
      <w:r w:rsidR="00E81F5D" w:rsidRPr="008A1C97">
        <w:rPr>
          <w:rFonts w:ascii="Segoe UI" w:hAnsi="Segoe UI" w:cs="Segoe UI"/>
          <w:sz w:val="22"/>
          <w:szCs w:val="22"/>
        </w:rPr>
        <w:t xml:space="preserve">dokončení </w:t>
      </w:r>
      <w:r w:rsidRPr="008A1C97">
        <w:rPr>
          <w:rFonts w:ascii="Segoe UI" w:hAnsi="Segoe UI" w:cs="Segoe UI"/>
          <w:sz w:val="22"/>
          <w:szCs w:val="22"/>
        </w:rPr>
        <w:t xml:space="preserve">na výzvu </w:t>
      </w:r>
      <w:r w:rsidR="00BE2007" w:rsidRPr="008A1C97">
        <w:rPr>
          <w:rFonts w:ascii="Segoe UI" w:hAnsi="Segoe UI" w:cs="Segoe UI"/>
          <w:sz w:val="22"/>
          <w:szCs w:val="22"/>
        </w:rPr>
        <w:t>Objednatel</w:t>
      </w:r>
      <w:r w:rsidRPr="008A1C97">
        <w:rPr>
          <w:rFonts w:ascii="Segoe UI" w:hAnsi="Segoe UI" w:cs="Segoe UI"/>
          <w:sz w:val="22"/>
          <w:szCs w:val="22"/>
        </w:rPr>
        <w:t xml:space="preserve">e vyplacením </w:t>
      </w:r>
      <w:r w:rsidR="00327182" w:rsidRPr="008A1C97">
        <w:rPr>
          <w:rFonts w:ascii="Segoe UI" w:hAnsi="Segoe UI" w:cs="Segoe UI"/>
          <w:sz w:val="22"/>
          <w:szCs w:val="22"/>
        </w:rPr>
        <w:t xml:space="preserve">příslušné </w:t>
      </w:r>
      <w:r w:rsidRPr="008A1C97">
        <w:rPr>
          <w:rFonts w:ascii="Segoe UI" w:hAnsi="Segoe UI" w:cs="Segoe UI"/>
          <w:sz w:val="22"/>
          <w:szCs w:val="22"/>
        </w:rPr>
        <w:t xml:space="preserve">částky na bankovní účet </w:t>
      </w:r>
      <w:r w:rsidR="00BE2007" w:rsidRPr="008A1C97">
        <w:rPr>
          <w:rFonts w:ascii="Segoe UI" w:hAnsi="Segoe UI" w:cs="Segoe UI"/>
          <w:sz w:val="22"/>
          <w:szCs w:val="22"/>
        </w:rPr>
        <w:t>Objednatel</w:t>
      </w:r>
      <w:r w:rsidRPr="008A1C97">
        <w:rPr>
          <w:rFonts w:ascii="Segoe UI" w:hAnsi="Segoe UI" w:cs="Segoe UI"/>
          <w:sz w:val="22"/>
          <w:szCs w:val="22"/>
        </w:rPr>
        <w:t xml:space="preserve">e uvedený v úvodu této </w:t>
      </w:r>
      <w:r w:rsidR="00627A19" w:rsidRPr="008A1C97">
        <w:rPr>
          <w:rFonts w:ascii="Segoe UI" w:hAnsi="Segoe UI" w:cs="Segoe UI"/>
          <w:sz w:val="22"/>
          <w:szCs w:val="22"/>
        </w:rPr>
        <w:t>Smlouvy</w:t>
      </w:r>
      <w:r w:rsidR="005973BF" w:rsidRPr="008A1C97">
        <w:rPr>
          <w:rFonts w:ascii="Segoe UI" w:hAnsi="Segoe UI" w:cs="Segoe UI"/>
          <w:sz w:val="22"/>
          <w:szCs w:val="22"/>
        </w:rPr>
        <w:t>, neuvede-li Objednatel jiný účet</w:t>
      </w:r>
      <w:r w:rsidRPr="008A1C97">
        <w:rPr>
          <w:rFonts w:ascii="Segoe UI" w:hAnsi="Segoe UI" w:cs="Segoe UI"/>
          <w:sz w:val="22"/>
          <w:szCs w:val="22"/>
        </w:rPr>
        <w:t xml:space="preserve">. </w:t>
      </w:r>
    </w:p>
    <w:p w14:paraId="60DEAD9E" w14:textId="53EDB75E" w:rsidR="00B3190A" w:rsidRPr="008A1C97" w:rsidRDefault="002E5686" w:rsidP="000B2143">
      <w:pPr>
        <w:pStyle w:val="Odstavecseseznamem"/>
        <w:widowControl w:val="0"/>
        <w:numPr>
          <w:ilvl w:val="0"/>
          <w:numId w:val="30"/>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Neposkytnutí Záruky ve stanovené lhůtě nebo porušení povinností podle tohoto odstavce je považováno za podstatné porušení Smlouvy. Zhotovitel je povinen informovat Objednatele o jakýchkoli změnách Záruky (např. zrušení, omezení podmínek) do 3 pracovních dnů od jejich vzniku</w:t>
      </w:r>
      <w:r w:rsidR="00B3190A" w:rsidRPr="008A1C97">
        <w:rPr>
          <w:rFonts w:ascii="Segoe UI" w:hAnsi="Segoe UI" w:cs="Segoe UI"/>
          <w:sz w:val="22"/>
          <w:szCs w:val="22"/>
        </w:rPr>
        <w:t>.</w:t>
      </w:r>
    </w:p>
    <w:p w14:paraId="59B768C7" w14:textId="77777777" w:rsidR="00B3190A" w:rsidRDefault="00B3190A"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135" w:name="_Ref135929814"/>
      <w:bookmarkStart w:id="136" w:name="_Ref164080633"/>
      <w:r w:rsidRPr="00226CDA">
        <w:rPr>
          <w:rFonts w:ascii="Segoe UI" w:hAnsi="Segoe UI" w:cs="Segoe UI"/>
          <w:sz w:val="22"/>
          <w:szCs w:val="22"/>
        </w:rPr>
        <w:t xml:space="preserve">K zajištění svého závazku řádného </w:t>
      </w:r>
      <w:r w:rsidRPr="00226CDA">
        <w:rPr>
          <w:rFonts w:ascii="Segoe UI" w:hAnsi="Segoe UI" w:cs="Segoe UI"/>
          <w:sz w:val="22"/>
          <w:szCs w:val="22"/>
          <w:u w:val="single"/>
        </w:rPr>
        <w:t xml:space="preserve">plnění záručních podmínek dle této </w:t>
      </w:r>
      <w:r w:rsidR="00627A19" w:rsidRPr="00226CDA">
        <w:rPr>
          <w:rFonts w:ascii="Segoe UI" w:hAnsi="Segoe UI" w:cs="Segoe UI"/>
          <w:sz w:val="22"/>
          <w:szCs w:val="22"/>
          <w:u w:val="single"/>
        </w:rPr>
        <w:t>Smlouvy</w:t>
      </w:r>
      <w:r w:rsidRPr="00226CDA">
        <w:rPr>
          <w:rFonts w:ascii="Segoe UI" w:hAnsi="Segoe UI" w:cs="Segoe UI"/>
          <w:sz w:val="22"/>
          <w:szCs w:val="22"/>
        </w:rPr>
        <w:t xml:space="preserve"> poskytne </w:t>
      </w:r>
      <w:r w:rsidR="00BE2007" w:rsidRPr="00226CDA">
        <w:rPr>
          <w:rFonts w:ascii="Segoe UI" w:hAnsi="Segoe UI" w:cs="Segoe UI"/>
          <w:sz w:val="22"/>
          <w:szCs w:val="22"/>
        </w:rPr>
        <w:t>Zhotovitel</w:t>
      </w:r>
      <w:r w:rsidRPr="00226CDA">
        <w:rPr>
          <w:rFonts w:ascii="Segoe UI" w:hAnsi="Segoe UI" w:cs="Segoe UI"/>
          <w:sz w:val="22"/>
          <w:szCs w:val="22"/>
        </w:rPr>
        <w:t xml:space="preserve"> </w:t>
      </w:r>
      <w:r w:rsidR="00BE2007" w:rsidRPr="00226CDA">
        <w:rPr>
          <w:rFonts w:ascii="Segoe UI" w:hAnsi="Segoe UI" w:cs="Segoe UI"/>
          <w:sz w:val="22"/>
          <w:szCs w:val="22"/>
        </w:rPr>
        <w:t>Objednatel</w:t>
      </w:r>
      <w:r w:rsidRPr="00226CDA">
        <w:rPr>
          <w:rFonts w:ascii="Segoe UI" w:hAnsi="Segoe UI" w:cs="Segoe UI"/>
          <w:sz w:val="22"/>
          <w:szCs w:val="22"/>
        </w:rPr>
        <w:t>i bankovní záruku (dále jen „</w:t>
      </w:r>
      <w:r w:rsidR="00E43E8F" w:rsidRPr="00226CDA">
        <w:rPr>
          <w:rFonts w:ascii="Segoe UI" w:hAnsi="Segoe UI" w:cs="Segoe UI"/>
          <w:b/>
          <w:i/>
          <w:sz w:val="22"/>
          <w:szCs w:val="22"/>
        </w:rPr>
        <w:t>B</w:t>
      </w:r>
      <w:r w:rsidRPr="00226CDA">
        <w:rPr>
          <w:rFonts w:ascii="Segoe UI" w:hAnsi="Segoe UI" w:cs="Segoe UI"/>
          <w:b/>
          <w:i/>
          <w:sz w:val="22"/>
          <w:szCs w:val="22"/>
        </w:rPr>
        <w:t>ankovní záruka za řádné splnění záručních podmínek</w:t>
      </w:r>
      <w:r w:rsidRPr="00226CDA">
        <w:rPr>
          <w:rFonts w:ascii="Segoe UI" w:hAnsi="Segoe UI" w:cs="Segoe UI"/>
          <w:sz w:val="22"/>
          <w:szCs w:val="22"/>
        </w:rPr>
        <w:t xml:space="preserve">“), a to nejpozději </w:t>
      </w:r>
      <w:r w:rsidR="004014C9" w:rsidRPr="00226CDA">
        <w:rPr>
          <w:rFonts w:ascii="Segoe UI" w:hAnsi="Segoe UI" w:cs="Segoe UI"/>
          <w:sz w:val="22"/>
          <w:szCs w:val="22"/>
        </w:rPr>
        <w:t xml:space="preserve">do </w:t>
      </w:r>
      <w:r w:rsidR="009B22F3" w:rsidRPr="00226CDA">
        <w:rPr>
          <w:rFonts w:ascii="Segoe UI" w:hAnsi="Segoe UI" w:cs="Segoe UI"/>
          <w:sz w:val="22"/>
          <w:szCs w:val="22"/>
        </w:rPr>
        <w:t>30</w:t>
      </w:r>
      <w:r w:rsidR="004014C9" w:rsidRPr="00226CDA">
        <w:rPr>
          <w:rFonts w:ascii="Segoe UI" w:hAnsi="Segoe UI" w:cs="Segoe UI"/>
          <w:sz w:val="22"/>
          <w:szCs w:val="22"/>
        </w:rPr>
        <w:t xml:space="preserve"> dnů ode dne</w:t>
      </w:r>
      <w:r w:rsidRPr="00226CDA">
        <w:rPr>
          <w:rFonts w:ascii="Segoe UI" w:hAnsi="Segoe UI" w:cs="Segoe UI"/>
          <w:sz w:val="22"/>
          <w:szCs w:val="22"/>
        </w:rPr>
        <w:t xml:space="preserve"> předání a převzetí díla</w:t>
      </w:r>
      <w:r w:rsidR="00245FD2" w:rsidRPr="00226CDA">
        <w:rPr>
          <w:rFonts w:ascii="Segoe UI" w:hAnsi="Segoe UI" w:cs="Segoe UI"/>
          <w:sz w:val="22"/>
          <w:szCs w:val="22"/>
        </w:rPr>
        <w:t xml:space="preserve"> a</w:t>
      </w:r>
      <w:r w:rsidR="001B5397" w:rsidRPr="00226CDA">
        <w:rPr>
          <w:rFonts w:ascii="Segoe UI" w:hAnsi="Segoe UI" w:cs="Segoe UI"/>
          <w:sz w:val="22"/>
          <w:szCs w:val="22"/>
        </w:rPr>
        <w:t> </w:t>
      </w:r>
      <w:r w:rsidR="00245FD2" w:rsidRPr="00226CDA">
        <w:rPr>
          <w:rFonts w:ascii="Segoe UI" w:hAnsi="Segoe UI" w:cs="Segoe UI"/>
          <w:sz w:val="22"/>
          <w:szCs w:val="22"/>
        </w:rPr>
        <w:t>za</w:t>
      </w:r>
      <w:r w:rsidR="006A69F5" w:rsidRPr="00226CDA">
        <w:rPr>
          <w:rFonts w:ascii="Segoe UI" w:hAnsi="Segoe UI" w:cs="Segoe UI"/>
          <w:sz w:val="22"/>
          <w:szCs w:val="22"/>
        </w:rPr>
        <w:t xml:space="preserve"> </w:t>
      </w:r>
      <w:r w:rsidR="00677F3A" w:rsidRPr="00226CDA">
        <w:rPr>
          <w:rFonts w:ascii="Segoe UI" w:hAnsi="Segoe UI" w:cs="Segoe UI"/>
          <w:sz w:val="22"/>
          <w:szCs w:val="22"/>
        </w:rPr>
        <w:t xml:space="preserve">současného </w:t>
      </w:r>
      <w:r w:rsidR="00245FD2" w:rsidRPr="00226CDA">
        <w:rPr>
          <w:rFonts w:ascii="Segoe UI" w:hAnsi="Segoe UI" w:cs="Segoe UI"/>
          <w:sz w:val="22"/>
          <w:szCs w:val="22"/>
        </w:rPr>
        <w:t>dodržení těchto podmínek:</w:t>
      </w:r>
      <w:bookmarkEnd w:id="135"/>
      <w:bookmarkEnd w:id="136"/>
    </w:p>
    <w:p w14:paraId="13E367A8" w14:textId="799F903C" w:rsidR="008A1C97" w:rsidRDefault="00BE2007" w:rsidP="000B2143">
      <w:pPr>
        <w:pStyle w:val="Odstavecseseznamem"/>
        <w:widowControl w:val="0"/>
        <w:numPr>
          <w:ilvl w:val="0"/>
          <w:numId w:val="31"/>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Zhotovitel</w:t>
      </w:r>
      <w:r w:rsidR="00B3190A" w:rsidRPr="008A1C97">
        <w:rPr>
          <w:rFonts w:ascii="Segoe UI" w:hAnsi="Segoe UI" w:cs="Segoe UI"/>
          <w:sz w:val="22"/>
          <w:szCs w:val="22"/>
        </w:rPr>
        <w:t xml:space="preserve"> se zavazuje poskytnout </w:t>
      </w:r>
      <w:r w:rsidRPr="008A1C97">
        <w:rPr>
          <w:rFonts w:ascii="Segoe UI" w:hAnsi="Segoe UI" w:cs="Segoe UI"/>
          <w:sz w:val="22"/>
          <w:szCs w:val="22"/>
        </w:rPr>
        <w:t>Objednatel</w:t>
      </w:r>
      <w:r w:rsidR="00B3190A" w:rsidRPr="008A1C97">
        <w:rPr>
          <w:rFonts w:ascii="Segoe UI" w:hAnsi="Segoe UI" w:cs="Segoe UI"/>
          <w:sz w:val="22"/>
          <w:szCs w:val="22"/>
        </w:rPr>
        <w:t xml:space="preserve">i </w:t>
      </w:r>
      <w:r w:rsidR="00E43E8F" w:rsidRPr="008A1C97">
        <w:rPr>
          <w:rFonts w:ascii="Segoe UI" w:hAnsi="Segoe UI" w:cs="Segoe UI"/>
          <w:sz w:val="22"/>
          <w:szCs w:val="22"/>
        </w:rPr>
        <w:t>B</w:t>
      </w:r>
      <w:r w:rsidR="00B3190A" w:rsidRPr="008A1C97">
        <w:rPr>
          <w:rFonts w:ascii="Segoe UI" w:hAnsi="Segoe UI" w:cs="Segoe UI"/>
          <w:sz w:val="22"/>
          <w:szCs w:val="22"/>
        </w:rPr>
        <w:t xml:space="preserve">ankovní záruku za řádné splnění záručních podmínek ve smyslu ustanovení </w:t>
      </w:r>
      <w:r w:rsidR="005A37B2" w:rsidRPr="008A1C97">
        <w:rPr>
          <w:rFonts w:ascii="Segoe UI" w:hAnsi="Segoe UI" w:cs="Segoe UI"/>
          <w:sz w:val="22"/>
          <w:szCs w:val="22"/>
        </w:rPr>
        <w:t>§</w:t>
      </w:r>
      <w:r w:rsidR="00994653" w:rsidRPr="008A1C97">
        <w:rPr>
          <w:rFonts w:ascii="Segoe UI" w:hAnsi="Segoe UI" w:cs="Segoe UI"/>
          <w:sz w:val="22"/>
          <w:szCs w:val="22"/>
        </w:rPr>
        <w:t> </w:t>
      </w:r>
      <w:r w:rsidR="005A37B2" w:rsidRPr="008A1C97">
        <w:rPr>
          <w:rFonts w:ascii="Segoe UI" w:hAnsi="Segoe UI" w:cs="Segoe UI"/>
          <w:sz w:val="22"/>
          <w:szCs w:val="22"/>
        </w:rPr>
        <w:t xml:space="preserve">2029 a násl. </w:t>
      </w:r>
      <w:r w:rsidR="00415BD2" w:rsidRPr="008A1C97">
        <w:rPr>
          <w:rFonts w:ascii="Segoe UI" w:hAnsi="Segoe UI" w:cs="Segoe UI"/>
          <w:sz w:val="22"/>
          <w:szCs w:val="22"/>
        </w:rPr>
        <w:t>o</w:t>
      </w:r>
      <w:r w:rsidR="005A37B2" w:rsidRPr="008A1C97">
        <w:rPr>
          <w:rFonts w:ascii="Segoe UI" w:hAnsi="Segoe UI" w:cs="Segoe UI"/>
          <w:sz w:val="22"/>
          <w:szCs w:val="22"/>
        </w:rPr>
        <w:t xml:space="preserve">bčanského zákoníku, </w:t>
      </w:r>
      <w:r w:rsidR="00936F15" w:rsidRPr="008A1C97">
        <w:rPr>
          <w:rFonts w:ascii="Segoe UI" w:hAnsi="Segoe UI" w:cs="Segoe UI"/>
          <w:sz w:val="22"/>
          <w:szCs w:val="22"/>
        </w:rPr>
        <w:br/>
      </w:r>
      <w:r w:rsidR="00B3190A" w:rsidRPr="008A1C97">
        <w:rPr>
          <w:rFonts w:ascii="Segoe UI" w:hAnsi="Segoe UI" w:cs="Segoe UI"/>
          <w:sz w:val="22"/>
          <w:szCs w:val="22"/>
        </w:rPr>
        <w:t xml:space="preserve">která bude v záruční listině obsahovat písemné prohlášení </w:t>
      </w:r>
      <w:r w:rsidR="00677F3A" w:rsidRPr="008A1C97">
        <w:rPr>
          <w:rFonts w:ascii="Segoe UI" w:hAnsi="Segoe UI" w:cs="Segoe UI"/>
          <w:sz w:val="22"/>
          <w:szCs w:val="22"/>
        </w:rPr>
        <w:t>B</w:t>
      </w:r>
      <w:r w:rsidR="00B3190A" w:rsidRPr="008A1C97">
        <w:rPr>
          <w:rFonts w:ascii="Segoe UI" w:hAnsi="Segoe UI" w:cs="Segoe UI"/>
          <w:sz w:val="22"/>
          <w:szCs w:val="22"/>
        </w:rPr>
        <w:t xml:space="preserve">anky, že tato uspokojí </w:t>
      </w:r>
      <w:r w:rsidRPr="008A1C97">
        <w:rPr>
          <w:rFonts w:ascii="Segoe UI" w:hAnsi="Segoe UI" w:cs="Segoe UI"/>
          <w:sz w:val="22"/>
          <w:szCs w:val="22"/>
        </w:rPr>
        <w:t>Objednatel</w:t>
      </w:r>
      <w:r w:rsidR="00B3190A" w:rsidRPr="008A1C97">
        <w:rPr>
          <w:rFonts w:ascii="Segoe UI" w:hAnsi="Segoe UI" w:cs="Segoe UI"/>
          <w:sz w:val="22"/>
          <w:szCs w:val="22"/>
        </w:rPr>
        <w:t xml:space="preserve">e v rozsahu </w:t>
      </w:r>
      <w:r w:rsidR="00936F15" w:rsidRPr="008A1C97">
        <w:rPr>
          <w:rFonts w:ascii="Segoe UI" w:hAnsi="Segoe UI" w:cs="Segoe UI"/>
          <w:sz w:val="22"/>
          <w:szCs w:val="22"/>
        </w:rPr>
        <w:t>do částky 25 500 000 Kč</w:t>
      </w:r>
      <w:r w:rsidR="00B3190A" w:rsidRPr="008A1C97">
        <w:rPr>
          <w:rFonts w:ascii="Segoe UI" w:hAnsi="Segoe UI" w:cs="Segoe UI"/>
          <w:sz w:val="22"/>
          <w:szCs w:val="22"/>
        </w:rPr>
        <w:t xml:space="preserve">, pokud </w:t>
      </w:r>
      <w:r w:rsidRPr="008A1C97">
        <w:rPr>
          <w:rFonts w:ascii="Segoe UI" w:hAnsi="Segoe UI" w:cs="Segoe UI"/>
          <w:sz w:val="22"/>
          <w:szCs w:val="22"/>
        </w:rPr>
        <w:t>Zhotovitel</w:t>
      </w:r>
      <w:r w:rsidR="00B3190A" w:rsidRPr="008A1C97">
        <w:rPr>
          <w:rFonts w:ascii="Segoe UI" w:hAnsi="Segoe UI" w:cs="Segoe UI"/>
          <w:sz w:val="22"/>
          <w:szCs w:val="22"/>
        </w:rPr>
        <w:t xml:space="preserve"> v průběhu trvání </w:t>
      </w:r>
      <w:r w:rsidR="00677F3A" w:rsidRPr="008A1C97">
        <w:rPr>
          <w:rFonts w:ascii="Segoe UI" w:hAnsi="Segoe UI" w:cs="Segoe UI"/>
          <w:sz w:val="22"/>
          <w:szCs w:val="22"/>
        </w:rPr>
        <w:t>Z</w:t>
      </w:r>
      <w:r w:rsidR="00B3190A" w:rsidRPr="008A1C97">
        <w:rPr>
          <w:rFonts w:ascii="Segoe UI" w:hAnsi="Segoe UI" w:cs="Segoe UI"/>
          <w:sz w:val="22"/>
          <w:szCs w:val="22"/>
        </w:rPr>
        <w:t xml:space="preserve">áruční </w:t>
      </w:r>
      <w:r w:rsidR="00137EB1" w:rsidRPr="008A1C97">
        <w:rPr>
          <w:rFonts w:ascii="Segoe UI" w:hAnsi="Segoe UI" w:cs="Segoe UI"/>
          <w:sz w:val="22"/>
          <w:szCs w:val="22"/>
        </w:rPr>
        <w:t xml:space="preserve">doby </w:t>
      </w:r>
      <w:r w:rsidR="00B3190A" w:rsidRPr="008A1C97">
        <w:rPr>
          <w:rFonts w:ascii="Segoe UI" w:hAnsi="Segoe UI" w:cs="Segoe UI"/>
          <w:sz w:val="22"/>
          <w:szCs w:val="22"/>
        </w:rPr>
        <w:t xml:space="preserve">poruší své povinnosti dle čl. </w:t>
      </w:r>
      <w:r w:rsidR="00E600CF" w:rsidRPr="008A1C97">
        <w:rPr>
          <w:rFonts w:ascii="Segoe UI" w:hAnsi="Segoe UI" w:cs="Segoe UI"/>
          <w:sz w:val="22"/>
          <w:szCs w:val="22"/>
        </w:rPr>
        <w:fldChar w:fldCharType="begin"/>
      </w:r>
      <w:r w:rsidR="00E600CF" w:rsidRPr="008A1C97">
        <w:rPr>
          <w:rFonts w:ascii="Segoe UI" w:hAnsi="Segoe UI" w:cs="Segoe UI"/>
          <w:sz w:val="22"/>
          <w:szCs w:val="22"/>
        </w:rPr>
        <w:instrText xml:space="preserve"> REF _Ref135930701 \r \h  \* MERGEFORMAT </w:instrText>
      </w:r>
      <w:r w:rsidR="00E600CF" w:rsidRPr="008A1C97">
        <w:rPr>
          <w:rFonts w:ascii="Segoe UI" w:hAnsi="Segoe UI" w:cs="Segoe UI"/>
          <w:sz w:val="22"/>
          <w:szCs w:val="22"/>
        </w:rPr>
      </w:r>
      <w:r w:rsidR="00E600CF" w:rsidRPr="008A1C97">
        <w:rPr>
          <w:rFonts w:ascii="Segoe UI" w:hAnsi="Segoe UI" w:cs="Segoe UI"/>
          <w:sz w:val="22"/>
          <w:szCs w:val="22"/>
        </w:rPr>
        <w:fldChar w:fldCharType="separate"/>
      </w:r>
      <w:r w:rsidR="005407D9">
        <w:rPr>
          <w:rFonts w:ascii="Segoe UI" w:hAnsi="Segoe UI" w:cs="Segoe UI"/>
          <w:sz w:val="22"/>
          <w:szCs w:val="22"/>
        </w:rPr>
        <w:t>11</w:t>
      </w:r>
      <w:r w:rsidR="00E600CF" w:rsidRPr="008A1C97">
        <w:rPr>
          <w:rFonts w:ascii="Segoe UI" w:hAnsi="Segoe UI" w:cs="Segoe UI"/>
          <w:sz w:val="22"/>
          <w:szCs w:val="22"/>
        </w:rPr>
        <w:fldChar w:fldCharType="end"/>
      </w:r>
      <w:r w:rsidR="00B3190A" w:rsidRPr="008A1C97">
        <w:rPr>
          <w:rFonts w:ascii="Segoe UI" w:hAnsi="Segoe UI" w:cs="Segoe UI"/>
          <w:sz w:val="22"/>
          <w:szCs w:val="22"/>
        </w:rPr>
        <w:t xml:space="preserve"> t</w:t>
      </w:r>
      <w:r w:rsidR="00245FD2" w:rsidRPr="008A1C97">
        <w:rPr>
          <w:rFonts w:ascii="Segoe UI" w:hAnsi="Segoe UI" w:cs="Segoe UI"/>
          <w:sz w:val="22"/>
          <w:szCs w:val="22"/>
        </w:rPr>
        <w:t xml:space="preserve">éto </w:t>
      </w:r>
      <w:r w:rsidR="00627A19" w:rsidRPr="008A1C97">
        <w:rPr>
          <w:rFonts w:ascii="Segoe UI" w:hAnsi="Segoe UI" w:cs="Segoe UI"/>
          <w:sz w:val="22"/>
          <w:szCs w:val="22"/>
        </w:rPr>
        <w:t>Smlouvy</w:t>
      </w:r>
      <w:r w:rsidR="00245FD2" w:rsidRPr="008A1C97">
        <w:rPr>
          <w:rFonts w:ascii="Segoe UI" w:hAnsi="Segoe UI" w:cs="Segoe UI"/>
          <w:sz w:val="22"/>
          <w:szCs w:val="22"/>
        </w:rPr>
        <w:t>. Bankovní záruka za </w:t>
      </w:r>
      <w:r w:rsidR="00B3190A" w:rsidRPr="008A1C97">
        <w:rPr>
          <w:rFonts w:ascii="Segoe UI" w:hAnsi="Segoe UI" w:cs="Segoe UI"/>
          <w:sz w:val="22"/>
          <w:szCs w:val="22"/>
        </w:rPr>
        <w:t xml:space="preserve">řádné splnění záručních podmínek pokryje finanční nároky </w:t>
      </w:r>
      <w:r w:rsidRPr="008A1C97">
        <w:rPr>
          <w:rFonts w:ascii="Segoe UI" w:hAnsi="Segoe UI" w:cs="Segoe UI"/>
          <w:sz w:val="22"/>
          <w:szCs w:val="22"/>
        </w:rPr>
        <w:t>Objednatel</w:t>
      </w:r>
      <w:r w:rsidR="00B3190A" w:rsidRPr="008A1C97">
        <w:rPr>
          <w:rFonts w:ascii="Segoe UI" w:hAnsi="Segoe UI" w:cs="Segoe UI"/>
          <w:sz w:val="22"/>
          <w:szCs w:val="22"/>
        </w:rPr>
        <w:t xml:space="preserve">e (zákonné </w:t>
      </w:r>
      <w:r w:rsidR="008A1C97">
        <w:rPr>
          <w:rFonts w:ascii="Segoe UI" w:hAnsi="Segoe UI" w:cs="Segoe UI"/>
          <w:sz w:val="22"/>
          <w:szCs w:val="22"/>
        </w:rPr>
        <w:br/>
      </w:r>
      <w:r w:rsidR="00B3190A" w:rsidRPr="008A1C97">
        <w:rPr>
          <w:rFonts w:ascii="Segoe UI" w:hAnsi="Segoe UI" w:cs="Segoe UI"/>
          <w:sz w:val="22"/>
          <w:szCs w:val="22"/>
        </w:rPr>
        <w:t>či smluvní sankce, náhradu škody</w:t>
      </w:r>
      <w:r w:rsidR="008D45EC" w:rsidRPr="008A1C97">
        <w:rPr>
          <w:rFonts w:ascii="Segoe UI" w:hAnsi="Segoe UI" w:cs="Segoe UI"/>
          <w:sz w:val="22"/>
          <w:szCs w:val="22"/>
        </w:rPr>
        <w:t>, náklady za neproveden</w:t>
      </w:r>
      <w:r w:rsidR="003F78FD" w:rsidRPr="008A1C97">
        <w:rPr>
          <w:rFonts w:ascii="Segoe UI" w:hAnsi="Segoe UI" w:cs="Segoe UI"/>
          <w:sz w:val="22"/>
          <w:szCs w:val="22"/>
        </w:rPr>
        <w:t>í</w:t>
      </w:r>
      <w:r w:rsidR="008D45EC" w:rsidRPr="008A1C97">
        <w:rPr>
          <w:rFonts w:ascii="Segoe UI" w:hAnsi="Segoe UI" w:cs="Segoe UI"/>
          <w:sz w:val="22"/>
          <w:szCs w:val="22"/>
        </w:rPr>
        <w:t xml:space="preserve"> </w:t>
      </w:r>
      <w:r w:rsidR="003F78FD" w:rsidRPr="008A1C97">
        <w:rPr>
          <w:rFonts w:ascii="Segoe UI" w:hAnsi="Segoe UI" w:cs="Segoe UI"/>
          <w:sz w:val="22"/>
          <w:szCs w:val="22"/>
        </w:rPr>
        <w:t xml:space="preserve">zásahu </w:t>
      </w:r>
      <w:r w:rsidRPr="008A1C97">
        <w:rPr>
          <w:rFonts w:ascii="Segoe UI" w:hAnsi="Segoe UI" w:cs="Segoe UI"/>
          <w:sz w:val="22"/>
          <w:szCs w:val="22"/>
        </w:rPr>
        <w:t>Zhotovitel</w:t>
      </w:r>
      <w:r w:rsidR="008D45EC" w:rsidRPr="008A1C97">
        <w:rPr>
          <w:rFonts w:ascii="Segoe UI" w:hAnsi="Segoe UI" w:cs="Segoe UI"/>
          <w:sz w:val="22"/>
          <w:szCs w:val="22"/>
        </w:rPr>
        <w:t>em</w:t>
      </w:r>
      <w:r w:rsidR="002C51A8" w:rsidRPr="008A1C97">
        <w:rPr>
          <w:rFonts w:ascii="Segoe UI" w:hAnsi="Segoe UI" w:cs="Segoe UI"/>
          <w:sz w:val="22"/>
          <w:szCs w:val="22"/>
        </w:rPr>
        <w:t xml:space="preserve"> apod.</w:t>
      </w:r>
      <w:r w:rsidR="00B3190A" w:rsidRPr="008A1C97">
        <w:rPr>
          <w:rFonts w:ascii="Segoe UI" w:hAnsi="Segoe UI" w:cs="Segoe UI"/>
          <w:sz w:val="22"/>
          <w:szCs w:val="22"/>
        </w:rPr>
        <w:t xml:space="preserve">) vzniklé v důsledku neplnění výše uvedených povinností </w:t>
      </w:r>
      <w:r w:rsidRPr="008A1C97">
        <w:rPr>
          <w:rFonts w:ascii="Segoe UI" w:hAnsi="Segoe UI" w:cs="Segoe UI"/>
          <w:sz w:val="22"/>
          <w:szCs w:val="22"/>
        </w:rPr>
        <w:t>Zhotovitel</w:t>
      </w:r>
      <w:r w:rsidR="00B3190A" w:rsidRPr="008A1C97">
        <w:rPr>
          <w:rFonts w:ascii="Segoe UI" w:hAnsi="Segoe UI" w:cs="Segoe UI"/>
          <w:sz w:val="22"/>
          <w:szCs w:val="22"/>
        </w:rPr>
        <w:t xml:space="preserve">e. Záruční listina nebude obsahovat další podmínky </w:t>
      </w:r>
      <w:r w:rsidR="00677F3A" w:rsidRPr="008A1C97">
        <w:rPr>
          <w:rFonts w:ascii="Segoe UI" w:hAnsi="Segoe UI" w:cs="Segoe UI"/>
          <w:sz w:val="22"/>
          <w:szCs w:val="22"/>
        </w:rPr>
        <w:t>B</w:t>
      </w:r>
      <w:r w:rsidR="00B3190A" w:rsidRPr="008A1C97">
        <w:rPr>
          <w:rFonts w:ascii="Segoe UI" w:hAnsi="Segoe UI" w:cs="Segoe UI"/>
          <w:sz w:val="22"/>
          <w:szCs w:val="22"/>
        </w:rPr>
        <w:t xml:space="preserve">anky. Bankovní záruka za řádné splnění záručních podmínek bude neodvolatelná, splatná na první vyžádání. Bankovní záruku za řádné splnění záručních podmínek předloží </w:t>
      </w:r>
      <w:r w:rsidRPr="008A1C97">
        <w:rPr>
          <w:rFonts w:ascii="Segoe UI" w:hAnsi="Segoe UI" w:cs="Segoe UI"/>
          <w:sz w:val="22"/>
          <w:szCs w:val="22"/>
        </w:rPr>
        <w:t>Zhotovitel</w:t>
      </w:r>
      <w:r w:rsidR="00B3190A" w:rsidRPr="008A1C97">
        <w:rPr>
          <w:rFonts w:ascii="Segoe UI" w:hAnsi="Segoe UI" w:cs="Segoe UI"/>
          <w:sz w:val="22"/>
          <w:szCs w:val="22"/>
        </w:rPr>
        <w:t xml:space="preserve"> </w:t>
      </w:r>
      <w:r w:rsidRPr="008A1C97">
        <w:rPr>
          <w:rFonts w:ascii="Segoe UI" w:hAnsi="Segoe UI" w:cs="Segoe UI"/>
          <w:sz w:val="22"/>
          <w:szCs w:val="22"/>
        </w:rPr>
        <w:t>Objednatel</w:t>
      </w:r>
      <w:r w:rsidR="00B3190A" w:rsidRPr="008A1C97">
        <w:rPr>
          <w:rFonts w:ascii="Segoe UI" w:hAnsi="Segoe UI" w:cs="Segoe UI"/>
          <w:sz w:val="22"/>
          <w:szCs w:val="22"/>
        </w:rPr>
        <w:t>i v</w:t>
      </w:r>
      <w:r w:rsidR="005558DA" w:rsidRPr="008A1C97">
        <w:rPr>
          <w:rFonts w:ascii="Segoe UI" w:hAnsi="Segoe UI" w:cs="Segoe UI"/>
          <w:sz w:val="22"/>
          <w:szCs w:val="22"/>
        </w:rPr>
        <w:t> </w:t>
      </w:r>
      <w:r w:rsidR="00B3190A" w:rsidRPr="008A1C97">
        <w:rPr>
          <w:rFonts w:ascii="Segoe UI" w:hAnsi="Segoe UI" w:cs="Segoe UI"/>
          <w:sz w:val="22"/>
          <w:szCs w:val="22"/>
        </w:rPr>
        <w:t xml:space="preserve">originále. </w:t>
      </w:r>
    </w:p>
    <w:p w14:paraId="23AD4704" w14:textId="498A177B" w:rsidR="008A1C97" w:rsidRDefault="00B3190A" w:rsidP="000B2143">
      <w:pPr>
        <w:pStyle w:val="Odstavecseseznamem"/>
        <w:widowControl w:val="0"/>
        <w:numPr>
          <w:ilvl w:val="0"/>
          <w:numId w:val="31"/>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 xml:space="preserve">Platnost </w:t>
      </w:r>
      <w:r w:rsidR="00863598" w:rsidRPr="008A1C97">
        <w:rPr>
          <w:rFonts w:ascii="Segoe UI" w:hAnsi="Segoe UI" w:cs="Segoe UI"/>
          <w:sz w:val="22"/>
          <w:szCs w:val="22"/>
        </w:rPr>
        <w:t>B</w:t>
      </w:r>
      <w:r w:rsidRPr="008A1C97">
        <w:rPr>
          <w:rFonts w:ascii="Segoe UI" w:hAnsi="Segoe UI" w:cs="Segoe UI"/>
          <w:sz w:val="22"/>
          <w:szCs w:val="22"/>
        </w:rPr>
        <w:t xml:space="preserve">ankovní záruky za řádné splnění záručních podmínek bude alespoň </w:t>
      </w:r>
      <w:r w:rsidR="008A1C97">
        <w:rPr>
          <w:rFonts w:ascii="Segoe UI" w:hAnsi="Segoe UI" w:cs="Segoe UI"/>
          <w:sz w:val="22"/>
          <w:szCs w:val="22"/>
        </w:rPr>
        <w:br/>
      </w:r>
      <w:r w:rsidR="002C51A8" w:rsidRPr="008A1C97">
        <w:rPr>
          <w:rFonts w:ascii="Segoe UI" w:hAnsi="Segoe UI" w:cs="Segoe UI"/>
          <w:sz w:val="22"/>
          <w:szCs w:val="22"/>
        </w:rPr>
        <w:t>po dobu Záruční doby, ale neskončí dříve než po prokazatelném vypořádání všech nároků Objednatele vůči Zhotoviteli</w:t>
      </w:r>
      <w:r w:rsidR="00E81F5D" w:rsidRPr="008A1C97">
        <w:rPr>
          <w:rFonts w:ascii="Segoe UI" w:hAnsi="Segoe UI" w:cs="Segoe UI"/>
          <w:sz w:val="22"/>
          <w:szCs w:val="22"/>
        </w:rPr>
        <w:t>; to platí i v případě, kdy banka na základě Bankovní záruky za řádné splnění záručních podmínek uspokojí požadavky Objednatele.</w:t>
      </w:r>
      <w:r w:rsidRPr="008A1C97">
        <w:rPr>
          <w:rFonts w:ascii="Segoe UI" w:hAnsi="Segoe UI" w:cs="Segoe UI"/>
          <w:sz w:val="22"/>
          <w:szCs w:val="22"/>
        </w:rPr>
        <w:t xml:space="preserve"> Bankovní záruka za řádné splnění záručních podmínek bude </w:t>
      </w:r>
      <w:r w:rsidR="00BE2007" w:rsidRPr="008A1C97">
        <w:rPr>
          <w:rFonts w:ascii="Segoe UI" w:hAnsi="Segoe UI" w:cs="Segoe UI"/>
          <w:sz w:val="22"/>
          <w:szCs w:val="22"/>
        </w:rPr>
        <w:t>Zhotovitel</w:t>
      </w:r>
      <w:r w:rsidRPr="008A1C97">
        <w:rPr>
          <w:rFonts w:ascii="Segoe UI" w:hAnsi="Segoe UI" w:cs="Segoe UI"/>
          <w:sz w:val="22"/>
          <w:szCs w:val="22"/>
        </w:rPr>
        <w:t xml:space="preserve">i uvolněna jednorázově po uplynutí </w:t>
      </w:r>
      <w:r w:rsidR="00E73308" w:rsidRPr="008A1C97">
        <w:rPr>
          <w:rFonts w:ascii="Segoe UI" w:hAnsi="Segoe UI" w:cs="Segoe UI"/>
          <w:sz w:val="22"/>
          <w:szCs w:val="22"/>
        </w:rPr>
        <w:t xml:space="preserve">uvedené </w:t>
      </w:r>
      <w:r w:rsidR="00FD40B2" w:rsidRPr="008A1C97">
        <w:rPr>
          <w:rFonts w:ascii="Segoe UI" w:hAnsi="Segoe UI" w:cs="Segoe UI"/>
          <w:sz w:val="22"/>
          <w:szCs w:val="22"/>
        </w:rPr>
        <w:t>doby</w:t>
      </w:r>
      <w:r w:rsidRPr="008A1C97">
        <w:rPr>
          <w:rFonts w:ascii="Segoe UI" w:hAnsi="Segoe UI" w:cs="Segoe UI"/>
          <w:sz w:val="22"/>
          <w:szCs w:val="22"/>
        </w:rPr>
        <w:t>.</w:t>
      </w:r>
    </w:p>
    <w:p w14:paraId="5E2DE107" w14:textId="77777777" w:rsidR="008A1C97" w:rsidRDefault="00B3190A" w:rsidP="000B2143">
      <w:pPr>
        <w:pStyle w:val="Odstavecseseznamem"/>
        <w:widowControl w:val="0"/>
        <w:numPr>
          <w:ilvl w:val="0"/>
          <w:numId w:val="31"/>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lastRenderedPageBreak/>
        <w:t xml:space="preserve">Pokud </w:t>
      </w:r>
      <w:r w:rsidR="00BE2007" w:rsidRPr="008A1C97">
        <w:rPr>
          <w:rFonts w:ascii="Segoe UI" w:hAnsi="Segoe UI" w:cs="Segoe UI"/>
          <w:sz w:val="22"/>
          <w:szCs w:val="22"/>
        </w:rPr>
        <w:t>Zhotovitel</w:t>
      </w:r>
      <w:r w:rsidRPr="008A1C97">
        <w:rPr>
          <w:rFonts w:ascii="Segoe UI" w:hAnsi="Segoe UI" w:cs="Segoe UI"/>
          <w:sz w:val="22"/>
          <w:szCs w:val="22"/>
        </w:rPr>
        <w:t xml:space="preserve"> nesplní své závazky, které jsou </w:t>
      </w:r>
      <w:r w:rsidR="00863598" w:rsidRPr="008A1C97">
        <w:rPr>
          <w:rFonts w:ascii="Segoe UI" w:hAnsi="Segoe UI" w:cs="Segoe UI"/>
          <w:sz w:val="22"/>
          <w:szCs w:val="22"/>
        </w:rPr>
        <w:t>B</w:t>
      </w:r>
      <w:r w:rsidRPr="008A1C97">
        <w:rPr>
          <w:rFonts w:ascii="Segoe UI" w:hAnsi="Segoe UI" w:cs="Segoe UI"/>
          <w:sz w:val="22"/>
          <w:szCs w:val="22"/>
        </w:rPr>
        <w:t xml:space="preserve">ankovní zárukou za řádné splnění záručních podmínek zajišťovány, </w:t>
      </w:r>
      <w:r w:rsidR="00BA17EA" w:rsidRPr="008A1C97">
        <w:rPr>
          <w:rFonts w:ascii="Segoe UI" w:hAnsi="Segoe UI" w:cs="Segoe UI"/>
          <w:sz w:val="22"/>
          <w:szCs w:val="22"/>
        </w:rPr>
        <w:t xml:space="preserve">Banka splní povinnost z </w:t>
      </w:r>
      <w:r w:rsidR="00677F3A" w:rsidRPr="008A1C97">
        <w:rPr>
          <w:rFonts w:ascii="Segoe UI" w:hAnsi="Segoe UI" w:cs="Segoe UI"/>
          <w:sz w:val="22"/>
          <w:szCs w:val="22"/>
        </w:rPr>
        <w:t>B</w:t>
      </w:r>
      <w:r w:rsidRPr="008A1C97">
        <w:rPr>
          <w:rFonts w:ascii="Segoe UI" w:hAnsi="Segoe UI" w:cs="Segoe UI"/>
          <w:sz w:val="22"/>
          <w:szCs w:val="22"/>
        </w:rPr>
        <w:t>ankovní záru</w:t>
      </w:r>
      <w:r w:rsidR="00BA17EA" w:rsidRPr="008A1C97">
        <w:rPr>
          <w:rFonts w:ascii="Segoe UI" w:hAnsi="Segoe UI" w:cs="Segoe UI"/>
          <w:sz w:val="22"/>
          <w:szCs w:val="22"/>
        </w:rPr>
        <w:t>ky</w:t>
      </w:r>
      <w:r w:rsidRPr="008A1C97">
        <w:rPr>
          <w:rFonts w:ascii="Segoe UI" w:hAnsi="Segoe UI" w:cs="Segoe UI"/>
          <w:sz w:val="22"/>
          <w:szCs w:val="22"/>
        </w:rPr>
        <w:t xml:space="preserve"> </w:t>
      </w:r>
      <w:r w:rsidR="00677F3A" w:rsidRPr="008A1C97">
        <w:rPr>
          <w:rFonts w:ascii="Segoe UI" w:hAnsi="Segoe UI" w:cs="Segoe UI"/>
          <w:sz w:val="22"/>
          <w:szCs w:val="22"/>
        </w:rPr>
        <w:t>za řádné splnění záručních</w:t>
      </w:r>
      <w:r w:rsidR="00411F9F" w:rsidRPr="008A1C97">
        <w:rPr>
          <w:rFonts w:ascii="Segoe UI" w:hAnsi="Segoe UI" w:cs="Segoe UI"/>
          <w:sz w:val="22"/>
          <w:szCs w:val="22"/>
        </w:rPr>
        <w:t xml:space="preserve"> </w:t>
      </w:r>
      <w:bookmarkStart w:id="137" w:name="_Hlk504556096"/>
      <w:r w:rsidR="00411F9F" w:rsidRPr="008A1C97">
        <w:rPr>
          <w:rFonts w:ascii="Segoe UI" w:hAnsi="Segoe UI" w:cs="Segoe UI"/>
          <w:sz w:val="22"/>
          <w:szCs w:val="22"/>
        </w:rPr>
        <w:t>podmínek</w:t>
      </w:r>
      <w:r w:rsidR="00677F3A" w:rsidRPr="008A1C97">
        <w:rPr>
          <w:rFonts w:ascii="Segoe UI" w:hAnsi="Segoe UI" w:cs="Segoe UI"/>
          <w:sz w:val="22"/>
          <w:szCs w:val="22"/>
        </w:rPr>
        <w:t xml:space="preserve"> </w:t>
      </w:r>
      <w:bookmarkEnd w:id="137"/>
      <w:r w:rsidRPr="008A1C97">
        <w:rPr>
          <w:rFonts w:ascii="Segoe UI" w:hAnsi="Segoe UI" w:cs="Segoe UI"/>
          <w:sz w:val="22"/>
          <w:szCs w:val="22"/>
        </w:rPr>
        <w:t xml:space="preserve">na výzvu </w:t>
      </w:r>
      <w:r w:rsidR="00BE2007" w:rsidRPr="008A1C97">
        <w:rPr>
          <w:rFonts w:ascii="Segoe UI" w:hAnsi="Segoe UI" w:cs="Segoe UI"/>
          <w:sz w:val="22"/>
          <w:szCs w:val="22"/>
        </w:rPr>
        <w:t>Objednatel</w:t>
      </w:r>
      <w:r w:rsidRPr="008A1C97">
        <w:rPr>
          <w:rFonts w:ascii="Segoe UI" w:hAnsi="Segoe UI" w:cs="Segoe UI"/>
          <w:sz w:val="22"/>
          <w:szCs w:val="22"/>
        </w:rPr>
        <w:t xml:space="preserve">e vyplacením </w:t>
      </w:r>
      <w:r w:rsidR="00BA17EA" w:rsidRPr="008A1C97">
        <w:rPr>
          <w:rFonts w:ascii="Segoe UI" w:hAnsi="Segoe UI" w:cs="Segoe UI"/>
          <w:sz w:val="22"/>
          <w:szCs w:val="22"/>
        </w:rPr>
        <w:t xml:space="preserve">příslušné </w:t>
      </w:r>
      <w:r w:rsidRPr="008A1C97">
        <w:rPr>
          <w:rFonts w:ascii="Segoe UI" w:hAnsi="Segoe UI" w:cs="Segoe UI"/>
          <w:sz w:val="22"/>
          <w:szCs w:val="22"/>
        </w:rPr>
        <w:t xml:space="preserve">částky na bankovní účet </w:t>
      </w:r>
      <w:r w:rsidR="00BE2007" w:rsidRPr="008A1C97">
        <w:rPr>
          <w:rFonts w:ascii="Segoe UI" w:hAnsi="Segoe UI" w:cs="Segoe UI"/>
          <w:sz w:val="22"/>
          <w:szCs w:val="22"/>
        </w:rPr>
        <w:t>Objednatel</w:t>
      </w:r>
      <w:r w:rsidRPr="008A1C97">
        <w:rPr>
          <w:rFonts w:ascii="Segoe UI" w:hAnsi="Segoe UI" w:cs="Segoe UI"/>
          <w:sz w:val="22"/>
          <w:szCs w:val="22"/>
        </w:rPr>
        <w:t xml:space="preserve">e uvedený v úvodu této </w:t>
      </w:r>
      <w:r w:rsidR="00627A19" w:rsidRPr="008A1C97">
        <w:rPr>
          <w:rFonts w:ascii="Segoe UI" w:hAnsi="Segoe UI" w:cs="Segoe UI"/>
          <w:sz w:val="22"/>
          <w:szCs w:val="22"/>
        </w:rPr>
        <w:t>Smlouvy</w:t>
      </w:r>
      <w:r w:rsidR="005973BF" w:rsidRPr="008A1C97">
        <w:rPr>
          <w:rFonts w:ascii="Segoe UI" w:hAnsi="Segoe UI" w:cs="Segoe UI"/>
          <w:sz w:val="22"/>
          <w:szCs w:val="22"/>
        </w:rPr>
        <w:t>, neuvede-li Objednatel jiný účet</w:t>
      </w:r>
      <w:r w:rsidRPr="008A1C97">
        <w:rPr>
          <w:rFonts w:ascii="Segoe UI" w:hAnsi="Segoe UI" w:cs="Segoe UI"/>
          <w:sz w:val="22"/>
          <w:szCs w:val="22"/>
        </w:rPr>
        <w:t xml:space="preserve">. </w:t>
      </w:r>
    </w:p>
    <w:p w14:paraId="7885336F" w14:textId="47568B61" w:rsidR="00EF6189" w:rsidRPr="008A1C97" w:rsidRDefault="006A5A95" w:rsidP="000B2143">
      <w:pPr>
        <w:pStyle w:val="Odstavecseseznamem"/>
        <w:widowControl w:val="0"/>
        <w:numPr>
          <w:ilvl w:val="0"/>
          <w:numId w:val="31"/>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Neposkytnutí Záruky ve stanovené lhůtě nebo porušení povinností podle tohoto odstavce je považováno za podstatné porušení Smlouvy. Zhotovitel je povinen informovat Objednatele o jakýchkoli změnách Záruky (např. zrušení, omezení podmínek) do 3 pracovních dnů od jejich vzniku</w:t>
      </w:r>
      <w:r w:rsidR="00B3190A" w:rsidRPr="008A1C97">
        <w:rPr>
          <w:rFonts w:ascii="Segoe UI" w:hAnsi="Segoe UI" w:cs="Segoe UI"/>
          <w:sz w:val="22"/>
          <w:szCs w:val="22"/>
        </w:rPr>
        <w:t>.</w:t>
      </w:r>
    </w:p>
    <w:p w14:paraId="2BC03A28" w14:textId="599CE89A" w:rsidR="006C19A6" w:rsidRPr="003B0E92" w:rsidRDefault="006C19A6"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138" w:name="_Hlk34664749"/>
      <w:r w:rsidRPr="003B0E92">
        <w:rPr>
          <w:rFonts w:ascii="Segoe UI" w:hAnsi="Segoe UI" w:cs="Segoe UI"/>
          <w:sz w:val="22"/>
          <w:szCs w:val="22"/>
        </w:rPr>
        <w:t xml:space="preserve">Bankovní záruku za řádné dokončení </w:t>
      </w:r>
      <w:bookmarkStart w:id="139" w:name="_Hlk21345596"/>
      <w:r w:rsidRPr="003B0E92">
        <w:rPr>
          <w:rFonts w:ascii="Segoe UI" w:hAnsi="Segoe UI" w:cs="Segoe UI"/>
          <w:sz w:val="22"/>
          <w:szCs w:val="22"/>
        </w:rPr>
        <w:t xml:space="preserve">dle odst. </w:t>
      </w:r>
      <w:bookmarkEnd w:id="139"/>
      <w:r w:rsidR="00936F15">
        <w:rPr>
          <w:rFonts w:ascii="Segoe UI" w:hAnsi="Segoe UI" w:cs="Segoe UI"/>
          <w:sz w:val="22"/>
          <w:szCs w:val="22"/>
        </w:rPr>
        <w:fldChar w:fldCharType="begin"/>
      </w:r>
      <w:r w:rsidR="00936F15">
        <w:rPr>
          <w:rFonts w:ascii="Segoe UI" w:hAnsi="Segoe UI" w:cs="Segoe UI"/>
          <w:sz w:val="22"/>
          <w:szCs w:val="22"/>
        </w:rPr>
        <w:instrText xml:space="preserve"> REF _Ref163823577 \r \h </w:instrText>
      </w:r>
      <w:r w:rsidR="00936F15">
        <w:rPr>
          <w:rFonts w:ascii="Segoe UI" w:hAnsi="Segoe UI" w:cs="Segoe UI"/>
          <w:sz w:val="22"/>
          <w:szCs w:val="22"/>
        </w:rPr>
      </w:r>
      <w:r w:rsidR="00936F15">
        <w:rPr>
          <w:rFonts w:ascii="Segoe UI" w:hAnsi="Segoe UI" w:cs="Segoe UI"/>
          <w:sz w:val="22"/>
          <w:szCs w:val="22"/>
        </w:rPr>
        <w:fldChar w:fldCharType="separate"/>
      </w:r>
      <w:r w:rsidR="00936F15">
        <w:rPr>
          <w:rFonts w:ascii="Segoe UI" w:hAnsi="Segoe UI" w:cs="Segoe UI"/>
          <w:sz w:val="22"/>
          <w:szCs w:val="22"/>
        </w:rPr>
        <w:t>13.6</w:t>
      </w:r>
      <w:r w:rsidR="00936F15">
        <w:rPr>
          <w:rFonts w:ascii="Segoe UI" w:hAnsi="Segoe UI" w:cs="Segoe UI"/>
          <w:sz w:val="22"/>
          <w:szCs w:val="22"/>
        </w:rPr>
        <w:fldChar w:fldCharType="end"/>
      </w:r>
      <w:r w:rsidRPr="003B0E92">
        <w:rPr>
          <w:rFonts w:ascii="Segoe UI" w:hAnsi="Segoe UI" w:cs="Segoe UI"/>
          <w:sz w:val="22"/>
          <w:szCs w:val="22"/>
        </w:rPr>
        <w:t xml:space="preserve">, jakožto i Bankovní záruku za řádné splnění záručních podmínek dle odst. </w:t>
      </w:r>
      <w:r w:rsidR="00936F15">
        <w:rPr>
          <w:rFonts w:ascii="Segoe UI" w:hAnsi="Segoe UI" w:cs="Segoe UI"/>
          <w:sz w:val="22"/>
          <w:szCs w:val="22"/>
        </w:rPr>
        <w:fldChar w:fldCharType="begin"/>
      </w:r>
      <w:r w:rsidR="00936F15">
        <w:rPr>
          <w:rFonts w:ascii="Segoe UI" w:hAnsi="Segoe UI" w:cs="Segoe UI"/>
          <w:sz w:val="22"/>
          <w:szCs w:val="22"/>
        </w:rPr>
        <w:instrText xml:space="preserve"> REF _Ref135929814 \r \h </w:instrText>
      </w:r>
      <w:r w:rsidR="00936F15">
        <w:rPr>
          <w:rFonts w:ascii="Segoe UI" w:hAnsi="Segoe UI" w:cs="Segoe UI"/>
          <w:sz w:val="22"/>
          <w:szCs w:val="22"/>
        </w:rPr>
      </w:r>
      <w:r w:rsidR="00936F15">
        <w:rPr>
          <w:rFonts w:ascii="Segoe UI" w:hAnsi="Segoe UI" w:cs="Segoe UI"/>
          <w:sz w:val="22"/>
          <w:szCs w:val="22"/>
        </w:rPr>
        <w:fldChar w:fldCharType="separate"/>
      </w:r>
      <w:r w:rsidR="00936F15">
        <w:rPr>
          <w:rFonts w:ascii="Segoe UI" w:hAnsi="Segoe UI" w:cs="Segoe UI"/>
          <w:sz w:val="22"/>
          <w:szCs w:val="22"/>
        </w:rPr>
        <w:t>13.7</w:t>
      </w:r>
      <w:r w:rsidR="00936F15">
        <w:rPr>
          <w:rFonts w:ascii="Segoe UI" w:hAnsi="Segoe UI" w:cs="Segoe UI"/>
          <w:sz w:val="22"/>
          <w:szCs w:val="22"/>
        </w:rPr>
        <w:fldChar w:fldCharType="end"/>
      </w:r>
      <w:r w:rsidRPr="003B0E92">
        <w:rPr>
          <w:rFonts w:ascii="Segoe UI" w:hAnsi="Segoe UI" w:cs="Segoe UI"/>
          <w:sz w:val="22"/>
          <w:szCs w:val="22"/>
        </w:rPr>
        <w:t xml:space="preserve"> dle této </w:t>
      </w:r>
      <w:r w:rsidR="00685644" w:rsidRPr="003B0E92">
        <w:rPr>
          <w:rFonts w:ascii="Segoe UI" w:hAnsi="Segoe UI" w:cs="Segoe UI"/>
          <w:sz w:val="22"/>
          <w:szCs w:val="22"/>
        </w:rPr>
        <w:t>S</w:t>
      </w:r>
      <w:r w:rsidRPr="003B0E92">
        <w:rPr>
          <w:rFonts w:ascii="Segoe UI" w:hAnsi="Segoe UI" w:cs="Segoe UI"/>
          <w:sz w:val="22"/>
          <w:szCs w:val="22"/>
        </w:rPr>
        <w:t xml:space="preserve">mlouvy je Zhotovitel oprávněn nahradit složením peněžní částky na účet Objednatele č. </w:t>
      </w:r>
      <w:r w:rsidR="003B0E92" w:rsidRPr="003B0E92">
        <w:rPr>
          <w:rFonts w:ascii="Segoe UI" w:hAnsi="Segoe UI" w:cs="Segoe UI"/>
          <w:sz w:val="22"/>
          <w:szCs w:val="22"/>
        </w:rPr>
        <w:t>111510222/0800</w:t>
      </w:r>
      <w:r w:rsidRPr="003B0E92">
        <w:rPr>
          <w:rFonts w:ascii="Segoe UI" w:hAnsi="Segoe UI" w:cs="Segoe UI"/>
          <w:sz w:val="22"/>
          <w:szCs w:val="22"/>
        </w:rPr>
        <w:t>, variabilní symbol:</w:t>
      </w:r>
      <w:r w:rsidR="003B0E92">
        <w:rPr>
          <w:rFonts w:ascii="Segoe UI" w:hAnsi="Segoe UI" w:cs="Segoe UI"/>
          <w:sz w:val="22"/>
          <w:szCs w:val="22"/>
        </w:rPr>
        <w:t xml:space="preserve"> 5501560025,</w:t>
      </w:r>
      <w:r w:rsidR="003B0E92" w:rsidRPr="003B0E92">
        <w:rPr>
          <w:rFonts w:ascii="Segoe UI" w:hAnsi="Segoe UI" w:cs="Segoe UI"/>
          <w:sz w:val="22"/>
          <w:szCs w:val="22"/>
        </w:rPr>
        <w:t xml:space="preserve"> konstantní symbol 558,</w:t>
      </w:r>
      <w:r w:rsidRPr="003B0E92">
        <w:rPr>
          <w:rFonts w:ascii="Segoe UI" w:hAnsi="Segoe UI" w:cs="Segoe UI"/>
          <w:sz w:val="22"/>
          <w:szCs w:val="22"/>
        </w:rPr>
        <w:t xml:space="preserve"> specifický symbol: IČO Zhotovitele</w:t>
      </w:r>
      <w:ins w:id="140" w:author="Stanislav Mozgva" w:date="2026-01-13T15:24:00Z" w16du:dateUtc="2026-01-13T14:24:00Z">
        <w:r w:rsidR="00A22967">
          <w:rPr>
            <w:rFonts w:ascii="Segoe UI" w:hAnsi="Segoe UI" w:cs="Segoe UI"/>
            <w:sz w:val="22"/>
            <w:szCs w:val="22"/>
          </w:rPr>
          <w:t xml:space="preserve"> </w:t>
        </w:r>
        <w:r w:rsidR="00A22967" w:rsidRPr="00A22967">
          <w:rPr>
            <w:rFonts w:ascii="Segoe UI" w:hAnsi="Segoe UI" w:cs="Segoe UI"/>
            <w:sz w:val="22"/>
            <w:szCs w:val="22"/>
          </w:rPr>
          <w:t xml:space="preserve">nebo </w:t>
        </w:r>
        <w:bookmarkStart w:id="141" w:name="OLE_LINK7"/>
        <w:r w:rsidR="00A22967" w:rsidRPr="00A22967">
          <w:rPr>
            <w:rFonts w:ascii="Segoe UI" w:hAnsi="Segoe UI" w:cs="Segoe UI"/>
            <w:sz w:val="22"/>
            <w:szCs w:val="22"/>
          </w:rPr>
          <w:t>formou pojištění záruky</w:t>
        </w:r>
        <w:bookmarkEnd w:id="141"/>
        <w:r w:rsidR="00A22967" w:rsidRPr="00A22967">
          <w:rPr>
            <w:rFonts w:ascii="Segoe UI" w:hAnsi="Segoe UI" w:cs="Segoe UI"/>
            <w:sz w:val="22"/>
            <w:szCs w:val="22"/>
          </w:rPr>
          <w:t>, kdy Zhotovitel předloží doklad pojišťovny prokazujícího povinnost pojišťovny uspokojit nároky Objednatele v rozsahu a za podmínek jako v případě Bankovní záruky za řádné dokončení nebo Bankovní záruky za řádné splnění záručních podmínek</w:t>
        </w:r>
      </w:ins>
      <w:del w:id="142" w:author="Stanislav Mozgva" w:date="2026-01-13T15:24:00Z" w16du:dateUtc="2026-01-13T14:24:00Z">
        <w:r w:rsidRPr="003B0E92" w:rsidDel="00A22967">
          <w:rPr>
            <w:rFonts w:ascii="Segoe UI" w:hAnsi="Segoe UI" w:cs="Segoe UI"/>
            <w:sz w:val="22"/>
            <w:szCs w:val="22"/>
          </w:rPr>
          <w:delText>, konstantní symbol: 558</w:delText>
        </w:r>
      </w:del>
      <w:r w:rsidRPr="003B0E92">
        <w:rPr>
          <w:rFonts w:ascii="Segoe UI" w:hAnsi="Segoe UI" w:cs="Segoe UI"/>
          <w:sz w:val="22"/>
          <w:szCs w:val="22"/>
        </w:rPr>
        <w:t xml:space="preserve">. Podmínky dle odst. </w:t>
      </w:r>
      <w:r w:rsidR="006A5A95">
        <w:rPr>
          <w:rFonts w:ascii="Segoe UI" w:hAnsi="Segoe UI" w:cs="Segoe UI"/>
          <w:sz w:val="22"/>
          <w:szCs w:val="22"/>
        </w:rPr>
        <w:fldChar w:fldCharType="begin"/>
      </w:r>
      <w:r w:rsidR="006A5A95">
        <w:rPr>
          <w:rFonts w:ascii="Segoe UI" w:hAnsi="Segoe UI" w:cs="Segoe UI"/>
          <w:sz w:val="22"/>
          <w:szCs w:val="22"/>
        </w:rPr>
        <w:instrText xml:space="preserve"> REF _Ref198036314 \r \h </w:instrText>
      </w:r>
      <w:r w:rsidR="006A5A95">
        <w:rPr>
          <w:rFonts w:ascii="Segoe UI" w:hAnsi="Segoe UI" w:cs="Segoe UI"/>
          <w:sz w:val="22"/>
          <w:szCs w:val="22"/>
        </w:rPr>
      </w:r>
      <w:r w:rsidR="006A5A95">
        <w:rPr>
          <w:rFonts w:ascii="Segoe UI" w:hAnsi="Segoe UI" w:cs="Segoe UI"/>
          <w:sz w:val="22"/>
          <w:szCs w:val="22"/>
        </w:rPr>
        <w:fldChar w:fldCharType="separate"/>
      </w:r>
      <w:r w:rsidR="006A5A95">
        <w:rPr>
          <w:rFonts w:ascii="Segoe UI" w:hAnsi="Segoe UI" w:cs="Segoe UI"/>
          <w:sz w:val="22"/>
          <w:szCs w:val="22"/>
        </w:rPr>
        <w:t>13.6</w:t>
      </w:r>
      <w:r w:rsidR="006A5A95">
        <w:rPr>
          <w:rFonts w:ascii="Segoe UI" w:hAnsi="Segoe UI" w:cs="Segoe UI"/>
          <w:sz w:val="22"/>
          <w:szCs w:val="22"/>
        </w:rPr>
        <w:fldChar w:fldCharType="end"/>
      </w:r>
      <w:r w:rsidRPr="003B0E92">
        <w:rPr>
          <w:rFonts w:ascii="Segoe UI" w:hAnsi="Segoe UI" w:cs="Segoe UI"/>
          <w:sz w:val="22"/>
          <w:szCs w:val="22"/>
        </w:rPr>
        <w:t xml:space="preserve"> a </w:t>
      </w:r>
      <w:r w:rsidR="006A5A95">
        <w:rPr>
          <w:rFonts w:ascii="Segoe UI" w:hAnsi="Segoe UI" w:cs="Segoe UI"/>
          <w:sz w:val="22"/>
          <w:szCs w:val="22"/>
        </w:rPr>
        <w:fldChar w:fldCharType="begin"/>
      </w:r>
      <w:r w:rsidR="006A5A95">
        <w:rPr>
          <w:rFonts w:ascii="Segoe UI" w:hAnsi="Segoe UI" w:cs="Segoe UI"/>
          <w:sz w:val="22"/>
          <w:szCs w:val="22"/>
        </w:rPr>
        <w:instrText xml:space="preserve"> REF _Ref135929814 \r \h </w:instrText>
      </w:r>
      <w:r w:rsidR="006A5A95">
        <w:rPr>
          <w:rFonts w:ascii="Segoe UI" w:hAnsi="Segoe UI" w:cs="Segoe UI"/>
          <w:sz w:val="22"/>
          <w:szCs w:val="22"/>
        </w:rPr>
      </w:r>
      <w:r w:rsidR="006A5A95">
        <w:rPr>
          <w:rFonts w:ascii="Segoe UI" w:hAnsi="Segoe UI" w:cs="Segoe UI"/>
          <w:sz w:val="22"/>
          <w:szCs w:val="22"/>
        </w:rPr>
        <w:fldChar w:fldCharType="separate"/>
      </w:r>
      <w:r w:rsidR="006A5A95">
        <w:rPr>
          <w:rFonts w:ascii="Segoe UI" w:hAnsi="Segoe UI" w:cs="Segoe UI"/>
          <w:sz w:val="22"/>
          <w:szCs w:val="22"/>
        </w:rPr>
        <w:t>13.7</w:t>
      </w:r>
      <w:r w:rsidR="006A5A95">
        <w:rPr>
          <w:rFonts w:ascii="Segoe UI" w:hAnsi="Segoe UI" w:cs="Segoe UI"/>
          <w:sz w:val="22"/>
          <w:szCs w:val="22"/>
        </w:rPr>
        <w:fldChar w:fldCharType="end"/>
      </w:r>
      <w:r w:rsidRPr="003B0E92">
        <w:rPr>
          <w:rFonts w:ascii="Segoe UI" w:hAnsi="Segoe UI" w:cs="Segoe UI"/>
          <w:sz w:val="22"/>
          <w:szCs w:val="22"/>
        </w:rPr>
        <w:t xml:space="preserve"> této </w:t>
      </w:r>
      <w:r w:rsidR="00E22FC1" w:rsidRPr="003B0E92">
        <w:rPr>
          <w:rFonts w:ascii="Segoe UI" w:hAnsi="Segoe UI" w:cs="Segoe UI"/>
          <w:sz w:val="22"/>
          <w:szCs w:val="22"/>
        </w:rPr>
        <w:t>S</w:t>
      </w:r>
      <w:r w:rsidRPr="003B0E92">
        <w:rPr>
          <w:rFonts w:ascii="Segoe UI" w:hAnsi="Segoe UI" w:cs="Segoe UI"/>
          <w:sz w:val="22"/>
          <w:szCs w:val="22"/>
        </w:rPr>
        <w:t xml:space="preserve">mlouvy se v případě složení peněžní částky na účet Objednatele </w:t>
      </w:r>
      <w:ins w:id="143" w:author="Stanislav Mozgva" w:date="2026-01-13T15:25:00Z" w16du:dateUtc="2026-01-13T14:25:00Z">
        <w:r w:rsidR="00A22967" w:rsidRPr="00A22967">
          <w:rPr>
            <w:rFonts w:ascii="Segoe UI" w:hAnsi="Segoe UI" w:cs="Segoe UI"/>
            <w:sz w:val="22"/>
            <w:szCs w:val="22"/>
          </w:rPr>
          <w:t xml:space="preserve">nebo pojištěním záruky </w:t>
        </w:r>
      </w:ins>
      <w:r w:rsidRPr="003B0E92">
        <w:rPr>
          <w:rFonts w:ascii="Segoe UI" w:hAnsi="Segoe UI" w:cs="Segoe UI"/>
          <w:sz w:val="22"/>
          <w:szCs w:val="22"/>
        </w:rPr>
        <w:t>uplatní obdobně.</w:t>
      </w:r>
      <w:bookmarkEnd w:id="138"/>
    </w:p>
    <w:p w14:paraId="29130EB5" w14:textId="77777777" w:rsidR="007575D2" w:rsidRPr="005D41FB" w:rsidRDefault="007575D2"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r w:rsidRPr="005D41FB">
        <w:rPr>
          <w:rFonts w:ascii="Segoe UI" w:eastAsia="Times New Roman" w:hAnsi="Segoe UI" w:cs="Segoe UI"/>
          <w:bCs/>
          <w:caps/>
          <w:sz w:val="22"/>
          <w:szCs w:val="22"/>
          <w:lang w:eastAsia="x-none"/>
        </w:rPr>
        <w:t>Ukončení smluvního vztahu</w:t>
      </w:r>
    </w:p>
    <w:p w14:paraId="5B27EE79" w14:textId="77777777" w:rsidR="007575D2" w:rsidRPr="00A561F9" w:rsidRDefault="007575D2"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A561F9">
        <w:rPr>
          <w:rFonts w:ascii="Segoe UI" w:hAnsi="Segoe UI" w:cs="Segoe UI"/>
          <w:sz w:val="22"/>
          <w:szCs w:val="22"/>
        </w:rPr>
        <w:t xml:space="preserve">Smluvní strany mohou </w:t>
      </w:r>
      <w:r w:rsidR="00292C42">
        <w:rPr>
          <w:rFonts w:ascii="Segoe UI" w:hAnsi="Segoe UI" w:cs="Segoe UI"/>
          <w:sz w:val="22"/>
          <w:szCs w:val="22"/>
        </w:rPr>
        <w:t>Smlouvu</w:t>
      </w:r>
      <w:r w:rsidRPr="00A561F9">
        <w:rPr>
          <w:rFonts w:ascii="Segoe UI" w:hAnsi="Segoe UI" w:cs="Segoe UI"/>
          <w:sz w:val="22"/>
          <w:szCs w:val="22"/>
        </w:rPr>
        <w:t xml:space="preserve"> ukončit dohodou nebo odstoupením</w:t>
      </w:r>
      <w:r w:rsidR="009E4DC8" w:rsidRPr="00A561F9">
        <w:rPr>
          <w:rFonts w:ascii="Segoe UI" w:hAnsi="Segoe UI" w:cs="Segoe UI"/>
          <w:sz w:val="22"/>
          <w:szCs w:val="22"/>
        </w:rPr>
        <w:t>, a to vždy písemně</w:t>
      </w:r>
      <w:r w:rsidRPr="00A561F9">
        <w:rPr>
          <w:rFonts w:ascii="Segoe UI" w:hAnsi="Segoe UI" w:cs="Segoe UI"/>
          <w:sz w:val="22"/>
          <w:szCs w:val="22"/>
        </w:rPr>
        <w:t>.</w:t>
      </w:r>
      <w:r w:rsidR="00514AA3" w:rsidRPr="00A561F9">
        <w:rPr>
          <w:rFonts w:ascii="Segoe UI" w:hAnsi="Segoe UI" w:cs="Segoe UI"/>
          <w:sz w:val="22"/>
          <w:szCs w:val="22"/>
        </w:rPr>
        <w:t xml:space="preserve"> </w:t>
      </w:r>
    </w:p>
    <w:p w14:paraId="25F4850E" w14:textId="77777777" w:rsidR="007575D2" w:rsidRPr="00A561F9"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A561F9">
        <w:rPr>
          <w:rFonts w:ascii="Segoe UI" w:hAnsi="Segoe UI" w:cs="Segoe UI"/>
          <w:sz w:val="22"/>
          <w:szCs w:val="22"/>
        </w:rPr>
        <w:t>Objednatel</w:t>
      </w:r>
      <w:r w:rsidR="007575D2" w:rsidRPr="00A561F9">
        <w:rPr>
          <w:rFonts w:ascii="Segoe UI" w:hAnsi="Segoe UI" w:cs="Segoe UI"/>
          <w:sz w:val="22"/>
          <w:szCs w:val="22"/>
        </w:rPr>
        <w:t xml:space="preserve"> nebo </w:t>
      </w:r>
      <w:r w:rsidRPr="00A561F9">
        <w:rPr>
          <w:rFonts w:ascii="Segoe UI" w:hAnsi="Segoe UI" w:cs="Segoe UI"/>
          <w:sz w:val="22"/>
          <w:szCs w:val="22"/>
        </w:rPr>
        <w:t>Zhotovitel</w:t>
      </w:r>
      <w:r w:rsidR="007575D2" w:rsidRPr="00A561F9">
        <w:rPr>
          <w:rFonts w:ascii="Segoe UI" w:hAnsi="Segoe UI" w:cs="Segoe UI"/>
          <w:sz w:val="22"/>
          <w:szCs w:val="22"/>
        </w:rPr>
        <w:t xml:space="preserve"> mají právo od </w:t>
      </w:r>
      <w:r w:rsidR="00627A19" w:rsidRPr="00A561F9">
        <w:rPr>
          <w:rFonts w:ascii="Segoe UI" w:hAnsi="Segoe UI" w:cs="Segoe UI"/>
          <w:sz w:val="22"/>
          <w:szCs w:val="22"/>
        </w:rPr>
        <w:t>Smlouvy</w:t>
      </w:r>
      <w:r w:rsidR="007575D2" w:rsidRPr="00A561F9">
        <w:rPr>
          <w:rFonts w:ascii="Segoe UI" w:hAnsi="Segoe UI" w:cs="Segoe UI"/>
          <w:sz w:val="22"/>
          <w:szCs w:val="22"/>
        </w:rPr>
        <w:t xml:space="preserve"> odstoupit v případě podstatného porušení </w:t>
      </w:r>
      <w:r w:rsidR="00627A19" w:rsidRPr="00A561F9">
        <w:rPr>
          <w:rFonts w:ascii="Segoe UI" w:hAnsi="Segoe UI" w:cs="Segoe UI"/>
          <w:sz w:val="22"/>
          <w:szCs w:val="22"/>
        </w:rPr>
        <w:t>Smlouvy</w:t>
      </w:r>
      <w:r w:rsidR="00AA3F07" w:rsidRPr="00A561F9">
        <w:rPr>
          <w:rFonts w:ascii="Segoe UI" w:hAnsi="Segoe UI" w:cs="Segoe UI"/>
          <w:sz w:val="22"/>
          <w:szCs w:val="22"/>
        </w:rPr>
        <w:t xml:space="preserve"> </w:t>
      </w:r>
      <w:r w:rsidR="007575D2" w:rsidRPr="00A561F9">
        <w:rPr>
          <w:rFonts w:ascii="Segoe UI" w:hAnsi="Segoe UI" w:cs="Segoe UI"/>
          <w:sz w:val="22"/>
          <w:szCs w:val="22"/>
        </w:rPr>
        <w:t>druhou smluvní stranou</w:t>
      </w:r>
      <w:r w:rsidR="002C43C8" w:rsidRPr="00A561F9">
        <w:rPr>
          <w:rFonts w:ascii="Segoe UI" w:hAnsi="Segoe UI" w:cs="Segoe UI"/>
          <w:sz w:val="22"/>
          <w:szCs w:val="22"/>
        </w:rPr>
        <w:t xml:space="preserve">, a to ohledně </w:t>
      </w:r>
      <w:r w:rsidR="00086DF1" w:rsidRPr="00A561F9">
        <w:rPr>
          <w:rFonts w:ascii="Segoe UI" w:hAnsi="Segoe UI" w:cs="Segoe UI"/>
          <w:sz w:val="22"/>
          <w:szCs w:val="22"/>
        </w:rPr>
        <w:t>nesplněného zbytku plnění</w:t>
      </w:r>
      <w:r w:rsidR="002C43C8" w:rsidRPr="00A561F9">
        <w:rPr>
          <w:rFonts w:ascii="Segoe UI" w:hAnsi="Segoe UI" w:cs="Segoe UI"/>
          <w:sz w:val="22"/>
          <w:szCs w:val="22"/>
        </w:rPr>
        <w:t>.</w:t>
      </w:r>
    </w:p>
    <w:p w14:paraId="30A12F8C" w14:textId="77777777" w:rsidR="007575D2" w:rsidRDefault="007575D2"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A561F9">
        <w:rPr>
          <w:rFonts w:ascii="Segoe UI" w:hAnsi="Segoe UI" w:cs="Segoe UI"/>
          <w:sz w:val="22"/>
          <w:szCs w:val="22"/>
        </w:rPr>
        <w:t xml:space="preserve">Za podstatné porušení </w:t>
      </w:r>
      <w:r w:rsidR="00627A19" w:rsidRPr="00A561F9">
        <w:rPr>
          <w:rFonts w:ascii="Segoe UI" w:hAnsi="Segoe UI" w:cs="Segoe UI"/>
          <w:sz w:val="22"/>
          <w:szCs w:val="22"/>
        </w:rPr>
        <w:t>Smlouvy</w:t>
      </w:r>
      <w:r w:rsidRPr="00A561F9">
        <w:rPr>
          <w:rFonts w:ascii="Segoe UI" w:hAnsi="Segoe UI" w:cs="Segoe UI"/>
          <w:sz w:val="22"/>
          <w:szCs w:val="22"/>
        </w:rPr>
        <w:t xml:space="preserve"> pokládají smluvní strany tato porušení smluvních závazků:</w:t>
      </w:r>
    </w:p>
    <w:p w14:paraId="5898DD7A" w14:textId="77777777" w:rsidR="008A1C97" w:rsidRPr="008A1C97" w:rsidRDefault="000772B6" w:rsidP="000B2143">
      <w:pPr>
        <w:pStyle w:val="Odstavecseseznamem"/>
        <w:widowControl w:val="0"/>
        <w:numPr>
          <w:ilvl w:val="0"/>
          <w:numId w:val="32"/>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napToGrid w:val="0"/>
          <w:sz w:val="22"/>
          <w:szCs w:val="22"/>
        </w:rPr>
        <w:t>p</w:t>
      </w:r>
      <w:r w:rsidR="009A2D6A" w:rsidRPr="008A1C97">
        <w:rPr>
          <w:rFonts w:ascii="Segoe UI" w:hAnsi="Segoe UI" w:cs="Segoe UI"/>
          <w:snapToGrid w:val="0"/>
          <w:sz w:val="22"/>
          <w:szCs w:val="22"/>
        </w:rPr>
        <w:t xml:space="preserve">rodlení Zhotovitele delší než </w:t>
      </w:r>
      <w:r w:rsidR="004223FF" w:rsidRPr="008A1C97">
        <w:rPr>
          <w:rFonts w:ascii="Segoe UI" w:hAnsi="Segoe UI" w:cs="Segoe UI"/>
          <w:snapToGrid w:val="0"/>
          <w:sz w:val="22"/>
          <w:szCs w:val="22"/>
        </w:rPr>
        <w:t>30 </w:t>
      </w:r>
      <w:r w:rsidR="009A2D6A" w:rsidRPr="008A1C97">
        <w:rPr>
          <w:rFonts w:ascii="Segoe UI" w:hAnsi="Segoe UI" w:cs="Segoe UI"/>
          <w:snapToGrid w:val="0"/>
          <w:sz w:val="22"/>
          <w:szCs w:val="22"/>
        </w:rPr>
        <w:t>dnů od konce lhůt sjednaných dle čl. </w:t>
      </w:r>
      <w:r w:rsidR="00A561F9" w:rsidRPr="008A1C97">
        <w:rPr>
          <w:rFonts w:ascii="Segoe UI" w:hAnsi="Segoe UI" w:cs="Segoe UI"/>
          <w:snapToGrid w:val="0"/>
          <w:sz w:val="22"/>
          <w:szCs w:val="22"/>
        </w:rPr>
        <w:fldChar w:fldCharType="begin"/>
      </w:r>
      <w:r w:rsidR="00A561F9" w:rsidRPr="008A1C97">
        <w:rPr>
          <w:rFonts w:ascii="Segoe UI" w:hAnsi="Segoe UI" w:cs="Segoe UI"/>
          <w:snapToGrid w:val="0"/>
          <w:sz w:val="22"/>
          <w:szCs w:val="22"/>
        </w:rPr>
        <w:instrText xml:space="preserve"> REF _Ref135929181 \r \h </w:instrText>
      </w:r>
      <w:r w:rsidR="00A561F9" w:rsidRPr="008A1C97">
        <w:rPr>
          <w:rFonts w:ascii="Segoe UI" w:hAnsi="Segoe UI" w:cs="Segoe UI"/>
          <w:snapToGrid w:val="0"/>
          <w:sz w:val="22"/>
          <w:szCs w:val="22"/>
        </w:rPr>
      </w:r>
      <w:r w:rsidR="00A561F9" w:rsidRPr="008A1C97">
        <w:rPr>
          <w:rFonts w:ascii="Segoe UI" w:hAnsi="Segoe UI" w:cs="Segoe UI"/>
          <w:snapToGrid w:val="0"/>
          <w:sz w:val="22"/>
          <w:szCs w:val="22"/>
        </w:rPr>
        <w:fldChar w:fldCharType="separate"/>
      </w:r>
      <w:r w:rsidR="00936F15" w:rsidRPr="008A1C97">
        <w:rPr>
          <w:rFonts w:ascii="Segoe UI" w:hAnsi="Segoe UI" w:cs="Segoe UI"/>
          <w:snapToGrid w:val="0"/>
          <w:sz w:val="22"/>
          <w:szCs w:val="22"/>
        </w:rPr>
        <w:t>3</w:t>
      </w:r>
      <w:r w:rsidR="00A561F9" w:rsidRPr="008A1C97">
        <w:rPr>
          <w:rFonts w:ascii="Segoe UI" w:hAnsi="Segoe UI" w:cs="Segoe UI"/>
          <w:snapToGrid w:val="0"/>
          <w:sz w:val="22"/>
          <w:szCs w:val="22"/>
        </w:rPr>
        <w:fldChar w:fldCharType="end"/>
      </w:r>
      <w:r w:rsidR="00C250A8" w:rsidRPr="008A1C97">
        <w:rPr>
          <w:rFonts w:ascii="Segoe UI" w:hAnsi="Segoe UI" w:cs="Segoe UI"/>
          <w:snapToGrid w:val="0"/>
          <w:sz w:val="22"/>
          <w:szCs w:val="22"/>
        </w:rPr>
        <w:t xml:space="preserve"> této </w:t>
      </w:r>
      <w:r w:rsidR="00627A19" w:rsidRPr="008A1C97">
        <w:rPr>
          <w:rFonts w:ascii="Segoe UI" w:hAnsi="Segoe UI" w:cs="Segoe UI"/>
          <w:snapToGrid w:val="0"/>
          <w:sz w:val="22"/>
          <w:szCs w:val="22"/>
        </w:rPr>
        <w:t>Smlouvy</w:t>
      </w:r>
      <w:r w:rsidRPr="008A1C97">
        <w:rPr>
          <w:rFonts w:ascii="Segoe UI" w:hAnsi="Segoe UI" w:cs="Segoe UI"/>
          <w:snapToGrid w:val="0"/>
          <w:sz w:val="22"/>
          <w:szCs w:val="22"/>
        </w:rPr>
        <w:t>,</w:t>
      </w:r>
      <w:r w:rsidR="00FA70D5" w:rsidRPr="008A1C97">
        <w:rPr>
          <w:rFonts w:ascii="Segoe UI" w:hAnsi="Segoe UI" w:cs="Segoe UI"/>
          <w:snapToGrid w:val="0"/>
          <w:sz w:val="22"/>
          <w:szCs w:val="22"/>
        </w:rPr>
        <w:t xml:space="preserve"> nebo </w:t>
      </w:r>
      <w:r w:rsidR="00B672FF" w:rsidRPr="008A1C97">
        <w:rPr>
          <w:rFonts w:ascii="Segoe UI" w:hAnsi="Segoe UI" w:cs="Segoe UI"/>
          <w:snapToGrid w:val="0"/>
          <w:sz w:val="22"/>
          <w:szCs w:val="22"/>
        </w:rPr>
        <w:t xml:space="preserve">při </w:t>
      </w:r>
      <w:r w:rsidR="00FA70D5" w:rsidRPr="008A1C97">
        <w:rPr>
          <w:rFonts w:ascii="Segoe UI" w:hAnsi="Segoe UI" w:cs="Segoe UI"/>
          <w:snapToGrid w:val="0"/>
          <w:sz w:val="22"/>
          <w:szCs w:val="22"/>
        </w:rPr>
        <w:t xml:space="preserve">prodlení s realizací </w:t>
      </w:r>
      <w:r w:rsidR="00FD40B2" w:rsidRPr="008A1C97">
        <w:rPr>
          <w:rFonts w:ascii="Segoe UI" w:hAnsi="Segoe UI" w:cs="Segoe UI"/>
          <w:snapToGrid w:val="0"/>
          <w:sz w:val="22"/>
          <w:szCs w:val="22"/>
        </w:rPr>
        <w:t>milníku</w:t>
      </w:r>
      <w:r w:rsidR="00EB6577" w:rsidRPr="008A1C97">
        <w:rPr>
          <w:rFonts w:ascii="Segoe UI" w:hAnsi="Segoe UI" w:cs="Segoe UI"/>
          <w:snapToGrid w:val="0"/>
          <w:sz w:val="22"/>
          <w:szCs w:val="22"/>
        </w:rPr>
        <w:t xml:space="preserve"> </w:t>
      </w:r>
      <w:r w:rsidR="00291FF9" w:rsidRPr="008A1C97">
        <w:rPr>
          <w:rFonts w:ascii="Segoe UI" w:hAnsi="Segoe UI" w:cs="Segoe UI"/>
          <w:snapToGrid w:val="0"/>
          <w:sz w:val="22"/>
          <w:szCs w:val="22"/>
        </w:rPr>
        <w:t>oproti</w:t>
      </w:r>
      <w:r w:rsidR="00FD40B2" w:rsidRPr="008A1C97">
        <w:rPr>
          <w:rFonts w:ascii="Segoe UI" w:hAnsi="Segoe UI" w:cs="Segoe UI"/>
          <w:snapToGrid w:val="0"/>
          <w:sz w:val="22"/>
          <w:szCs w:val="22"/>
        </w:rPr>
        <w:t xml:space="preserve"> Harmonogramu</w:t>
      </w:r>
      <w:r w:rsidR="00B41309" w:rsidRPr="008A1C97">
        <w:rPr>
          <w:rFonts w:ascii="Segoe UI" w:hAnsi="Segoe UI" w:cs="Segoe UI"/>
          <w:snapToGrid w:val="0"/>
          <w:sz w:val="22"/>
          <w:szCs w:val="22"/>
        </w:rPr>
        <w:t xml:space="preserve"> </w:t>
      </w:r>
      <w:r w:rsidR="00FD40B2" w:rsidRPr="008A1C97">
        <w:rPr>
          <w:rFonts w:ascii="Segoe UI" w:hAnsi="Segoe UI" w:cs="Segoe UI"/>
          <w:snapToGrid w:val="0"/>
          <w:sz w:val="22"/>
          <w:szCs w:val="22"/>
        </w:rPr>
        <w:t>delší než 15</w:t>
      </w:r>
      <w:r w:rsidR="00FA70D5" w:rsidRPr="008A1C97">
        <w:rPr>
          <w:rFonts w:ascii="Segoe UI" w:hAnsi="Segoe UI" w:cs="Segoe UI"/>
          <w:snapToGrid w:val="0"/>
          <w:sz w:val="22"/>
          <w:szCs w:val="22"/>
        </w:rPr>
        <w:t xml:space="preserve"> </w:t>
      </w:r>
      <w:r w:rsidR="00CF4F2F" w:rsidRPr="008A1C97">
        <w:rPr>
          <w:rFonts w:ascii="Segoe UI" w:hAnsi="Segoe UI" w:cs="Segoe UI"/>
          <w:snapToGrid w:val="0"/>
          <w:sz w:val="22"/>
          <w:szCs w:val="22"/>
        </w:rPr>
        <w:t xml:space="preserve">pracovních </w:t>
      </w:r>
      <w:r w:rsidR="00FA70D5" w:rsidRPr="008A1C97">
        <w:rPr>
          <w:rFonts w:ascii="Segoe UI" w:hAnsi="Segoe UI" w:cs="Segoe UI"/>
          <w:snapToGrid w:val="0"/>
          <w:sz w:val="22"/>
          <w:szCs w:val="22"/>
        </w:rPr>
        <w:t>dní</w:t>
      </w:r>
      <w:r w:rsidR="00FF7932" w:rsidRPr="008A1C97">
        <w:rPr>
          <w:rFonts w:ascii="Segoe UI" w:hAnsi="Segoe UI" w:cs="Segoe UI"/>
          <w:snapToGrid w:val="0"/>
          <w:sz w:val="22"/>
          <w:szCs w:val="22"/>
        </w:rPr>
        <w:t>;</w:t>
      </w:r>
    </w:p>
    <w:p w14:paraId="419C8881" w14:textId="77777777" w:rsidR="008A1C97" w:rsidRPr="008A1C97" w:rsidRDefault="007575D2" w:rsidP="000B2143">
      <w:pPr>
        <w:pStyle w:val="Odstavecseseznamem"/>
        <w:widowControl w:val="0"/>
        <w:numPr>
          <w:ilvl w:val="0"/>
          <w:numId w:val="32"/>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napToGrid w:val="0"/>
          <w:sz w:val="22"/>
          <w:szCs w:val="22"/>
        </w:rPr>
        <w:t xml:space="preserve">neoprávněné zastavení či přerušení prací </w:t>
      </w:r>
      <w:r w:rsidR="000772B6" w:rsidRPr="008A1C97">
        <w:rPr>
          <w:rFonts w:ascii="Segoe UI" w:hAnsi="Segoe UI" w:cs="Segoe UI"/>
          <w:snapToGrid w:val="0"/>
          <w:sz w:val="22"/>
          <w:szCs w:val="22"/>
        </w:rPr>
        <w:t xml:space="preserve">na Stavbě </w:t>
      </w:r>
      <w:r w:rsidRPr="008A1C97">
        <w:rPr>
          <w:rFonts w:ascii="Segoe UI" w:hAnsi="Segoe UI" w:cs="Segoe UI"/>
          <w:snapToGrid w:val="0"/>
          <w:sz w:val="22"/>
          <w:szCs w:val="22"/>
        </w:rPr>
        <w:t xml:space="preserve">ze strany </w:t>
      </w:r>
      <w:r w:rsidR="00BE2007" w:rsidRPr="008A1C97">
        <w:rPr>
          <w:rFonts w:ascii="Segoe UI" w:hAnsi="Segoe UI" w:cs="Segoe UI"/>
          <w:snapToGrid w:val="0"/>
          <w:sz w:val="22"/>
          <w:szCs w:val="22"/>
        </w:rPr>
        <w:t>Zhotovitel</w:t>
      </w:r>
      <w:r w:rsidRPr="008A1C97">
        <w:rPr>
          <w:rFonts w:ascii="Segoe UI" w:hAnsi="Segoe UI" w:cs="Segoe UI"/>
          <w:snapToGrid w:val="0"/>
          <w:sz w:val="22"/>
          <w:szCs w:val="22"/>
        </w:rPr>
        <w:t>e</w:t>
      </w:r>
      <w:r w:rsidR="00E842E6" w:rsidRPr="008A1C97">
        <w:rPr>
          <w:rFonts w:ascii="Segoe UI" w:hAnsi="Segoe UI" w:cs="Segoe UI"/>
          <w:snapToGrid w:val="0"/>
          <w:sz w:val="22"/>
          <w:szCs w:val="22"/>
        </w:rPr>
        <w:t xml:space="preserve"> po dobu delší než </w:t>
      </w:r>
      <w:r w:rsidR="004223FF" w:rsidRPr="008A1C97">
        <w:rPr>
          <w:rFonts w:ascii="Segoe UI" w:hAnsi="Segoe UI" w:cs="Segoe UI"/>
          <w:snapToGrid w:val="0"/>
          <w:sz w:val="22"/>
          <w:szCs w:val="22"/>
        </w:rPr>
        <w:t>30 </w:t>
      </w:r>
      <w:r w:rsidR="00E842E6" w:rsidRPr="008A1C97">
        <w:rPr>
          <w:rFonts w:ascii="Segoe UI" w:hAnsi="Segoe UI" w:cs="Segoe UI"/>
          <w:snapToGrid w:val="0"/>
          <w:sz w:val="22"/>
          <w:szCs w:val="22"/>
        </w:rPr>
        <w:t>dnů</w:t>
      </w:r>
      <w:r w:rsidRPr="008A1C97">
        <w:rPr>
          <w:rFonts w:ascii="Segoe UI" w:hAnsi="Segoe UI" w:cs="Segoe UI"/>
          <w:snapToGrid w:val="0"/>
          <w:sz w:val="22"/>
          <w:szCs w:val="22"/>
        </w:rPr>
        <w:t>,</w:t>
      </w:r>
    </w:p>
    <w:p w14:paraId="44B97DC4" w14:textId="77777777" w:rsidR="008A1C97" w:rsidRPr="008A1C97" w:rsidRDefault="007575D2" w:rsidP="000B2143">
      <w:pPr>
        <w:pStyle w:val="Odstavecseseznamem"/>
        <w:widowControl w:val="0"/>
        <w:numPr>
          <w:ilvl w:val="0"/>
          <w:numId w:val="32"/>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napToGrid w:val="0"/>
          <w:sz w:val="22"/>
          <w:szCs w:val="22"/>
        </w:rPr>
        <w:t xml:space="preserve">neprokázání existence pojištění odpovědnosti za škodu způsobenou </w:t>
      </w:r>
      <w:r w:rsidR="00BE2007" w:rsidRPr="008A1C97">
        <w:rPr>
          <w:rFonts w:ascii="Segoe UI" w:hAnsi="Segoe UI" w:cs="Segoe UI"/>
          <w:snapToGrid w:val="0"/>
          <w:sz w:val="22"/>
          <w:szCs w:val="22"/>
        </w:rPr>
        <w:t>Zhotovitel</w:t>
      </w:r>
      <w:r w:rsidRPr="008A1C97">
        <w:rPr>
          <w:rFonts w:ascii="Segoe UI" w:hAnsi="Segoe UI" w:cs="Segoe UI"/>
          <w:snapToGrid w:val="0"/>
          <w:sz w:val="22"/>
          <w:szCs w:val="22"/>
        </w:rPr>
        <w:t>em při jeho činnosti s </w:t>
      </w:r>
      <w:r w:rsidR="00444320" w:rsidRPr="008A1C97">
        <w:rPr>
          <w:rFonts w:ascii="Segoe UI" w:hAnsi="Segoe UI" w:cs="Segoe UI"/>
          <w:snapToGrid w:val="0"/>
          <w:sz w:val="22"/>
          <w:szCs w:val="22"/>
        </w:rPr>
        <w:t xml:space="preserve">minimálním limitem </w:t>
      </w:r>
      <w:r w:rsidRPr="008A1C97">
        <w:rPr>
          <w:rFonts w:ascii="Segoe UI" w:hAnsi="Segoe UI" w:cs="Segoe UI"/>
          <w:snapToGrid w:val="0"/>
          <w:sz w:val="22"/>
          <w:szCs w:val="22"/>
        </w:rPr>
        <w:t>pojistn</w:t>
      </w:r>
      <w:r w:rsidR="00444320" w:rsidRPr="008A1C97">
        <w:rPr>
          <w:rFonts w:ascii="Segoe UI" w:hAnsi="Segoe UI" w:cs="Segoe UI"/>
          <w:snapToGrid w:val="0"/>
          <w:sz w:val="22"/>
          <w:szCs w:val="22"/>
        </w:rPr>
        <w:t>ého</w:t>
      </w:r>
      <w:r w:rsidRPr="008A1C97">
        <w:rPr>
          <w:rFonts w:ascii="Segoe UI" w:hAnsi="Segoe UI" w:cs="Segoe UI"/>
          <w:snapToGrid w:val="0"/>
          <w:sz w:val="22"/>
          <w:szCs w:val="22"/>
        </w:rPr>
        <w:t xml:space="preserve"> plnění</w:t>
      </w:r>
      <w:r w:rsidR="00444320" w:rsidRPr="008A1C97">
        <w:rPr>
          <w:rFonts w:ascii="Segoe UI" w:hAnsi="Segoe UI" w:cs="Segoe UI"/>
          <w:snapToGrid w:val="0"/>
          <w:sz w:val="22"/>
          <w:szCs w:val="22"/>
        </w:rPr>
        <w:t xml:space="preserve"> dle čl. </w:t>
      </w:r>
      <w:r w:rsidR="00A561F9" w:rsidRPr="008A1C97">
        <w:rPr>
          <w:rFonts w:ascii="Segoe UI" w:hAnsi="Segoe UI" w:cs="Segoe UI"/>
          <w:snapToGrid w:val="0"/>
          <w:sz w:val="22"/>
          <w:szCs w:val="22"/>
        </w:rPr>
        <w:fldChar w:fldCharType="begin"/>
      </w:r>
      <w:r w:rsidR="00A561F9" w:rsidRPr="008A1C97">
        <w:rPr>
          <w:rFonts w:ascii="Segoe UI" w:hAnsi="Segoe UI" w:cs="Segoe UI"/>
          <w:snapToGrid w:val="0"/>
          <w:sz w:val="22"/>
          <w:szCs w:val="22"/>
        </w:rPr>
        <w:instrText xml:space="preserve"> REF _Ref135929210 \r \h </w:instrText>
      </w:r>
      <w:r w:rsidR="00A561F9" w:rsidRPr="008A1C97">
        <w:rPr>
          <w:rFonts w:ascii="Segoe UI" w:hAnsi="Segoe UI" w:cs="Segoe UI"/>
          <w:snapToGrid w:val="0"/>
          <w:sz w:val="22"/>
          <w:szCs w:val="22"/>
        </w:rPr>
      </w:r>
      <w:r w:rsidR="00A561F9" w:rsidRPr="008A1C97">
        <w:rPr>
          <w:rFonts w:ascii="Segoe UI" w:hAnsi="Segoe UI" w:cs="Segoe UI"/>
          <w:snapToGrid w:val="0"/>
          <w:sz w:val="22"/>
          <w:szCs w:val="22"/>
        </w:rPr>
        <w:fldChar w:fldCharType="separate"/>
      </w:r>
      <w:r w:rsidR="00936F15" w:rsidRPr="008A1C97">
        <w:rPr>
          <w:rFonts w:ascii="Segoe UI" w:hAnsi="Segoe UI" w:cs="Segoe UI"/>
          <w:snapToGrid w:val="0"/>
          <w:sz w:val="22"/>
          <w:szCs w:val="22"/>
        </w:rPr>
        <w:t>12</w:t>
      </w:r>
      <w:r w:rsidR="00A561F9" w:rsidRPr="008A1C97">
        <w:rPr>
          <w:rFonts w:ascii="Segoe UI" w:hAnsi="Segoe UI" w:cs="Segoe UI"/>
          <w:snapToGrid w:val="0"/>
          <w:sz w:val="22"/>
          <w:szCs w:val="22"/>
        </w:rPr>
        <w:fldChar w:fldCharType="end"/>
      </w:r>
      <w:r w:rsidR="00C250A8" w:rsidRPr="008A1C97">
        <w:rPr>
          <w:rFonts w:ascii="Segoe UI" w:hAnsi="Segoe UI" w:cs="Segoe UI"/>
          <w:snapToGrid w:val="0"/>
          <w:sz w:val="22"/>
          <w:szCs w:val="22"/>
        </w:rPr>
        <w:t xml:space="preserve"> této </w:t>
      </w:r>
      <w:r w:rsidR="00627A19" w:rsidRPr="008A1C97">
        <w:rPr>
          <w:rFonts w:ascii="Segoe UI" w:hAnsi="Segoe UI" w:cs="Segoe UI"/>
          <w:snapToGrid w:val="0"/>
          <w:sz w:val="22"/>
          <w:szCs w:val="22"/>
        </w:rPr>
        <w:t>Smlouvy</w:t>
      </w:r>
      <w:r w:rsidR="002C43C8" w:rsidRPr="008A1C97">
        <w:rPr>
          <w:rFonts w:ascii="Segoe UI" w:hAnsi="Segoe UI" w:cs="Segoe UI"/>
          <w:snapToGrid w:val="0"/>
          <w:sz w:val="22"/>
          <w:szCs w:val="22"/>
        </w:rPr>
        <w:t>,</w:t>
      </w:r>
    </w:p>
    <w:p w14:paraId="380B406A" w14:textId="77777777" w:rsidR="008A1C97" w:rsidRPr="008A1C97" w:rsidRDefault="005E33C8" w:rsidP="000B2143">
      <w:pPr>
        <w:pStyle w:val="Odstavecseseznamem"/>
        <w:widowControl w:val="0"/>
        <w:numPr>
          <w:ilvl w:val="0"/>
          <w:numId w:val="32"/>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napToGrid w:val="0"/>
          <w:sz w:val="22"/>
          <w:szCs w:val="22"/>
        </w:rPr>
        <w:t xml:space="preserve">porušení povinností </w:t>
      </w:r>
      <w:r w:rsidR="00BE2007" w:rsidRPr="008A1C97">
        <w:rPr>
          <w:rFonts w:ascii="Segoe UI" w:hAnsi="Segoe UI" w:cs="Segoe UI"/>
          <w:snapToGrid w:val="0"/>
          <w:sz w:val="22"/>
          <w:szCs w:val="22"/>
        </w:rPr>
        <w:t>Zhotovitel</w:t>
      </w:r>
      <w:r w:rsidRPr="008A1C97">
        <w:rPr>
          <w:rFonts w:ascii="Segoe UI" w:hAnsi="Segoe UI" w:cs="Segoe UI"/>
          <w:snapToGrid w:val="0"/>
          <w:sz w:val="22"/>
          <w:szCs w:val="22"/>
        </w:rPr>
        <w:t xml:space="preserve">e týkajících se </w:t>
      </w:r>
      <w:r w:rsidR="00740238" w:rsidRPr="008A1C97">
        <w:rPr>
          <w:rFonts w:ascii="Segoe UI" w:hAnsi="Segoe UI" w:cs="Segoe UI"/>
          <w:snapToGrid w:val="0"/>
          <w:sz w:val="22"/>
          <w:szCs w:val="22"/>
        </w:rPr>
        <w:t>B</w:t>
      </w:r>
      <w:r w:rsidRPr="008A1C97">
        <w:rPr>
          <w:rFonts w:ascii="Segoe UI" w:hAnsi="Segoe UI" w:cs="Segoe UI"/>
          <w:snapToGrid w:val="0"/>
          <w:sz w:val="22"/>
          <w:szCs w:val="22"/>
        </w:rPr>
        <w:t xml:space="preserve">ankovní záruky za řádné dokončení </w:t>
      </w:r>
      <w:r w:rsidR="00936F15" w:rsidRPr="008A1C97">
        <w:rPr>
          <w:rFonts w:ascii="Segoe UI" w:hAnsi="Segoe UI" w:cs="Segoe UI"/>
          <w:snapToGrid w:val="0"/>
          <w:sz w:val="22"/>
          <w:szCs w:val="22"/>
        </w:rPr>
        <w:br/>
      </w:r>
      <w:r w:rsidRPr="008A1C97">
        <w:rPr>
          <w:rFonts w:ascii="Segoe UI" w:hAnsi="Segoe UI" w:cs="Segoe UI"/>
          <w:snapToGrid w:val="0"/>
          <w:sz w:val="22"/>
          <w:szCs w:val="22"/>
        </w:rPr>
        <w:t xml:space="preserve">a </w:t>
      </w:r>
      <w:r w:rsidR="00740238" w:rsidRPr="008A1C97">
        <w:rPr>
          <w:rFonts w:ascii="Segoe UI" w:hAnsi="Segoe UI" w:cs="Segoe UI"/>
          <w:snapToGrid w:val="0"/>
          <w:sz w:val="22"/>
          <w:szCs w:val="22"/>
        </w:rPr>
        <w:t>B</w:t>
      </w:r>
      <w:r w:rsidRPr="008A1C97">
        <w:rPr>
          <w:rFonts w:ascii="Segoe UI" w:hAnsi="Segoe UI" w:cs="Segoe UI"/>
          <w:snapToGrid w:val="0"/>
          <w:sz w:val="22"/>
          <w:szCs w:val="22"/>
        </w:rPr>
        <w:t xml:space="preserve">ankovní záruky </w:t>
      </w:r>
      <w:r w:rsidRPr="008A1C97">
        <w:rPr>
          <w:rFonts w:ascii="Segoe UI" w:hAnsi="Segoe UI" w:cs="Segoe UI"/>
          <w:sz w:val="22"/>
          <w:szCs w:val="22"/>
        </w:rPr>
        <w:t>za řádné splnění záručních podmínek</w:t>
      </w:r>
      <w:r w:rsidR="00740238" w:rsidRPr="008A1C97">
        <w:rPr>
          <w:rFonts w:ascii="Segoe UI" w:hAnsi="Segoe UI" w:cs="Segoe UI"/>
          <w:sz w:val="22"/>
          <w:szCs w:val="22"/>
        </w:rPr>
        <w:t xml:space="preserve"> </w:t>
      </w:r>
      <w:r w:rsidR="00740238" w:rsidRPr="008A1C97">
        <w:rPr>
          <w:rFonts w:ascii="Segoe UI" w:hAnsi="Segoe UI" w:cs="Segoe UI"/>
          <w:snapToGrid w:val="0"/>
          <w:sz w:val="22"/>
          <w:szCs w:val="22"/>
        </w:rPr>
        <w:t xml:space="preserve">dle čl. </w:t>
      </w:r>
      <w:r w:rsidR="00A561F9" w:rsidRPr="008A1C97">
        <w:rPr>
          <w:rFonts w:ascii="Segoe UI" w:hAnsi="Segoe UI" w:cs="Segoe UI"/>
          <w:snapToGrid w:val="0"/>
          <w:sz w:val="22"/>
          <w:szCs w:val="22"/>
        </w:rPr>
        <w:fldChar w:fldCharType="begin"/>
      </w:r>
      <w:r w:rsidR="00A561F9" w:rsidRPr="008A1C97">
        <w:rPr>
          <w:rFonts w:ascii="Segoe UI" w:hAnsi="Segoe UI" w:cs="Segoe UI"/>
          <w:snapToGrid w:val="0"/>
          <w:sz w:val="22"/>
          <w:szCs w:val="22"/>
        </w:rPr>
        <w:instrText xml:space="preserve"> REF _Ref135929225 \r \h </w:instrText>
      </w:r>
      <w:r w:rsidR="00A561F9" w:rsidRPr="008A1C97">
        <w:rPr>
          <w:rFonts w:ascii="Segoe UI" w:hAnsi="Segoe UI" w:cs="Segoe UI"/>
          <w:snapToGrid w:val="0"/>
          <w:sz w:val="22"/>
          <w:szCs w:val="22"/>
        </w:rPr>
      </w:r>
      <w:r w:rsidR="00A561F9" w:rsidRPr="008A1C97">
        <w:rPr>
          <w:rFonts w:ascii="Segoe UI" w:hAnsi="Segoe UI" w:cs="Segoe UI"/>
          <w:snapToGrid w:val="0"/>
          <w:sz w:val="22"/>
          <w:szCs w:val="22"/>
        </w:rPr>
        <w:fldChar w:fldCharType="separate"/>
      </w:r>
      <w:r w:rsidR="00936F15" w:rsidRPr="008A1C97">
        <w:rPr>
          <w:rFonts w:ascii="Segoe UI" w:hAnsi="Segoe UI" w:cs="Segoe UI"/>
          <w:snapToGrid w:val="0"/>
          <w:sz w:val="22"/>
          <w:szCs w:val="22"/>
        </w:rPr>
        <w:t>13</w:t>
      </w:r>
      <w:r w:rsidR="00A561F9" w:rsidRPr="008A1C97">
        <w:rPr>
          <w:rFonts w:ascii="Segoe UI" w:hAnsi="Segoe UI" w:cs="Segoe UI"/>
          <w:snapToGrid w:val="0"/>
          <w:sz w:val="22"/>
          <w:szCs w:val="22"/>
        </w:rPr>
        <w:fldChar w:fldCharType="end"/>
      </w:r>
      <w:r w:rsidR="00C250A8" w:rsidRPr="008A1C97">
        <w:rPr>
          <w:rFonts w:ascii="Segoe UI" w:hAnsi="Segoe UI" w:cs="Segoe UI"/>
          <w:snapToGrid w:val="0"/>
          <w:sz w:val="22"/>
          <w:szCs w:val="22"/>
        </w:rPr>
        <w:t xml:space="preserve"> této </w:t>
      </w:r>
      <w:r w:rsidR="00627A19" w:rsidRPr="008A1C97">
        <w:rPr>
          <w:rFonts w:ascii="Segoe UI" w:hAnsi="Segoe UI" w:cs="Segoe UI"/>
          <w:snapToGrid w:val="0"/>
          <w:sz w:val="22"/>
          <w:szCs w:val="22"/>
        </w:rPr>
        <w:t>Smlouvy</w:t>
      </w:r>
      <w:r w:rsidRPr="008A1C97">
        <w:rPr>
          <w:rFonts w:ascii="Segoe UI" w:hAnsi="Segoe UI" w:cs="Segoe UI"/>
          <w:snapToGrid w:val="0"/>
          <w:sz w:val="22"/>
          <w:szCs w:val="22"/>
        </w:rPr>
        <w:t>,</w:t>
      </w:r>
    </w:p>
    <w:p w14:paraId="56D6BCB9" w14:textId="77777777" w:rsidR="008A1C97" w:rsidRDefault="00E842E6" w:rsidP="000B2143">
      <w:pPr>
        <w:pStyle w:val="Odstavecseseznamem"/>
        <w:widowControl w:val="0"/>
        <w:numPr>
          <w:ilvl w:val="0"/>
          <w:numId w:val="32"/>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 xml:space="preserve">ostatní případy podstatného porušení </w:t>
      </w:r>
      <w:r w:rsidR="00627A19" w:rsidRPr="008A1C97">
        <w:rPr>
          <w:rFonts w:ascii="Segoe UI" w:hAnsi="Segoe UI" w:cs="Segoe UI"/>
          <w:sz w:val="22"/>
          <w:szCs w:val="22"/>
        </w:rPr>
        <w:t>Smlouvy</w:t>
      </w:r>
      <w:r w:rsidRPr="008A1C97">
        <w:rPr>
          <w:rFonts w:ascii="Segoe UI" w:hAnsi="Segoe UI" w:cs="Segoe UI"/>
          <w:sz w:val="22"/>
          <w:szCs w:val="22"/>
        </w:rPr>
        <w:t xml:space="preserve"> ze strany Zhotovitele výslovně v této </w:t>
      </w:r>
      <w:r w:rsidR="00F52191" w:rsidRPr="008A1C97">
        <w:rPr>
          <w:rFonts w:ascii="Segoe UI" w:hAnsi="Segoe UI" w:cs="Segoe UI"/>
          <w:sz w:val="22"/>
          <w:szCs w:val="22"/>
        </w:rPr>
        <w:t>Smlouvě</w:t>
      </w:r>
      <w:r w:rsidRPr="008A1C97">
        <w:rPr>
          <w:rFonts w:ascii="Segoe UI" w:hAnsi="Segoe UI" w:cs="Segoe UI"/>
          <w:sz w:val="22"/>
          <w:szCs w:val="22"/>
        </w:rPr>
        <w:t xml:space="preserve"> označené jako podstatné porušení </w:t>
      </w:r>
      <w:r w:rsidR="00627A19" w:rsidRPr="008A1C97">
        <w:rPr>
          <w:rFonts w:ascii="Segoe UI" w:hAnsi="Segoe UI" w:cs="Segoe UI"/>
          <w:sz w:val="22"/>
          <w:szCs w:val="22"/>
        </w:rPr>
        <w:t>Smlouvy</w:t>
      </w:r>
      <w:r w:rsidRPr="008A1C97">
        <w:rPr>
          <w:rFonts w:ascii="Segoe UI" w:hAnsi="Segoe UI" w:cs="Segoe UI"/>
          <w:sz w:val="22"/>
          <w:szCs w:val="22"/>
        </w:rPr>
        <w:t>,</w:t>
      </w:r>
    </w:p>
    <w:p w14:paraId="0BA5B868" w14:textId="77777777" w:rsidR="008A1C97" w:rsidRPr="008A1C97" w:rsidRDefault="005E33C8" w:rsidP="000B2143">
      <w:pPr>
        <w:pStyle w:val="Odstavecseseznamem"/>
        <w:widowControl w:val="0"/>
        <w:numPr>
          <w:ilvl w:val="0"/>
          <w:numId w:val="32"/>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napToGrid w:val="0"/>
          <w:sz w:val="22"/>
          <w:szCs w:val="22"/>
        </w:rPr>
        <w:lastRenderedPageBreak/>
        <w:t xml:space="preserve">prodlení </w:t>
      </w:r>
      <w:r w:rsidR="00BE2007" w:rsidRPr="008A1C97">
        <w:rPr>
          <w:rFonts w:ascii="Segoe UI" w:hAnsi="Segoe UI" w:cs="Segoe UI"/>
          <w:snapToGrid w:val="0"/>
          <w:sz w:val="22"/>
          <w:szCs w:val="22"/>
        </w:rPr>
        <w:t>Objednatel</w:t>
      </w:r>
      <w:r w:rsidRPr="008A1C97">
        <w:rPr>
          <w:rFonts w:ascii="Segoe UI" w:hAnsi="Segoe UI" w:cs="Segoe UI"/>
          <w:snapToGrid w:val="0"/>
          <w:sz w:val="22"/>
          <w:szCs w:val="22"/>
        </w:rPr>
        <w:t xml:space="preserve">e s předáním </w:t>
      </w:r>
      <w:r w:rsidR="00A51482" w:rsidRPr="008A1C97">
        <w:rPr>
          <w:rFonts w:ascii="Segoe UI" w:hAnsi="Segoe UI" w:cs="Segoe UI"/>
          <w:snapToGrid w:val="0"/>
          <w:sz w:val="22"/>
          <w:szCs w:val="22"/>
        </w:rPr>
        <w:t>Staveniště</w:t>
      </w:r>
      <w:r w:rsidRPr="008A1C97">
        <w:rPr>
          <w:rFonts w:ascii="Segoe UI" w:hAnsi="Segoe UI" w:cs="Segoe UI"/>
          <w:snapToGrid w:val="0"/>
          <w:sz w:val="22"/>
          <w:szCs w:val="22"/>
        </w:rPr>
        <w:t xml:space="preserve"> </w:t>
      </w:r>
      <w:r w:rsidR="00BE2007" w:rsidRPr="008A1C97">
        <w:rPr>
          <w:rFonts w:ascii="Segoe UI" w:hAnsi="Segoe UI" w:cs="Segoe UI"/>
          <w:snapToGrid w:val="0"/>
          <w:sz w:val="22"/>
          <w:szCs w:val="22"/>
        </w:rPr>
        <w:t>Zhotovitel</w:t>
      </w:r>
      <w:r w:rsidRPr="008A1C97">
        <w:rPr>
          <w:rFonts w:ascii="Segoe UI" w:hAnsi="Segoe UI" w:cs="Segoe UI"/>
          <w:snapToGrid w:val="0"/>
          <w:sz w:val="22"/>
          <w:szCs w:val="22"/>
        </w:rPr>
        <w:t xml:space="preserve">i delší než </w:t>
      </w:r>
      <w:r w:rsidR="004223FF" w:rsidRPr="008A1C97">
        <w:rPr>
          <w:rFonts w:ascii="Segoe UI" w:hAnsi="Segoe UI" w:cs="Segoe UI"/>
          <w:snapToGrid w:val="0"/>
          <w:sz w:val="22"/>
          <w:szCs w:val="22"/>
        </w:rPr>
        <w:t xml:space="preserve">30 </w:t>
      </w:r>
      <w:r w:rsidRPr="008A1C97">
        <w:rPr>
          <w:rFonts w:ascii="Segoe UI" w:hAnsi="Segoe UI" w:cs="Segoe UI"/>
          <w:snapToGrid w:val="0"/>
          <w:sz w:val="22"/>
          <w:szCs w:val="22"/>
        </w:rPr>
        <w:t>dnů</w:t>
      </w:r>
      <w:r w:rsidR="005333F7" w:rsidRPr="008A1C97">
        <w:rPr>
          <w:rFonts w:ascii="Segoe UI" w:hAnsi="Segoe UI" w:cs="Segoe UI"/>
          <w:snapToGrid w:val="0"/>
          <w:sz w:val="22"/>
          <w:szCs w:val="22"/>
        </w:rPr>
        <w:t>,</w:t>
      </w:r>
    </w:p>
    <w:p w14:paraId="7B521181" w14:textId="77777777" w:rsidR="008A1C97" w:rsidRDefault="005333F7" w:rsidP="000B2143">
      <w:pPr>
        <w:pStyle w:val="Odstavecseseznamem"/>
        <w:widowControl w:val="0"/>
        <w:numPr>
          <w:ilvl w:val="0"/>
          <w:numId w:val="32"/>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napToGrid w:val="0"/>
          <w:sz w:val="22"/>
          <w:szCs w:val="22"/>
        </w:rPr>
        <w:t xml:space="preserve">prodlení </w:t>
      </w:r>
      <w:r w:rsidR="00BE2007" w:rsidRPr="008A1C97">
        <w:rPr>
          <w:rFonts w:ascii="Segoe UI" w:hAnsi="Segoe UI" w:cs="Segoe UI"/>
          <w:snapToGrid w:val="0"/>
          <w:sz w:val="22"/>
          <w:szCs w:val="22"/>
        </w:rPr>
        <w:t>Objednatel</w:t>
      </w:r>
      <w:r w:rsidRPr="008A1C97">
        <w:rPr>
          <w:rFonts w:ascii="Segoe UI" w:hAnsi="Segoe UI" w:cs="Segoe UI"/>
          <w:snapToGrid w:val="0"/>
          <w:sz w:val="22"/>
          <w:szCs w:val="22"/>
        </w:rPr>
        <w:t>e s úhradou</w:t>
      </w:r>
      <w:r w:rsidR="00A56A92" w:rsidRPr="008A1C97">
        <w:rPr>
          <w:rFonts w:ascii="Segoe UI" w:hAnsi="Segoe UI" w:cs="Segoe UI"/>
          <w:sz w:val="22"/>
          <w:szCs w:val="22"/>
        </w:rPr>
        <w:t xml:space="preserve"> dlužné částky delší než 60 dnů</w:t>
      </w:r>
      <w:r w:rsidR="001F36F9" w:rsidRPr="008A1C97">
        <w:rPr>
          <w:rFonts w:ascii="Segoe UI" w:hAnsi="Segoe UI" w:cs="Segoe UI"/>
          <w:sz w:val="22"/>
          <w:szCs w:val="22"/>
        </w:rPr>
        <w:t>,</w:t>
      </w:r>
    </w:p>
    <w:p w14:paraId="501F5A51" w14:textId="77777777" w:rsidR="008A1C97" w:rsidRDefault="001F36F9" w:rsidP="000B2143">
      <w:pPr>
        <w:pStyle w:val="Odstavecseseznamem"/>
        <w:widowControl w:val="0"/>
        <w:numPr>
          <w:ilvl w:val="0"/>
          <w:numId w:val="32"/>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Zhotovitel postupuje při provádění díla způsobem, který zjevně neodpovídá dohodnutému r</w:t>
      </w:r>
      <w:r w:rsidR="00FD40B2" w:rsidRPr="008A1C97">
        <w:rPr>
          <w:rFonts w:ascii="Segoe UI" w:hAnsi="Segoe UI" w:cs="Segoe UI"/>
          <w:sz w:val="22"/>
          <w:szCs w:val="22"/>
        </w:rPr>
        <w:t xml:space="preserve">ozsahu díla a </w:t>
      </w:r>
      <w:r w:rsidR="000D60CA" w:rsidRPr="008A1C97">
        <w:rPr>
          <w:rFonts w:ascii="Segoe UI" w:hAnsi="Segoe UI" w:cs="Segoe UI"/>
          <w:sz w:val="22"/>
          <w:szCs w:val="22"/>
        </w:rPr>
        <w:t>Finální lhůtě</w:t>
      </w:r>
      <w:r w:rsidR="00BC0EAD" w:rsidRPr="008A1C97">
        <w:rPr>
          <w:rFonts w:ascii="Segoe UI" w:hAnsi="Segoe UI" w:cs="Segoe UI"/>
          <w:sz w:val="22"/>
          <w:szCs w:val="22"/>
        </w:rPr>
        <w:t>,</w:t>
      </w:r>
      <w:bookmarkStart w:id="144" w:name="_Hlk80095883"/>
    </w:p>
    <w:p w14:paraId="3596F616" w14:textId="1F02F936" w:rsidR="00BC0EAD" w:rsidRPr="008A1C97" w:rsidRDefault="00BC0EAD" w:rsidP="000B2143">
      <w:pPr>
        <w:pStyle w:val="Odstavecseseznamem"/>
        <w:widowControl w:val="0"/>
        <w:numPr>
          <w:ilvl w:val="0"/>
          <w:numId w:val="32"/>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 xml:space="preserve">opakované hrubé porušení postupů při provádění Stavby dle </w:t>
      </w:r>
      <w:r w:rsidR="00971BF9" w:rsidRPr="008A1C97">
        <w:rPr>
          <w:rFonts w:ascii="Segoe UI" w:hAnsi="Segoe UI" w:cs="Segoe UI"/>
          <w:sz w:val="22"/>
          <w:szCs w:val="22"/>
        </w:rPr>
        <w:t>odst.</w:t>
      </w:r>
      <w:r w:rsidRPr="008A1C97">
        <w:rPr>
          <w:rFonts w:ascii="Segoe UI" w:hAnsi="Segoe UI" w:cs="Segoe UI"/>
          <w:sz w:val="22"/>
          <w:szCs w:val="22"/>
        </w:rPr>
        <w:t xml:space="preserve"> </w:t>
      </w:r>
      <w:r w:rsidR="00A561F9" w:rsidRPr="008A1C97">
        <w:rPr>
          <w:rFonts w:ascii="Segoe UI" w:hAnsi="Segoe UI" w:cs="Segoe UI"/>
          <w:sz w:val="22"/>
          <w:szCs w:val="22"/>
        </w:rPr>
        <w:fldChar w:fldCharType="begin"/>
      </w:r>
      <w:r w:rsidR="00A561F9" w:rsidRPr="008A1C97">
        <w:rPr>
          <w:rFonts w:ascii="Segoe UI" w:hAnsi="Segoe UI" w:cs="Segoe UI"/>
          <w:sz w:val="22"/>
          <w:szCs w:val="22"/>
        </w:rPr>
        <w:instrText xml:space="preserve"> REF _Ref135929247 \r \h </w:instrText>
      </w:r>
      <w:r w:rsidR="00A561F9" w:rsidRPr="008A1C97">
        <w:rPr>
          <w:rFonts w:ascii="Segoe UI" w:hAnsi="Segoe UI" w:cs="Segoe UI"/>
          <w:sz w:val="22"/>
          <w:szCs w:val="22"/>
        </w:rPr>
      </w:r>
      <w:r w:rsidR="00A561F9" w:rsidRPr="008A1C97">
        <w:rPr>
          <w:rFonts w:ascii="Segoe UI" w:hAnsi="Segoe UI" w:cs="Segoe UI"/>
          <w:sz w:val="22"/>
          <w:szCs w:val="22"/>
        </w:rPr>
        <w:fldChar w:fldCharType="separate"/>
      </w:r>
      <w:r w:rsidR="00624D54" w:rsidRPr="008A1C97">
        <w:rPr>
          <w:rFonts w:ascii="Segoe UI" w:hAnsi="Segoe UI" w:cs="Segoe UI"/>
          <w:sz w:val="22"/>
          <w:szCs w:val="22"/>
        </w:rPr>
        <w:t>13.2</w:t>
      </w:r>
      <w:r w:rsidR="00A561F9" w:rsidRPr="008A1C97">
        <w:rPr>
          <w:rFonts w:ascii="Segoe UI" w:hAnsi="Segoe UI" w:cs="Segoe UI"/>
          <w:sz w:val="22"/>
          <w:szCs w:val="22"/>
        </w:rPr>
        <w:fldChar w:fldCharType="end"/>
      </w:r>
      <w:r w:rsidRPr="008A1C97">
        <w:rPr>
          <w:rFonts w:ascii="Segoe UI" w:hAnsi="Segoe UI" w:cs="Segoe UI"/>
          <w:sz w:val="22"/>
          <w:szCs w:val="22"/>
        </w:rPr>
        <w:t xml:space="preserve"> </w:t>
      </w:r>
      <w:r w:rsidR="00C250A8" w:rsidRPr="008A1C97">
        <w:rPr>
          <w:rFonts w:ascii="Segoe UI" w:hAnsi="Segoe UI" w:cs="Segoe UI"/>
          <w:sz w:val="22"/>
          <w:szCs w:val="22"/>
        </w:rPr>
        <w:t>písm.</w:t>
      </w:r>
      <w:r w:rsidRPr="008A1C97">
        <w:rPr>
          <w:rFonts w:ascii="Segoe UI" w:hAnsi="Segoe UI" w:cs="Segoe UI"/>
          <w:sz w:val="22"/>
          <w:szCs w:val="22"/>
        </w:rPr>
        <w:t xml:space="preserve"> </w:t>
      </w:r>
      <w:r w:rsidR="0020126F" w:rsidRPr="008A1C97">
        <w:rPr>
          <w:rFonts w:ascii="Segoe UI" w:hAnsi="Segoe UI" w:cs="Segoe UI"/>
          <w:sz w:val="22"/>
          <w:szCs w:val="22"/>
        </w:rPr>
        <w:fldChar w:fldCharType="begin"/>
      </w:r>
      <w:r w:rsidR="0020126F" w:rsidRPr="008A1C97">
        <w:rPr>
          <w:rFonts w:ascii="Segoe UI" w:hAnsi="Segoe UI" w:cs="Segoe UI"/>
          <w:sz w:val="22"/>
          <w:szCs w:val="22"/>
        </w:rPr>
        <w:instrText xml:space="preserve"> REF _Ref169474929 \n \h </w:instrText>
      </w:r>
      <w:r w:rsidR="0020126F" w:rsidRPr="008A1C97">
        <w:rPr>
          <w:rFonts w:ascii="Segoe UI" w:hAnsi="Segoe UI" w:cs="Segoe UI"/>
          <w:sz w:val="22"/>
          <w:szCs w:val="22"/>
        </w:rPr>
      </w:r>
      <w:r w:rsidR="0020126F" w:rsidRPr="008A1C97">
        <w:rPr>
          <w:rFonts w:ascii="Segoe UI" w:hAnsi="Segoe UI" w:cs="Segoe UI"/>
          <w:sz w:val="22"/>
          <w:szCs w:val="22"/>
        </w:rPr>
        <w:fldChar w:fldCharType="separate"/>
      </w:r>
      <w:r w:rsidR="00624D54" w:rsidRPr="008A1C97">
        <w:rPr>
          <w:rFonts w:ascii="Segoe UI" w:hAnsi="Segoe UI" w:cs="Segoe UI"/>
          <w:sz w:val="22"/>
          <w:szCs w:val="22"/>
        </w:rPr>
        <w:t>m)</w:t>
      </w:r>
      <w:r w:rsidR="0020126F" w:rsidRPr="008A1C97">
        <w:rPr>
          <w:rFonts w:ascii="Segoe UI" w:hAnsi="Segoe UI" w:cs="Segoe UI"/>
          <w:sz w:val="22"/>
          <w:szCs w:val="22"/>
        </w:rPr>
        <w:fldChar w:fldCharType="end"/>
      </w:r>
      <w:r w:rsidR="0020126F" w:rsidRPr="008A1C97">
        <w:rPr>
          <w:rFonts w:ascii="Segoe UI" w:hAnsi="Segoe UI" w:cs="Segoe UI"/>
          <w:sz w:val="22"/>
          <w:szCs w:val="22"/>
        </w:rPr>
        <w:t xml:space="preserve"> </w:t>
      </w:r>
      <w:r w:rsidRPr="008A1C97">
        <w:rPr>
          <w:rFonts w:ascii="Segoe UI" w:hAnsi="Segoe UI" w:cs="Segoe UI"/>
          <w:sz w:val="22"/>
          <w:szCs w:val="22"/>
        </w:rPr>
        <w:t xml:space="preserve">této </w:t>
      </w:r>
      <w:r w:rsidR="00627A19" w:rsidRPr="008A1C97">
        <w:rPr>
          <w:rFonts w:ascii="Segoe UI" w:hAnsi="Segoe UI" w:cs="Segoe UI"/>
          <w:sz w:val="22"/>
          <w:szCs w:val="22"/>
        </w:rPr>
        <w:t>Smlouvy</w:t>
      </w:r>
      <w:r w:rsidRPr="008A1C97">
        <w:rPr>
          <w:rFonts w:ascii="Segoe UI" w:hAnsi="Segoe UI" w:cs="Segoe UI"/>
          <w:sz w:val="22"/>
          <w:szCs w:val="22"/>
        </w:rPr>
        <w:t>.</w:t>
      </w:r>
    </w:p>
    <w:bookmarkEnd w:id="144"/>
    <w:p w14:paraId="7B6B8C5F" w14:textId="77777777" w:rsidR="00514AA3" w:rsidRPr="00A561F9" w:rsidRDefault="00BE2007"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A561F9">
        <w:rPr>
          <w:rFonts w:ascii="Segoe UI" w:hAnsi="Segoe UI" w:cs="Segoe UI"/>
          <w:sz w:val="22"/>
          <w:szCs w:val="22"/>
        </w:rPr>
        <w:t>Objednatel</w:t>
      </w:r>
      <w:r w:rsidR="00514AA3" w:rsidRPr="00A561F9">
        <w:rPr>
          <w:rFonts w:ascii="Segoe UI" w:hAnsi="Segoe UI" w:cs="Segoe UI"/>
          <w:sz w:val="22"/>
          <w:szCs w:val="22"/>
        </w:rPr>
        <w:t xml:space="preserve"> je dále oprávněn od této </w:t>
      </w:r>
      <w:r w:rsidR="00627A19" w:rsidRPr="00A561F9">
        <w:rPr>
          <w:rFonts w:ascii="Segoe UI" w:hAnsi="Segoe UI" w:cs="Segoe UI"/>
          <w:sz w:val="22"/>
          <w:szCs w:val="22"/>
        </w:rPr>
        <w:t>Smlouvy</w:t>
      </w:r>
      <w:r w:rsidR="00514AA3" w:rsidRPr="00A561F9">
        <w:rPr>
          <w:rFonts w:ascii="Segoe UI" w:hAnsi="Segoe UI" w:cs="Segoe UI"/>
          <w:sz w:val="22"/>
          <w:szCs w:val="22"/>
        </w:rPr>
        <w:t xml:space="preserve"> odstoupit v těchto případech:</w:t>
      </w:r>
    </w:p>
    <w:p w14:paraId="577E040F" w14:textId="77777777" w:rsidR="008A1C97" w:rsidRDefault="00514AA3" w:rsidP="000B2143">
      <w:pPr>
        <w:widowControl w:val="0"/>
        <w:numPr>
          <w:ilvl w:val="0"/>
          <w:numId w:val="5"/>
        </w:numPr>
        <w:tabs>
          <w:tab w:val="clear" w:pos="1545"/>
          <w:tab w:val="num" w:pos="993"/>
        </w:tabs>
        <w:spacing w:after="120" w:line="276" w:lineRule="auto"/>
        <w:ind w:left="992" w:hanging="425"/>
        <w:jc w:val="both"/>
        <w:rPr>
          <w:rFonts w:ascii="Segoe UI" w:hAnsi="Segoe UI" w:cs="Segoe UI"/>
          <w:sz w:val="22"/>
          <w:szCs w:val="22"/>
        </w:rPr>
      </w:pPr>
      <w:r w:rsidRPr="00A561F9">
        <w:rPr>
          <w:rFonts w:ascii="Segoe UI" w:hAnsi="Segoe UI" w:cs="Segoe UI"/>
          <w:sz w:val="22"/>
          <w:szCs w:val="22"/>
        </w:rPr>
        <w:t xml:space="preserve">bylo-li příslušným soudem rozhodnuto o tom, že </w:t>
      </w:r>
      <w:r w:rsidR="00BE2007" w:rsidRPr="00A561F9">
        <w:rPr>
          <w:rFonts w:ascii="Segoe UI" w:hAnsi="Segoe UI" w:cs="Segoe UI"/>
          <w:sz w:val="22"/>
          <w:szCs w:val="22"/>
        </w:rPr>
        <w:t>Zhotovitel</w:t>
      </w:r>
      <w:r w:rsidRPr="00A561F9">
        <w:rPr>
          <w:rFonts w:ascii="Segoe UI" w:hAnsi="Segoe UI" w:cs="Segoe UI"/>
          <w:sz w:val="22"/>
          <w:szCs w:val="22"/>
        </w:rPr>
        <w:t xml:space="preserve"> </w:t>
      </w:r>
      <w:r w:rsidR="000D60CA">
        <w:rPr>
          <w:rFonts w:ascii="Segoe UI" w:hAnsi="Segoe UI" w:cs="Segoe UI"/>
          <w:sz w:val="22"/>
          <w:szCs w:val="22"/>
        </w:rPr>
        <w:t xml:space="preserve">(kterýkoliv z účastníků Smlouvy na straně Zhotovitele, jedná-li se o sdružení do společnosti) </w:t>
      </w:r>
      <w:r w:rsidRPr="00A561F9">
        <w:rPr>
          <w:rFonts w:ascii="Segoe UI" w:hAnsi="Segoe UI" w:cs="Segoe UI"/>
          <w:sz w:val="22"/>
          <w:szCs w:val="22"/>
        </w:rPr>
        <w:t xml:space="preserve">je v úpadku ve smyslu zákona č. 182/2006 Sb., o úpadku a způsobech jeho řešení (insolvenční zákon), ve znění pozdějších předpisů (a to bez ohledu na právní moc tohoto rozhodnutí); </w:t>
      </w:r>
    </w:p>
    <w:p w14:paraId="0A039C2F" w14:textId="77777777" w:rsidR="008A1C97" w:rsidRDefault="00514AA3" w:rsidP="000B2143">
      <w:pPr>
        <w:widowControl w:val="0"/>
        <w:numPr>
          <w:ilvl w:val="0"/>
          <w:numId w:val="5"/>
        </w:numPr>
        <w:tabs>
          <w:tab w:val="clear" w:pos="1545"/>
          <w:tab w:val="num" w:pos="993"/>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 xml:space="preserve">bylo-li zahájeno insolvenční řízení na základě dlužnického návrhu </w:t>
      </w:r>
      <w:r w:rsidR="00BE2007" w:rsidRPr="008A1C97">
        <w:rPr>
          <w:rFonts w:ascii="Segoe UI" w:hAnsi="Segoe UI" w:cs="Segoe UI"/>
          <w:sz w:val="22"/>
          <w:szCs w:val="22"/>
        </w:rPr>
        <w:t>Zhotovitel</w:t>
      </w:r>
      <w:r w:rsidRPr="008A1C97">
        <w:rPr>
          <w:rFonts w:ascii="Segoe UI" w:hAnsi="Segoe UI" w:cs="Segoe UI"/>
          <w:sz w:val="22"/>
          <w:szCs w:val="22"/>
        </w:rPr>
        <w:t>e</w:t>
      </w:r>
      <w:r w:rsidR="000D60CA" w:rsidRPr="008A1C97">
        <w:rPr>
          <w:rFonts w:ascii="Segoe UI" w:hAnsi="Segoe UI" w:cs="Segoe UI"/>
          <w:sz w:val="22"/>
          <w:szCs w:val="22"/>
        </w:rPr>
        <w:t xml:space="preserve"> (kteréhokoliv z účastníků Smlouvy na straně Zhotovitele, jedná-li se o sdružení do společnosti)</w:t>
      </w:r>
      <w:r w:rsidR="00C2436E" w:rsidRPr="008A1C97">
        <w:rPr>
          <w:rFonts w:ascii="Segoe UI" w:hAnsi="Segoe UI" w:cs="Segoe UI"/>
          <w:sz w:val="22"/>
          <w:szCs w:val="22"/>
        </w:rPr>
        <w:t>;</w:t>
      </w:r>
      <w:bookmarkStart w:id="145" w:name="_Hlk111123585"/>
    </w:p>
    <w:p w14:paraId="1943CA2F" w14:textId="74E1804A" w:rsidR="00C2436E" w:rsidRPr="008A1C97" w:rsidRDefault="00C2436E" w:rsidP="000B2143">
      <w:pPr>
        <w:widowControl w:val="0"/>
        <w:numPr>
          <w:ilvl w:val="0"/>
          <w:numId w:val="5"/>
        </w:numPr>
        <w:tabs>
          <w:tab w:val="clear" w:pos="1545"/>
          <w:tab w:val="num" w:pos="993"/>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 xml:space="preserve">nedodržení některé povinnosti Zhotovitele uvedené v odst. </w:t>
      </w:r>
      <w:r w:rsidR="00A561F9" w:rsidRPr="008A1C97">
        <w:rPr>
          <w:rFonts w:ascii="Segoe UI" w:hAnsi="Segoe UI" w:cs="Segoe UI"/>
          <w:sz w:val="22"/>
          <w:szCs w:val="22"/>
        </w:rPr>
        <w:fldChar w:fldCharType="begin"/>
      </w:r>
      <w:r w:rsidR="00A561F9" w:rsidRPr="008A1C97">
        <w:rPr>
          <w:rFonts w:ascii="Segoe UI" w:hAnsi="Segoe UI" w:cs="Segoe UI"/>
          <w:sz w:val="22"/>
          <w:szCs w:val="22"/>
        </w:rPr>
        <w:instrText xml:space="preserve"> REF _Ref135929278 \r \h </w:instrText>
      </w:r>
      <w:r w:rsidR="00A561F9" w:rsidRPr="008A1C97">
        <w:rPr>
          <w:rFonts w:ascii="Segoe UI" w:hAnsi="Segoe UI" w:cs="Segoe UI"/>
          <w:sz w:val="22"/>
          <w:szCs w:val="22"/>
        </w:rPr>
      </w:r>
      <w:r w:rsidR="00A561F9" w:rsidRPr="008A1C97">
        <w:rPr>
          <w:rFonts w:ascii="Segoe UI" w:hAnsi="Segoe UI" w:cs="Segoe UI"/>
          <w:sz w:val="22"/>
          <w:szCs w:val="22"/>
        </w:rPr>
        <w:fldChar w:fldCharType="separate"/>
      </w:r>
      <w:r w:rsidR="00F62478" w:rsidRPr="008A1C97">
        <w:rPr>
          <w:rFonts w:ascii="Segoe UI" w:hAnsi="Segoe UI" w:cs="Segoe UI"/>
          <w:sz w:val="22"/>
          <w:szCs w:val="22"/>
        </w:rPr>
        <w:t>15.7</w:t>
      </w:r>
      <w:r w:rsidR="00A561F9" w:rsidRPr="008A1C97">
        <w:rPr>
          <w:rFonts w:ascii="Segoe UI" w:hAnsi="Segoe UI" w:cs="Segoe UI"/>
          <w:sz w:val="22"/>
          <w:szCs w:val="22"/>
        </w:rPr>
        <w:fldChar w:fldCharType="end"/>
      </w:r>
      <w:r w:rsidRPr="008A1C97">
        <w:rPr>
          <w:rFonts w:ascii="Segoe UI" w:hAnsi="Segoe UI" w:cs="Segoe UI"/>
          <w:sz w:val="22"/>
          <w:szCs w:val="22"/>
        </w:rPr>
        <w:t xml:space="preserve"> této </w:t>
      </w:r>
      <w:r w:rsidR="00627A19" w:rsidRPr="008A1C97">
        <w:rPr>
          <w:rFonts w:ascii="Segoe UI" w:hAnsi="Segoe UI" w:cs="Segoe UI"/>
          <w:sz w:val="22"/>
          <w:szCs w:val="22"/>
        </w:rPr>
        <w:t>Smlouvy</w:t>
      </w:r>
      <w:bookmarkEnd w:id="145"/>
      <w:r w:rsidRPr="008A1C97">
        <w:rPr>
          <w:rFonts w:ascii="Segoe UI" w:hAnsi="Segoe UI" w:cs="Segoe UI"/>
          <w:sz w:val="22"/>
          <w:szCs w:val="22"/>
        </w:rPr>
        <w:t>.</w:t>
      </w:r>
    </w:p>
    <w:p w14:paraId="58B022CC" w14:textId="77777777" w:rsidR="00514AA3" w:rsidRPr="00A561F9" w:rsidRDefault="00514AA3"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A561F9">
        <w:rPr>
          <w:rFonts w:ascii="Segoe UI" w:hAnsi="Segoe UI" w:cs="Segoe UI"/>
          <w:sz w:val="22"/>
          <w:szCs w:val="22"/>
        </w:rPr>
        <w:t xml:space="preserve">Odstoupení je účinné od </w:t>
      </w:r>
      <w:r w:rsidR="00E842E6" w:rsidRPr="00A561F9">
        <w:rPr>
          <w:rFonts w:ascii="Segoe UI" w:hAnsi="Segoe UI" w:cs="Segoe UI"/>
          <w:sz w:val="22"/>
          <w:szCs w:val="22"/>
        </w:rPr>
        <w:t xml:space="preserve">dne </w:t>
      </w:r>
      <w:r w:rsidRPr="00A561F9">
        <w:rPr>
          <w:rFonts w:ascii="Segoe UI" w:hAnsi="Segoe UI" w:cs="Segoe UI"/>
          <w:sz w:val="22"/>
          <w:szCs w:val="22"/>
        </w:rPr>
        <w:t xml:space="preserve">doručení </w:t>
      </w:r>
      <w:r w:rsidR="00E842E6" w:rsidRPr="00A561F9">
        <w:rPr>
          <w:rFonts w:ascii="Segoe UI" w:hAnsi="Segoe UI" w:cs="Segoe UI"/>
          <w:sz w:val="22"/>
          <w:szCs w:val="22"/>
        </w:rPr>
        <w:t xml:space="preserve">písemného oznámení </w:t>
      </w:r>
      <w:r w:rsidRPr="00A561F9">
        <w:rPr>
          <w:rFonts w:ascii="Segoe UI" w:hAnsi="Segoe UI" w:cs="Segoe UI"/>
          <w:sz w:val="22"/>
          <w:szCs w:val="22"/>
        </w:rPr>
        <w:t xml:space="preserve">druhé smluvní straně. </w:t>
      </w:r>
    </w:p>
    <w:p w14:paraId="7833CF03" w14:textId="67AF0EC8" w:rsidR="00514AA3" w:rsidRPr="00A561F9" w:rsidRDefault="00514AA3"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A561F9">
        <w:rPr>
          <w:rFonts w:ascii="Segoe UI" w:hAnsi="Segoe UI" w:cs="Segoe UI"/>
          <w:sz w:val="22"/>
          <w:szCs w:val="22"/>
        </w:rPr>
        <w:t xml:space="preserve">Odstoupením od </w:t>
      </w:r>
      <w:r w:rsidR="00627A19" w:rsidRPr="00A561F9">
        <w:rPr>
          <w:rFonts w:ascii="Segoe UI" w:hAnsi="Segoe UI" w:cs="Segoe UI"/>
          <w:sz w:val="22"/>
          <w:szCs w:val="22"/>
        </w:rPr>
        <w:t>Smlouvy</w:t>
      </w:r>
      <w:r w:rsidRPr="00A561F9">
        <w:rPr>
          <w:rFonts w:ascii="Segoe UI" w:hAnsi="Segoe UI" w:cs="Segoe UI"/>
          <w:sz w:val="22"/>
          <w:szCs w:val="22"/>
        </w:rPr>
        <w:t xml:space="preserve"> není dotčeno právo oprávněné smluvní strany na zaplacení smluvní pokuty</w:t>
      </w:r>
      <w:r w:rsidR="004F4240" w:rsidRPr="00A561F9">
        <w:rPr>
          <w:rFonts w:ascii="Segoe UI" w:hAnsi="Segoe UI" w:cs="Segoe UI"/>
          <w:sz w:val="22"/>
          <w:szCs w:val="22"/>
        </w:rPr>
        <w:t>, úroků z prodlení</w:t>
      </w:r>
      <w:r w:rsidRPr="00A561F9">
        <w:rPr>
          <w:rFonts w:ascii="Segoe UI" w:hAnsi="Segoe UI" w:cs="Segoe UI"/>
          <w:sz w:val="22"/>
          <w:szCs w:val="22"/>
        </w:rPr>
        <w:t xml:space="preserve"> ani na náhradu škody vzniklé porušením </w:t>
      </w:r>
      <w:r w:rsidR="00627A19" w:rsidRPr="00A561F9">
        <w:rPr>
          <w:rFonts w:ascii="Segoe UI" w:hAnsi="Segoe UI" w:cs="Segoe UI"/>
          <w:sz w:val="22"/>
          <w:szCs w:val="22"/>
        </w:rPr>
        <w:t>Smlouvy</w:t>
      </w:r>
      <w:r w:rsidR="005360D1" w:rsidRPr="00A561F9">
        <w:rPr>
          <w:rFonts w:ascii="Segoe UI" w:hAnsi="Segoe UI" w:cs="Segoe UI"/>
          <w:sz w:val="22"/>
          <w:szCs w:val="22"/>
        </w:rPr>
        <w:t>, licenční ujednání, ujednání definovaná v </w:t>
      </w:r>
      <w:r w:rsidR="00971BF9" w:rsidRPr="00A561F9">
        <w:rPr>
          <w:rFonts w:ascii="Segoe UI" w:hAnsi="Segoe UI" w:cs="Segoe UI"/>
          <w:sz w:val="22"/>
          <w:szCs w:val="22"/>
        </w:rPr>
        <w:t>odst.</w:t>
      </w:r>
      <w:r w:rsidR="005360D1" w:rsidRPr="00A561F9">
        <w:rPr>
          <w:rFonts w:ascii="Segoe UI" w:hAnsi="Segoe UI" w:cs="Segoe UI"/>
          <w:sz w:val="22"/>
          <w:szCs w:val="22"/>
        </w:rPr>
        <w:t xml:space="preserve"> </w:t>
      </w:r>
      <w:r w:rsidR="00284010">
        <w:rPr>
          <w:rFonts w:ascii="Segoe UI" w:hAnsi="Segoe UI" w:cs="Segoe UI"/>
          <w:sz w:val="22"/>
          <w:szCs w:val="22"/>
        </w:rPr>
        <w:fldChar w:fldCharType="begin"/>
      </w:r>
      <w:r w:rsidR="00284010">
        <w:rPr>
          <w:rFonts w:ascii="Segoe UI" w:hAnsi="Segoe UI" w:cs="Segoe UI"/>
          <w:sz w:val="22"/>
          <w:szCs w:val="22"/>
        </w:rPr>
        <w:instrText xml:space="preserve"> REF _Ref135985480 \r \h </w:instrText>
      </w:r>
      <w:r w:rsidR="00284010">
        <w:rPr>
          <w:rFonts w:ascii="Segoe UI" w:hAnsi="Segoe UI" w:cs="Segoe UI"/>
          <w:sz w:val="22"/>
          <w:szCs w:val="22"/>
        </w:rPr>
      </w:r>
      <w:r w:rsidR="00284010">
        <w:rPr>
          <w:rFonts w:ascii="Segoe UI" w:hAnsi="Segoe UI" w:cs="Segoe UI"/>
          <w:sz w:val="22"/>
          <w:szCs w:val="22"/>
        </w:rPr>
        <w:fldChar w:fldCharType="separate"/>
      </w:r>
      <w:r w:rsidR="00F62478">
        <w:rPr>
          <w:rFonts w:ascii="Segoe UI" w:hAnsi="Segoe UI" w:cs="Segoe UI"/>
          <w:sz w:val="22"/>
          <w:szCs w:val="22"/>
        </w:rPr>
        <w:t>14.7</w:t>
      </w:r>
      <w:r w:rsidR="00284010">
        <w:rPr>
          <w:rFonts w:ascii="Segoe UI" w:hAnsi="Segoe UI" w:cs="Segoe UI"/>
          <w:sz w:val="22"/>
          <w:szCs w:val="22"/>
        </w:rPr>
        <w:fldChar w:fldCharType="end"/>
      </w:r>
      <w:r w:rsidR="00C250A8" w:rsidRPr="00A561F9">
        <w:rPr>
          <w:rFonts w:ascii="Segoe UI" w:hAnsi="Segoe UI" w:cs="Segoe UI"/>
          <w:snapToGrid w:val="0"/>
          <w:sz w:val="22"/>
          <w:szCs w:val="22"/>
        </w:rPr>
        <w:t xml:space="preserve"> této </w:t>
      </w:r>
      <w:r w:rsidR="00627A19" w:rsidRPr="00A561F9">
        <w:rPr>
          <w:rFonts w:ascii="Segoe UI" w:hAnsi="Segoe UI" w:cs="Segoe UI"/>
          <w:snapToGrid w:val="0"/>
          <w:sz w:val="22"/>
          <w:szCs w:val="22"/>
        </w:rPr>
        <w:t>Smlouvy</w:t>
      </w:r>
      <w:r w:rsidR="005360D1" w:rsidRPr="00A561F9">
        <w:rPr>
          <w:rFonts w:ascii="Segoe UI" w:hAnsi="Segoe UI" w:cs="Segoe UI"/>
          <w:sz w:val="22"/>
          <w:szCs w:val="22"/>
        </w:rPr>
        <w:t xml:space="preserve">, ani další ujednání, </w:t>
      </w:r>
      <w:r w:rsidR="004B735E">
        <w:rPr>
          <w:rFonts w:ascii="Segoe UI" w:hAnsi="Segoe UI" w:cs="Segoe UI"/>
          <w:sz w:val="22"/>
          <w:szCs w:val="22"/>
        </w:rPr>
        <w:br/>
      </w:r>
      <w:r w:rsidR="005360D1" w:rsidRPr="00A561F9">
        <w:rPr>
          <w:rFonts w:ascii="Segoe UI" w:hAnsi="Segoe UI" w:cs="Segoe UI"/>
          <w:sz w:val="22"/>
          <w:szCs w:val="22"/>
        </w:rPr>
        <w:t xml:space="preserve">která mají vzhledem ke své povaze zavazovat smluvní strany i po odstoupení od </w:t>
      </w:r>
      <w:r w:rsidR="00627A19" w:rsidRPr="00A561F9">
        <w:rPr>
          <w:rFonts w:ascii="Segoe UI" w:hAnsi="Segoe UI" w:cs="Segoe UI"/>
          <w:sz w:val="22"/>
          <w:szCs w:val="22"/>
        </w:rPr>
        <w:t>Smlouvy</w:t>
      </w:r>
      <w:r w:rsidR="005360D1" w:rsidRPr="00A561F9">
        <w:rPr>
          <w:rFonts w:ascii="Segoe UI" w:hAnsi="Segoe UI" w:cs="Segoe UI"/>
          <w:sz w:val="22"/>
          <w:szCs w:val="22"/>
        </w:rPr>
        <w:t xml:space="preserve"> anebo která mají trvat dle výslovného ujednání v jiných částech této </w:t>
      </w:r>
      <w:r w:rsidR="00627A19" w:rsidRPr="00A561F9">
        <w:rPr>
          <w:rFonts w:ascii="Segoe UI" w:hAnsi="Segoe UI" w:cs="Segoe UI"/>
          <w:sz w:val="22"/>
          <w:szCs w:val="22"/>
        </w:rPr>
        <w:t>Smlouvy</w:t>
      </w:r>
      <w:r w:rsidRPr="00A561F9">
        <w:rPr>
          <w:rFonts w:ascii="Segoe UI" w:hAnsi="Segoe UI" w:cs="Segoe UI"/>
          <w:sz w:val="22"/>
          <w:szCs w:val="22"/>
        </w:rPr>
        <w:t>. Odstoupením od </w:t>
      </w:r>
      <w:r w:rsidR="00627A19" w:rsidRPr="00A561F9">
        <w:rPr>
          <w:rFonts w:ascii="Segoe UI" w:hAnsi="Segoe UI" w:cs="Segoe UI"/>
          <w:sz w:val="22"/>
          <w:szCs w:val="22"/>
        </w:rPr>
        <w:t>Smlouvy</w:t>
      </w:r>
      <w:r w:rsidRPr="00A561F9">
        <w:rPr>
          <w:rFonts w:ascii="Segoe UI" w:hAnsi="Segoe UI" w:cs="Segoe UI"/>
          <w:sz w:val="22"/>
          <w:szCs w:val="22"/>
        </w:rPr>
        <w:t xml:space="preserve"> není dotčena smluvní záruka </w:t>
      </w:r>
      <w:r w:rsidR="00D658D3" w:rsidRPr="00A561F9">
        <w:rPr>
          <w:rFonts w:ascii="Segoe UI" w:hAnsi="Segoe UI" w:cs="Segoe UI"/>
          <w:sz w:val="22"/>
          <w:szCs w:val="22"/>
        </w:rPr>
        <w:t>za jakost</w:t>
      </w:r>
      <w:r w:rsidRPr="00A561F9">
        <w:rPr>
          <w:rFonts w:ascii="Segoe UI" w:hAnsi="Segoe UI" w:cs="Segoe UI"/>
          <w:sz w:val="22"/>
          <w:szCs w:val="22"/>
        </w:rPr>
        <w:t xml:space="preserve">, která se uplatní v rozsahu stanoveném touto </w:t>
      </w:r>
      <w:r w:rsidR="001000D7" w:rsidRPr="00A561F9">
        <w:rPr>
          <w:rFonts w:ascii="Segoe UI" w:hAnsi="Segoe UI" w:cs="Segoe UI"/>
          <w:sz w:val="22"/>
          <w:szCs w:val="22"/>
        </w:rPr>
        <w:t>Smlouvou</w:t>
      </w:r>
      <w:r w:rsidRPr="00A561F9">
        <w:rPr>
          <w:rFonts w:ascii="Segoe UI" w:hAnsi="Segoe UI" w:cs="Segoe UI"/>
          <w:sz w:val="22"/>
          <w:szCs w:val="22"/>
        </w:rPr>
        <w:t xml:space="preserve"> na dosud provedenou část díla. Odstoupením od </w:t>
      </w:r>
      <w:r w:rsidR="00627A19" w:rsidRPr="00A561F9">
        <w:rPr>
          <w:rFonts w:ascii="Segoe UI" w:hAnsi="Segoe UI" w:cs="Segoe UI"/>
          <w:sz w:val="22"/>
          <w:szCs w:val="22"/>
        </w:rPr>
        <w:t>Smlouvy</w:t>
      </w:r>
      <w:r w:rsidRPr="00A561F9">
        <w:rPr>
          <w:rFonts w:ascii="Segoe UI" w:hAnsi="Segoe UI" w:cs="Segoe UI"/>
          <w:sz w:val="22"/>
          <w:szCs w:val="22"/>
        </w:rPr>
        <w:t xml:space="preserve"> není dotčena odpovědnost za vady, které existují na doposud zhotovené části díla ke dni odstoupení.</w:t>
      </w:r>
    </w:p>
    <w:p w14:paraId="2968DD5B" w14:textId="4E6B39CC" w:rsidR="008A1C97" w:rsidRDefault="00086E31"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146" w:name="_Ref135985480"/>
      <w:r w:rsidRPr="00A561F9">
        <w:rPr>
          <w:rFonts w:ascii="Segoe UI" w:hAnsi="Segoe UI" w:cs="Segoe UI"/>
          <w:sz w:val="22"/>
          <w:szCs w:val="22"/>
        </w:rPr>
        <w:t xml:space="preserve">Odstoupí-li některá ze stran od této </w:t>
      </w:r>
      <w:r w:rsidR="00627A19" w:rsidRPr="00A561F9">
        <w:rPr>
          <w:rFonts w:ascii="Segoe UI" w:hAnsi="Segoe UI" w:cs="Segoe UI"/>
          <w:sz w:val="22"/>
          <w:szCs w:val="22"/>
        </w:rPr>
        <w:t>Smlouvy</w:t>
      </w:r>
      <w:r w:rsidRPr="00A561F9">
        <w:rPr>
          <w:rFonts w:ascii="Segoe UI" w:hAnsi="Segoe UI" w:cs="Segoe UI"/>
          <w:sz w:val="22"/>
          <w:szCs w:val="22"/>
        </w:rPr>
        <w:t xml:space="preserve"> na základě ujednání z této </w:t>
      </w:r>
      <w:r w:rsidR="00627A19" w:rsidRPr="00A561F9">
        <w:rPr>
          <w:rFonts w:ascii="Segoe UI" w:hAnsi="Segoe UI" w:cs="Segoe UI"/>
          <w:sz w:val="22"/>
          <w:szCs w:val="22"/>
        </w:rPr>
        <w:t>Smlouvy</w:t>
      </w:r>
      <w:r w:rsidRPr="00A561F9">
        <w:rPr>
          <w:rFonts w:ascii="Segoe UI" w:hAnsi="Segoe UI" w:cs="Segoe UI"/>
          <w:sz w:val="22"/>
          <w:szCs w:val="22"/>
        </w:rPr>
        <w:t xml:space="preserve"> vyplývajících, případně na základě zákona, nestanoví-li tato </w:t>
      </w:r>
      <w:r w:rsidR="00627A19" w:rsidRPr="00A561F9">
        <w:rPr>
          <w:rFonts w:ascii="Segoe UI" w:hAnsi="Segoe UI" w:cs="Segoe UI"/>
          <w:sz w:val="22"/>
          <w:szCs w:val="22"/>
        </w:rPr>
        <w:t>Smlouva</w:t>
      </w:r>
      <w:r w:rsidRPr="00A561F9">
        <w:rPr>
          <w:rFonts w:ascii="Segoe UI" w:hAnsi="Segoe UI" w:cs="Segoe UI"/>
          <w:sz w:val="22"/>
          <w:szCs w:val="22"/>
        </w:rPr>
        <w:t xml:space="preserve"> jinak, pak povinnosti obou stran jsou následující:</w:t>
      </w:r>
      <w:bookmarkEnd w:id="146"/>
    </w:p>
    <w:p w14:paraId="7FD0FAC5" w14:textId="77777777" w:rsidR="008A1C97" w:rsidRPr="008A1C97" w:rsidRDefault="00BE2007" w:rsidP="000B2143">
      <w:pPr>
        <w:pStyle w:val="Odstavecseseznamem"/>
        <w:widowControl w:val="0"/>
        <w:numPr>
          <w:ilvl w:val="0"/>
          <w:numId w:val="33"/>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napToGrid w:val="0"/>
          <w:sz w:val="22"/>
          <w:szCs w:val="22"/>
        </w:rPr>
        <w:t>Zhotovitel</w:t>
      </w:r>
      <w:r w:rsidR="00086E31" w:rsidRPr="008A1C97">
        <w:rPr>
          <w:rFonts w:ascii="Segoe UI" w:hAnsi="Segoe UI" w:cs="Segoe UI"/>
          <w:snapToGrid w:val="0"/>
          <w:sz w:val="22"/>
          <w:szCs w:val="22"/>
        </w:rPr>
        <w:t xml:space="preserve"> provede soupis všech provedených prací oceněný </w:t>
      </w:r>
      <w:r w:rsidR="00BD1C20" w:rsidRPr="008A1C97">
        <w:rPr>
          <w:rFonts w:ascii="Segoe UI" w:hAnsi="Segoe UI" w:cs="Segoe UI"/>
          <w:snapToGrid w:val="0"/>
          <w:sz w:val="22"/>
          <w:szCs w:val="22"/>
        </w:rPr>
        <w:t xml:space="preserve">v souladu s oceněným </w:t>
      </w:r>
      <w:r w:rsidR="00885FA0" w:rsidRPr="008A1C97">
        <w:rPr>
          <w:rFonts w:ascii="Segoe UI" w:hAnsi="Segoe UI" w:cs="Segoe UI"/>
          <w:snapToGrid w:val="0"/>
          <w:sz w:val="22"/>
          <w:szCs w:val="22"/>
        </w:rPr>
        <w:t>soupisem prací</w:t>
      </w:r>
      <w:r w:rsidR="005360D1" w:rsidRPr="008A1C97">
        <w:rPr>
          <w:rFonts w:ascii="Segoe UI" w:hAnsi="Segoe UI" w:cs="Segoe UI"/>
          <w:snapToGrid w:val="0"/>
          <w:sz w:val="22"/>
          <w:szCs w:val="22"/>
        </w:rPr>
        <w:t>;</w:t>
      </w:r>
    </w:p>
    <w:p w14:paraId="64E6222A" w14:textId="77777777" w:rsidR="008A1C97" w:rsidRPr="008A1C97" w:rsidRDefault="00BE2007" w:rsidP="000B2143">
      <w:pPr>
        <w:pStyle w:val="Odstavecseseznamem"/>
        <w:widowControl w:val="0"/>
        <w:numPr>
          <w:ilvl w:val="0"/>
          <w:numId w:val="33"/>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napToGrid w:val="0"/>
          <w:sz w:val="22"/>
          <w:szCs w:val="22"/>
        </w:rPr>
        <w:t>Zhotovitel</w:t>
      </w:r>
      <w:r w:rsidR="00086E31" w:rsidRPr="008A1C97">
        <w:rPr>
          <w:rFonts w:ascii="Segoe UI" w:hAnsi="Segoe UI" w:cs="Segoe UI"/>
          <w:snapToGrid w:val="0"/>
          <w:sz w:val="22"/>
          <w:szCs w:val="22"/>
        </w:rPr>
        <w:t xml:space="preserve"> provede vyúčtování všech provedených prací v souladu s oceněným </w:t>
      </w:r>
      <w:r w:rsidR="00885FA0" w:rsidRPr="008A1C97">
        <w:rPr>
          <w:rFonts w:ascii="Segoe UI" w:hAnsi="Segoe UI" w:cs="Segoe UI"/>
          <w:snapToGrid w:val="0"/>
          <w:sz w:val="22"/>
          <w:szCs w:val="22"/>
        </w:rPr>
        <w:t>soupisem prací</w:t>
      </w:r>
      <w:r w:rsidR="00086E31" w:rsidRPr="008A1C97">
        <w:rPr>
          <w:rFonts w:ascii="Segoe UI" w:hAnsi="Segoe UI" w:cs="Segoe UI"/>
          <w:snapToGrid w:val="0"/>
          <w:sz w:val="22"/>
          <w:szCs w:val="22"/>
        </w:rPr>
        <w:t xml:space="preserve"> a vystaví závěrečnou fakturu</w:t>
      </w:r>
      <w:r w:rsidR="005360D1" w:rsidRPr="008A1C97">
        <w:rPr>
          <w:rFonts w:ascii="Segoe UI" w:hAnsi="Segoe UI" w:cs="Segoe UI"/>
          <w:snapToGrid w:val="0"/>
          <w:sz w:val="22"/>
          <w:szCs w:val="22"/>
        </w:rPr>
        <w:t>;</w:t>
      </w:r>
    </w:p>
    <w:p w14:paraId="0BC429EB" w14:textId="7F88DCF5" w:rsidR="008A1C97" w:rsidRPr="008A1C97" w:rsidRDefault="00BE2007" w:rsidP="000B2143">
      <w:pPr>
        <w:pStyle w:val="Odstavecseseznamem"/>
        <w:widowControl w:val="0"/>
        <w:numPr>
          <w:ilvl w:val="0"/>
          <w:numId w:val="33"/>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napToGrid w:val="0"/>
          <w:sz w:val="22"/>
          <w:szCs w:val="22"/>
        </w:rPr>
        <w:t>Zhotovitel</w:t>
      </w:r>
      <w:r w:rsidR="00086E31" w:rsidRPr="008A1C97">
        <w:rPr>
          <w:rFonts w:ascii="Segoe UI" w:hAnsi="Segoe UI" w:cs="Segoe UI"/>
          <w:snapToGrid w:val="0"/>
          <w:sz w:val="22"/>
          <w:szCs w:val="22"/>
        </w:rPr>
        <w:t xml:space="preserve"> vyzve </w:t>
      </w:r>
      <w:r w:rsidRPr="008A1C97">
        <w:rPr>
          <w:rFonts w:ascii="Segoe UI" w:hAnsi="Segoe UI" w:cs="Segoe UI"/>
          <w:snapToGrid w:val="0"/>
          <w:sz w:val="22"/>
          <w:szCs w:val="22"/>
        </w:rPr>
        <w:t>Objednatel</w:t>
      </w:r>
      <w:r w:rsidR="00BD1C20" w:rsidRPr="008A1C97">
        <w:rPr>
          <w:rFonts w:ascii="Segoe UI" w:hAnsi="Segoe UI" w:cs="Segoe UI"/>
          <w:snapToGrid w:val="0"/>
          <w:sz w:val="22"/>
          <w:szCs w:val="22"/>
        </w:rPr>
        <w:t>e</w:t>
      </w:r>
      <w:r w:rsidR="00086E31" w:rsidRPr="008A1C97">
        <w:rPr>
          <w:rFonts w:ascii="Segoe UI" w:hAnsi="Segoe UI" w:cs="Segoe UI"/>
          <w:snapToGrid w:val="0"/>
          <w:sz w:val="22"/>
          <w:szCs w:val="22"/>
        </w:rPr>
        <w:t xml:space="preserve"> k převzetí do té doby zhotovené části díla a </w:t>
      </w:r>
      <w:r w:rsidRPr="008A1C97">
        <w:rPr>
          <w:rFonts w:ascii="Segoe UI" w:hAnsi="Segoe UI" w:cs="Segoe UI"/>
          <w:snapToGrid w:val="0"/>
          <w:sz w:val="22"/>
          <w:szCs w:val="22"/>
        </w:rPr>
        <w:t>Objednatel</w:t>
      </w:r>
      <w:r w:rsidR="00086E31" w:rsidRPr="008A1C97">
        <w:rPr>
          <w:rFonts w:ascii="Segoe UI" w:hAnsi="Segoe UI" w:cs="Segoe UI"/>
          <w:snapToGrid w:val="0"/>
          <w:sz w:val="22"/>
          <w:szCs w:val="22"/>
        </w:rPr>
        <w:t xml:space="preserve"> je povinen do </w:t>
      </w:r>
      <w:r w:rsidR="00EB4B31" w:rsidRPr="008A1C97">
        <w:rPr>
          <w:rFonts w:ascii="Segoe UI" w:hAnsi="Segoe UI" w:cs="Segoe UI"/>
          <w:snapToGrid w:val="0"/>
          <w:sz w:val="22"/>
          <w:szCs w:val="22"/>
        </w:rPr>
        <w:t xml:space="preserve">5 </w:t>
      </w:r>
      <w:r w:rsidR="005360D1" w:rsidRPr="008A1C97">
        <w:rPr>
          <w:rFonts w:ascii="Segoe UI" w:hAnsi="Segoe UI" w:cs="Segoe UI"/>
          <w:snapToGrid w:val="0"/>
          <w:sz w:val="22"/>
          <w:szCs w:val="22"/>
        </w:rPr>
        <w:t xml:space="preserve">pracovních </w:t>
      </w:r>
      <w:r w:rsidR="00086E31" w:rsidRPr="008A1C97">
        <w:rPr>
          <w:rFonts w:ascii="Segoe UI" w:hAnsi="Segoe UI" w:cs="Segoe UI"/>
          <w:snapToGrid w:val="0"/>
          <w:sz w:val="22"/>
          <w:szCs w:val="22"/>
        </w:rPr>
        <w:t xml:space="preserve">dnů od obdržení výzvy zahájit přejímací řízení k převzetí do té doby zhotovené části </w:t>
      </w:r>
      <w:r w:rsidR="00BD1C20" w:rsidRPr="008A1C97">
        <w:rPr>
          <w:rFonts w:ascii="Segoe UI" w:hAnsi="Segoe UI" w:cs="Segoe UI"/>
          <w:snapToGrid w:val="0"/>
          <w:sz w:val="22"/>
          <w:szCs w:val="22"/>
        </w:rPr>
        <w:t>díla</w:t>
      </w:r>
      <w:r w:rsidR="00086E31" w:rsidRPr="008A1C97">
        <w:rPr>
          <w:rFonts w:ascii="Segoe UI" w:hAnsi="Segoe UI" w:cs="Segoe UI"/>
          <w:snapToGrid w:val="0"/>
          <w:sz w:val="22"/>
          <w:szCs w:val="22"/>
        </w:rPr>
        <w:t xml:space="preserve">. Na dosud odvedené práce na zhotovení díla </w:t>
      </w:r>
      <w:r w:rsidR="008A1C97">
        <w:rPr>
          <w:rFonts w:ascii="Segoe UI" w:hAnsi="Segoe UI" w:cs="Segoe UI"/>
          <w:snapToGrid w:val="0"/>
          <w:sz w:val="22"/>
          <w:szCs w:val="22"/>
        </w:rPr>
        <w:br/>
      </w:r>
      <w:r w:rsidR="00086E31" w:rsidRPr="008A1C97">
        <w:rPr>
          <w:rFonts w:ascii="Segoe UI" w:hAnsi="Segoe UI" w:cs="Segoe UI"/>
          <w:snapToGrid w:val="0"/>
          <w:sz w:val="22"/>
          <w:szCs w:val="22"/>
        </w:rPr>
        <w:t xml:space="preserve">se přiměřeně vztahují ujednání o zárukách z této </w:t>
      </w:r>
      <w:r w:rsidR="00627A19" w:rsidRPr="008A1C97">
        <w:rPr>
          <w:rFonts w:ascii="Segoe UI" w:hAnsi="Segoe UI" w:cs="Segoe UI"/>
          <w:snapToGrid w:val="0"/>
          <w:sz w:val="22"/>
          <w:szCs w:val="22"/>
        </w:rPr>
        <w:t>Smlouvy</w:t>
      </w:r>
      <w:r w:rsidR="00086E31" w:rsidRPr="008A1C97">
        <w:rPr>
          <w:rFonts w:ascii="Segoe UI" w:hAnsi="Segoe UI" w:cs="Segoe UI"/>
          <w:snapToGrid w:val="0"/>
          <w:sz w:val="22"/>
          <w:szCs w:val="22"/>
        </w:rPr>
        <w:t xml:space="preserve">. V případě, že </w:t>
      </w:r>
      <w:r w:rsidRPr="008A1C97">
        <w:rPr>
          <w:rFonts w:ascii="Segoe UI" w:hAnsi="Segoe UI" w:cs="Segoe UI"/>
          <w:snapToGrid w:val="0"/>
          <w:sz w:val="22"/>
          <w:szCs w:val="22"/>
        </w:rPr>
        <w:t>Zhotovitel</w:t>
      </w:r>
      <w:r w:rsidR="00086E31" w:rsidRPr="008A1C97">
        <w:rPr>
          <w:rFonts w:ascii="Segoe UI" w:hAnsi="Segoe UI" w:cs="Segoe UI"/>
          <w:snapToGrid w:val="0"/>
          <w:sz w:val="22"/>
          <w:szCs w:val="22"/>
        </w:rPr>
        <w:t xml:space="preserve"> nebude schopen odpovídajícím způsobem poskytnout záruky za </w:t>
      </w:r>
      <w:r w:rsidR="00D658D3" w:rsidRPr="008A1C97">
        <w:rPr>
          <w:rFonts w:ascii="Segoe UI" w:hAnsi="Segoe UI" w:cs="Segoe UI"/>
          <w:snapToGrid w:val="0"/>
          <w:sz w:val="22"/>
          <w:szCs w:val="22"/>
        </w:rPr>
        <w:t xml:space="preserve">jakost </w:t>
      </w:r>
      <w:r w:rsidR="00086E31" w:rsidRPr="008A1C97">
        <w:rPr>
          <w:rFonts w:ascii="Segoe UI" w:hAnsi="Segoe UI" w:cs="Segoe UI"/>
          <w:snapToGrid w:val="0"/>
          <w:sz w:val="22"/>
          <w:szCs w:val="22"/>
        </w:rPr>
        <w:t xml:space="preserve">provedené </w:t>
      </w:r>
      <w:r w:rsidR="00086E31" w:rsidRPr="008A1C97">
        <w:rPr>
          <w:rFonts w:ascii="Segoe UI" w:hAnsi="Segoe UI" w:cs="Segoe UI"/>
          <w:snapToGrid w:val="0"/>
          <w:sz w:val="22"/>
          <w:szCs w:val="22"/>
        </w:rPr>
        <w:lastRenderedPageBreak/>
        <w:t xml:space="preserve">práce, je </w:t>
      </w:r>
      <w:r w:rsidRPr="008A1C97">
        <w:rPr>
          <w:rFonts w:ascii="Segoe UI" w:hAnsi="Segoe UI" w:cs="Segoe UI"/>
          <w:snapToGrid w:val="0"/>
          <w:sz w:val="22"/>
          <w:szCs w:val="22"/>
        </w:rPr>
        <w:t>Objednatel</w:t>
      </w:r>
      <w:r w:rsidR="00086E31" w:rsidRPr="008A1C97">
        <w:rPr>
          <w:rFonts w:ascii="Segoe UI" w:hAnsi="Segoe UI" w:cs="Segoe UI"/>
          <w:snapToGrid w:val="0"/>
          <w:sz w:val="22"/>
          <w:szCs w:val="22"/>
        </w:rPr>
        <w:t xml:space="preserve"> oprávněn odmítnout zahájit přejímací řízení k převzetí do té doby zhotovené části díla a je oprávněn nařídit </w:t>
      </w:r>
      <w:r w:rsidRPr="008A1C97">
        <w:rPr>
          <w:rFonts w:ascii="Segoe UI" w:hAnsi="Segoe UI" w:cs="Segoe UI"/>
          <w:snapToGrid w:val="0"/>
          <w:sz w:val="22"/>
          <w:szCs w:val="22"/>
        </w:rPr>
        <w:t>Zhotovitel</w:t>
      </w:r>
      <w:r w:rsidR="00086E31" w:rsidRPr="008A1C97">
        <w:rPr>
          <w:rFonts w:ascii="Segoe UI" w:hAnsi="Segoe UI" w:cs="Segoe UI"/>
          <w:snapToGrid w:val="0"/>
          <w:sz w:val="22"/>
          <w:szCs w:val="22"/>
        </w:rPr>
        <w:t xml:space="preserve">i odstranění dosud zhotovené části díla nebo těch částí díla, na které není </w:t>
      </w:r>
      <w:r w:rsidRPr="008A1C97">
        <w:rPr>
          <w:rFonts w:ascii="Segoe UI" w:hAnsi="Segoe UI" w:cs="Segoe UI"/>
          <w:snapToGrid w:val="0"/>
          <w:sz w:val="22"/>
          <w:szCs w:val="22"/>
        </w:rPr>
        <w:t>Zhotovitel</w:t>
      </w:r>
      <w:r w:rsidR="00086E31" w:rsidRPr="008A1C97">
        <w:rPr>
          <w:rFonts w:ascii="Segoe UI" w:hAnsi="Segoe UI" w:cs="Segoe UI"/>
          <w:snapToGrid w:val="0"/>
          <w:sz w:val="22"/>
          <w:szCs w:val="22"/>
        </w:rPr>
        <w:t xml:space="preserve"> schopen poskytnout záruky v souladu s touto </w:t>
      </w:r>
      <w:r w:rsidR="001000D7" w:rsidRPr="008A1C97">
        <w:rPr>
          <w:rFonts w:ascii="Segoe UI" w:hAnsi="Segoe UI" w:cs="Segoe UI"/>
          <w:snapToGrid w:val="0"/>
          <w:sz w:val="22"/>
          <w:szCs w:val="22"/>
        </w:rPr>
        <w:t>Smlouvou</w:t>
      </w:r>
      <w:r w:rsidR="00086E31" w:rsidRPr="008A1C97">
        <w:rPr>
          <w:rFonts w:ascii="Segoe UI" w:hAnsi="Segoe UI" w:cs="Segoe UI"/>
          <w:snapToGrid w:val="0"/>
          <w:sz w:val="22"/>
          <w:szCs w:val="22"/>
        </w:rPr>
        <w:t xml:space="preserve">. Za odstraněné části díla není </w:t>
      </w:r>
      <w:r w:rsidRPr="008A1C97">
        <w:rPr>
          <w:rFonts w:ascii="Segoe UI" w:hAnsi="Segoe UI" w:cs="Segoe UI"/>
          <w:snapToGrid w:val="0"/>
          <w:sz w:val="22"/>
          <w:szCs w:val="22"/>
        </w:rPr>
        <w:t>Zhotovitel</w:t>
      </w:r>
      <w:r w:rsidR="00086E31" w:rsidRPr="008A1C97">
        <w:rPr>
          <w:rFonts w:ascii="Segoe UI" w:hAnsi="Segoe UI" w:cs="Segoe UI"/>
          <w:snapToGrid w:val="0"/>
          <w:sz w:val="22"/>
          <w:szCs w:val="22"/>
        </w:rPr>
        <w:t xml:space="preserve"> oprávněn požadovat na </w:t>
      </w:r>
      <w:r w:rsidRPr="008A1C97">
        <w:rPr>
          <w:rFonts w:ascii="Segoe UI" w:hAnsi="Segoe UI" w:cs="Segoe UI"/>
          <w:snapToGrid w:val="0"/>
          <w:sz w:val="22"/>
          <w:szCs w:val="22"/>
        </w:rPr>
        <w:t>Objednatel</w:t>
      </w:r>
      <w:r w:rsidR="00086E31" w:rsidRPr="008A1C97">
        <w:rPr>
          <w:rFonts w:ascii="Segoe UI" w:hAnsi="Segoe UI" w:cs="Segoe UI"/>
          <w:snapToGrid w:val="0"/>
          <w:sz w:val="22"/>
          <w:szCs w:val="22"/>
        </w:rPr>
        <w:t>i zaplacení odpovídající části sjednané ceny</w:t>
      </w:r>
      <w:r w:rsidR="005360D1" w:rsidRPr="008A1C97">
        <w:rPr>
          <w:rFonts w:ascii="Segoe UI" w:hAnsi="Segoe UI" w:cs="Segoe UI"/>
          <w:snapToGrid w:val="0"/>
          <w:sz w:val="22"/>
          <w:szCs w:val="22"/>
        </w:rPr>
        <w:t>;</w:t>
      </w:r>
    </w:p>
    <w:p w14:paraId="12BDE49E" w14:textId="3947ED37" w:rsidR="00BB402C" w:rsidRPr="008A1C97" w:rsidRDefault="00086E31" w:rsidP="000B2143">
      <w:pPr>
        <w:pStyle w:val="Odstavecseseznamem"/>
        <w:widowControl w:val="0"/>
        <w:numPr>
          <w:ilvl w:val="0"/>
          <w:numId w:val="33"/>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napToGrid w:val="0"/>
          <w:sz w:val="22"/>
          <w:szCs w:val="22"/>
        </w:rPr>
        <w:t xml:space="preserve">Smluvní strana, která svým jednáním, zdržením nebo opomenutím zavdala příčinu </w:t>
      </w:r>
      <w:r w:rsidR="00936F15" w:rsidRPr="008A1C97">
        <w:rPr>
          <w:rFonts w:ascii="Segoe UI" w:hAnsi="Segoe UI" w:cs="Segoe UI"/>
          <w:snapToGrid w:val="0"/>
          <w:sz w:val="22"/>
          <w:szCs w:val="22"/>
        </w:rPr>
        <w:br/>
      </w:r>
      <w:r w:rsidRPr="008A1C97">
        <w:rPr>
          <w:rFonts w:ascii="Segoe UI" w:hAnsi="Segoe UI" w:cs="Segoe UI"/>
          <w:snapToGrid w:val="0"/>
          <w:sz w:val="22"/>
          <w:szCs w:val="22"/>
        </w:rPr>
        <w:t xml:space="preserve">pro odstoupení druhé smluvní strany od této </w:t>
      </w:r>
      <w:r w:rsidR="00627A19" w:rsidRPr="008A1C97">
        <w:rPr>
          <w:rFonts w:ascii="Segoe UI" w:hAnsi="Segoe UI" w:cs="Segoe UI"/>
          <w:snapToGrid w:val="0"/>
          <w:sz w:val="22"/>
          <w:szCs w:val="22"/>
        </w:rPr>
        <w:t>Smlouvy</w:t>
      </w:r>
      <w:r w:rsidR="00934DEA" w:rsidRPr="008A1C97">
        <w:rPr>
          <w:rFonts w:ascii="Segoe UI" w:hAnsi="Segoe UI" w:cs="Segoe UI"/>
          <w:snapToGrid w:val="0"/>
          <w:sz w:val="22"/>
          <w:szCs w:val="22"/>
        </w:rPr>
        <w:t>,</w:t>
      </w:r>
      <w:r w:rsidRPr="008A1C97">
        <w:rPr>
          <w:rFonts w:ascii="Segoe UI" w:hAnsi="Segoe UI" w:cs="Segoe UI"/>
          <w:snapToGrid w:val="0"/>
          <w:sz w:val="22"/>
          <w:szCs w:val="22"/>
        </w:rPr>
        <w:t xml:space="preserve"> je povinna uhradit této </w:t>
      </w:r>
      <w:r w:rsidR="00BD1C20" w:rsidRPr="008A1C97">
        <w:rPr>
          <w:rFonts w:ascii="Segoe UI" w:hAnsi="Segoe UI" w:cs="Segoe UI"/>
          <w:snapToGrid w:val="0"/>
          <w:sz w:val="22"/>
          <w:szCs w:val="22"/>
        </w:rPr>
        <w:t xml:space="preserve">druhé </w:t>
      </w:r>
      <w:r w:rsidRPr="008A1C97">
        <w:rPr>
          <w:rFonts w:ascii="Segoe UI" w:hAnsi="Segoe UI" w:cs="Segoe UI"/>
          <w:snapToGrid w:val="0"/>
          <w:sz w:val="22"/>
          <w:szCs w:val="22"/>
        </w:rPr>
        <w:t>smluvní straně náklady</w:t>
      </w:r>
      <w:r w:rsidR="00BD1C20" w:rsidRPr="008A1C97">
        <w:rPr>
          <w:rFonts w:ascii="Segoe UI" w:hAnsi="Segoe UI" w:cs="Segoe UI"/>
          <w:snapToGrid w:val="0"/>
          <w:sz w:val="22"/>
          <w:szCs w:val="22"/>
        </w:rPr>
        <w:t xml:space="preserve"> vzniklé z důvodů odstoupení od </w:t>
      </w:r>
      <w:r w:rsidR="00627A19" w:rsidRPr="008A1C97">
        <w:rPr>
          <w:rFonts w:ascii="Segoe UI" w:hAnsi="Segoe UI" w:cs="Segoe UI"/>
          <w:snapToGrid w:val="0"/>
          <w:sz w:val="22"/>
          <w:szCs w:val="22"/>
        </w:rPr>
        <w:t>Smlouvy</w:t>
      </w:r>
      <w:r w:rsidRPr="008A1C97">
        <w:rPr>
          <w:rFonts w:ascii="Segoe UI" w:hAnsi="Segoe UI" w:cs="Segoe UI"/>
          <w:snapToGrid w:val="0"/>
          <w:sz w:val="22"/>
          <w:szCs w:val="22"/>
        </w:rPr>
        <w:t>. Tím není dotčeno práv</w:t>
      </w:r>
      <w:r w:rsidR="00BD1C20" w:rsidRPr="008A1C97">
        <w:rPr>
          <w:rFonts w:ascii="Segoe UI" w:hAnsi="Segoe UI" w:cs="Segoe UI"/>
          <w:snapToGrid w:val="0"/>
          <w:sz w:val="22"/>
          <w:szCs w:val="22"/>
        </w:rPr>
        <w:t>o odstupující smluvní strany na </w:t>
      </w:r>
      <w:r w:rsidRPr="008A1C97">
        <w:rPr>
          <w:rFonts w:ascii="Segoe UI" w:hAnsi="Segoe UI" w:cs="Segoe UI"/>
          <w:snapToGrid w:val="0"/>
          <w:sz w:val="22"/>
          <w:szCs w:val="22"/>
        </w:rPr>
        <w:t xml:space="preserve">zaplacení případné smluvní pokuty, </w:t>
      </w:r>
      <w:r w:rsidR="00936F15" w:rsidRPr="008A1C97">
        <w:rPr>
          <w:rFonts w:ascii="Segoe UI" w:hAnsi="Segoe UI" w:cs="Segoe UI"/>
          <w:snapToGrid w:val="0"/>
          <w:sz w:val="22"/>
          <w:szCs w:val="22"/>
        </w:rPr>
        <w:br/>
      </w:r>
      <w:r w:rsidRPr="008A1C97">
        <w:rPr>
          <w:rFonts w:ascii="Segoe UI" w:hAnsi="Segoe UI" w:cs="Segoe UI"/>
          <w:snapToGrid w:val="0"/>
          <w:sz w:val="22"/>
          <w:szCs w:val="22"/>
        </w:rPr>
        <w:t xml:space="preserve">kterou je sankcionováno porušení povinnosti, které je důvodem pro odstoupení. Uvedené náklady jsou splatné bezhotovostně na účet oprávněné smluvní strany </w:t>
      </w:r>
      <w:r w:rsidR="001F50A9">
        <w:rPr>
          <w:rFonts w:ascii="Segoe UI" w:hAnsi="Segoe UI" w:cs="Segoe UI"/>
          <w:snapToGrid w:val="0"/>
          <w:sz w:val="22"/>
          <w:szCs w:val="22"/>
        </w:rPr>
        <w:br/>
      </w:r>
      <w:r w:rsidRPr="008A1C97">
        <w:rPr>
          <w:rFonts w:ascii="Segoe UI" w:hAnsi="Segoe UI" w:cs="Segoe UI"/>
          <w:snapToGrid w:val="0"/>
          <w:sz w:val="22"/>
          <w:szCs w:val="22"/>
        </w:rPr>
        <w:t xml:space="preserve">do </w:t>
      </w:r>
      <w:r w:rsidR="00D658D3" w:rsidRPr="008A1C97">
        <w:rPr>
          <w:rFonts w:ascii="Segoe UI" w:hAnsi="Segoe UI" w:cs="Segoe UI"/>
          <w:snapToGrid w:val="0"/>
          <w:sz w:val="22"/>
          <w:szCs w:val="22"/>
        </w:rPr>
        <w:t xml:space="preserve">30 dnů </w:t>
      </w:r>
      <w:r w:rsidRPr="008A1C97">
        <w:rPr>
          <w:rFonts w:ascii="Segoe UI" w:hAnsi="Segoe UI" w:cs="Segoe UI"/>
          <w:snapToGrid w:val="0"/>
          <w:sz w:val="22"/>
          <w:szCs w:val="22"/>
        </w:rPr>
        <w:t>ode dne, kdy je tato</w:t>
      </w:r>
      <w:r w:rsidR="00D658D3" w:rsidRPr="008A1C97">
        <w:rPr>
          <w:rFonts w:ascii="Segoe UI" w:hAnsi="Segoe UI" w:cs="Segoe UI"/>
          <w:snapToGrid w:val="0"/>
          <w:sz w:val="22"/>
          <w:szCs w:val="22"/>
        </w:rPr>
        <w:t xml:space="preserve"> oprávněná</w:t>
      </w:r>
      <w:r w:rsidRPr="008A1C97">
        <w:rPr>
          <w:rFonts w:ascii="Segoe UI" w:hAnsi="Segoe UI" w:cs="Segoe UI"/>
          <w:snapToGrid w:val="0"/>
          <w:sz w:val="22"/>
          <w:szCs w:val="22"/>
        </w:rPr>
        <w:t xml:space="preserve"> smluvní strana povinné straně vyčíslí</w:t>
      </w:r>
      <w:r w:rsidR="00D658D3" w:rsidRPr="008A1C97">
        <w:rPr>
          <w:rFonts w:ascii="Segoe UI" w:hAnsi="Segoe UI" w:cs="Segoe UI"/>
          <w:snapToGrid w:val="0"/>
          <w:sz w:val="22"/>
          <w:szCs w:val="22"/>
        </w:rPr>
        <w:t>, nejpozději však do 2 let.</w:t>
      </w:r>
    </w:p>
    <w:p w14:paraId="19F83121" w14:textId="77777777" w:rsidR="005E33C8" w:rsidRPr="005D41FB" w:rsidRDefault="005E33C8"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r w:rsidRPr="005D41FB">
        <w:rPr>
          <w:rFonts w:ascii="Segoe UI" w:eastAsia="Times New Roman" w:hAnsi="Segoe UI" w:cs="Segoe UI"/>
          <w:bCs/>
          <w:caps/>
          <w:sz w:val="22"/>
          <w:szCs w:val="22"/>
          <w:lang w:eastAsia="x-none"/>
        </w:rPr>
        <w:t xml:space="preserve"> Zvláštní ujednání</w:t>
      </w:r>
    </w:p>
    <w:p w14:paraId="61818D83" w14:textId="531A9FC8" w:rsidR="005E33C8" w:rsidRPr="00A561F9"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147" w:name="_Ref135930424"/>
      <w:r w:rsidRPr="00A561F9">
        <w:rPr>
          <w:rFonts w:ascii="Segoe UI" w:hAnsi="Segoe UI" w:cs="Segoe UI"/>
          <w:sz w:val="22"/>
          <w:szCs w:val="22"/>
        </w:rPr>
        <w:t>Zhotovitel</w:t>
      </w:r>
      <w:r w:rsidR="005E33C8" w:rsidRPr="00A561F9">
        <w:rPr>
          <w:rFonts w:ascii="Segoe UI" w:hAnsi="Segoe UI" w:cs="Segoe UI"/>
          <w:sz w:val="22"/>
          <w:szCs w:val="22"/>
        </w:rPr>
        <w:t xml:space="preserve"> se zavazuje k veškeré nezbytné součinnosti pro výkon finanční kontroly </w:t>
      </w:r>
      <w:r w:rsidR="00936F15">
        <w:rPr>
          <w:rFonts w:ascii="Segoe UI" w:hAnsi="Segoe UI" w:cs="Segoe UI"/>
          <w:sz w:val="22"/>
          <w:szCs w:val="22"/>
        </w:rPr>
        <w:br/>
      </w:r>
      <w:r w:rsidR="005E33C8" w:rsidRPr="00A561F9">
        <w:rPr>
          <w:rFonts w:ascii="Segoe UI" w:hAnsi="Segoe UI" w:cs="Segoe UI"/>
          <w:sz w:val="22"/>
          <w:szCs w:val="22"/>
        </w:rPr>
        <w:t xml:space="preserve">ve smyslu </w:t>
      </w:r>
      <w:proofErr w:type="spellStart"/>
      <w:r w:rsidR="005E33C8" w:rsidRPr="00A561F9">
        <w:rPr>
          <w:rFonts w:ascii="Segoe UI" w:hAnsi="Segoe UI" w:cs="Segoe UI"/>
          <w:sz w:val="22"/>
          <w:szCs w:val="22"/>
        </w:rPr>
        <w:t>ust</w:t>
      </w:r>
      <w:proofErr w:type="spellEnd"/>
      <w:r w:rsidR="005E33C8" w:rsidRPr="00A561F9">
        <w:rPr>
          <w:rFonts w:ascii="Segoe UI" w:hAnsi="Segoe UI" w:cs="Segoe UI"/>
          <w:sz w:val="22"/>
          <w:szCs w:val="22"/>
        </w:rPr>
        <w:t xml:space="preserve">. § 2 písm. e) zákona č. 320/2001 Sb., o finanční kontrole ve veřejné správě </w:t>
      </w:r>
      <w:r w:rsidR="00936F15">
        <w:rPr>
          <w:rFonts w:ascii="Segoe UI" w:hAnsi="Segoe UI" w:cs="Segoe UI"/>
          <w:sz w:val="22"/>
          <w:szCs w:val="22"/>
        </w:rPr>
        <w:br/>
      </w:r>
      <w:r w:rsidR="005E33C8" w:rsidRPr="00A561F9">
        <w:rPr>
          <w:rFonts w:ascii="Segoe UI" w:hAnsi="Segoe UI" w:cs="Segoe UI"/>
          <w:sz w:val="22"/>
          <w:szCs w:val="22"/>
        </w:rPr>
        <w:t xml:space="preserve">a o změně některých zákonů (zákon o finanční kontrole), ve znění pozdějších předpisů, </w:t>
      </w:r>
      <w:r w:rsidR="00936F15">
        <w:rPr>
          <w:rFonts w:ascii="Segoe UI" w:hAnsi="Segoe UI" w:cs="Segoe UI"/>
          <w:sz w:val="22"/>
          <w:szCs w:val="22"/>
        </w:rPr>
        <w:br/>
      </w:r>
      <w:r w:rsidR="005E33C8" w:rsidRPr="00A561F9">
        <w:rPr>
          <w:rFonts w:ascii="Segoe UI" w:hAnsi="Segoe UI" w:cs="Segoe UI"/>
          <w:sz w:val="22"/>
          <w:szCs w:val="22"/>
        </w:rPr>
        <w:t xml:space="preserve">a to v souvislosti s plněním předmětu této </w:t>
      </w:r>
      <w:r w:rsidR="00627A19" w:rsidRPr="00A561F9">
        <w:rPr>
          <w:rFonts w:ascii="Segoe UI" w:hAnsi="Segoe UI" w:cs="Segoe UI"/>
          <w:sz w:val="22"/>
          <w:szCs w:val="22"/>
        </w:rPr>
        <w:t>Smlouvy</w:t>
      </w:r>
      <w:r w:rsidR="005E33C8" w:rsidRPr="00A561F9">
        <w:rPr>
          <w:rFonts w:ascii="Segoe UI" w:hAnsi="Segoe UI" w:cs="Segoe UI"/>
          <w:sz w:val="22"/>
          <w:szCs w:val="22"/>
        </w:rPr>
        <w:t>.</w:t>
      </w:r>
      <w:bookmarkEnd w:id="147"/>
    </w:p>
    <w:p w14:paraId="421EC237" w14:textId="0D16B7DF" w:rsidR="005E33C8" w:rsidRPr="00A561F9"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148" w:name="_Ref135930473"/>
      <w:r w:rsidRPr="00A561F9">
        <w:rPr>
          <w:rFonts w:ascii="Segoe UI" w:hAnsi="Segoe UI" w:cs="Segoe UI"/>
          <w:sz w:val="22"/>
          <w:szCs w:val="22"/>
        </w:rPr>
        <w:t>Zhotovitel</w:t>
      </w:r>
      <w:r w:rsidR="005E33C8" w:rsidRPr="00A561F9">
        <w:rPr>
          <w:rFonts w:ascii="Segoe UI" w:hAnsi="Segoe UI" w:cs="Segoe UI"/>
          <w:sz w:val="22"/>
          <w:szCs w:val="22"/>
        </w:rPr>
        <w:t xml:space="preserve"> je povinen po celou dobu trvání </w:t>
      </w:r>
      <w:r w:rsidR="00627A19" w:rsidRPr="00A561F9">
        <w:rPr>
          <w:rFonts w:ascii="Segoe UI" w:hAnsi="Segoe UI" w:cs="Segoe UI"/>
          <w:sz w:val="22"/>
          <w:szCs w:val="22"/>
        </w:rPr>
        <w:t>Smlouvy</w:t>
      </w:r>
      <w:r w:rsidR="005E33C8" w:rsidRPr="00A561F9">
        <w:rPr>
          <w:rFonts w:ascii="Segoe UI" w:hAnsi="Segoe UI" w:cs="Segoe UI"/>
          <w:sz w:val="22"/>
          <w:szCs w:val="22"/>
        </w:rPr>
        <w:t xml:space="preserve"> disponovat kvalifikací, </w:t>
      </w:r>
      <w:r w:rsidR="00936F15">
        <w:rPr>
          <w:rFonts w:ascii="Segoe UI" w:hAnsi="Segoe UI" w:cs="Segoe UI"/>
          <w:sz w:val="22"/>
          <w:szCs w:val="22"/>
        </w:rPr>
        <w:br/>
      </w:r>
      <w:r w:rsidR="005E33C8" w:rsidRPr="00A561F9">
        <w:rPr>
          <w:rFonts w:ascii="Segoe UI" w:hAnsi="Segoe UI" w:cs="Segoe UI"/>
          <w:sz w:val="22"/>
          <w:szCs w:val="22"/>
        </w:rPr>
        <w:t xml:space="preserve">kterou prokázal v rámci zadávacího řízení před uzavřením této </w:t>
      </w:r>
      <w:r w:rsidR="00627A19" w:rsidRPr="00A561F9">
        <w:rPr>
          <w:rFonts w:ascii="Segoe UI" w:hAnsi="Segoe UI" w:cs="Segoe UI"/>
          <w:sz w:val="22"/>
          <w:szCs w:val="22"/>
        </w:rPr>
        <w:t>Smlouvy</w:t>
      </w:r>
      <w:r w:rsidR="005E33C8" w:rsidRPr="00A561F9">
        <w:rPr>
          <w:rFonts w:ascii="Segoe UI" w:hAnsi="Segoe UI" w:cs="Segoe UI"/>
          <w:sz w:val="22"/>
          <w:szCs w:val="22"/>
        </w:rPr>
        <w:t>.</w:t>
      </w:r>
      <w:bookmarkEnd w:id="148"/>
    </w:p>
    <w:p w14:paraId="310D99D7" w14:textId="7189C427" w:rsidR="005E33C8" w:rsidRPr="00A561F9"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149" w:name="_Hlk504556181"/>
      <w:bookmarkStart w:id="150" w:name="_Ref135930474"/>
      <w:r w:rsidRPr="00A561F9">
        <w:rPr>
          <w:rFonts w:ascii="Segoe UI" w:hAnsi="Segoe UI" w:cs="Segoe UI"/>
          <w:sz w:val="22"/>
          <w:szCs w:val="22"/>
        </w:rPr>
        <w:t>Zhotovitel</w:t>
      </w:r>
      <w:r w:rsidR="005E33C8" w:rsidRPr="00A561F9">
        <w:rPr>
          <w:rFonts w:ascii="Segoe UI" w:hAnsi="Segoe UI" w:cs="Segoe UI"/>
          <w:sz w:val="22"/>
          <w:szCs w:val="22"/>
        </w:rPr>
        <w:t xml:space="preserve"> je oprávněn v průběhu trvání této </w:t>
      </w:r>
      <w:r w:rsidR="00627A19" w:rsidRPr="00A561F9">
        <w:rPr>
          <w:rFonts w:ascii="Segoe UI" w:hAnsi="Segoe UI" w:cs="Segoe UI"/>
          <w:sz w:val="22"/>
          <w:szCs w:val="22"/>
        </w:rPr>
        <w:t>Smlouvy</w:t>
      </w:r>
      <w:r w:rsidR="005E33C8" w:rsidRPr="00A561F9">
        <w:rPr>
          <w:rFonts w:ascii="Segoe UI" w:hAnsi="Segoe UI" w:cs="Segoe UI"/>
          <w:sz w:val="22"/>
          <w:szCs w:val="22"/>
        </w:rPr>
        <w:t xml:space="preserve"> změnit </w:t>
      </w:r>
      <w:r w:rsidR="003E5613" w:rsidRPr="00A561F9">
        <w:rPr>
          <w:rFonts w:ascii="Segoe UI" w:hAnsi="Segoe UI" w:cs="Segoe UI"/>
          <w:sz w:val="22"/>
          <w:szCs w:val="22"/>
        </w:rPr>
        <w:t>poddodavatel</w:t>
      </w:r>
      <w:r w:rsidR="005E33C8" w:rsidRPr="00A561F9">
        <w:rPr>
          <w:rFonts w:ascii="Segoe UI" w:hAnsi="Segoe UI" w:cs="Segoe UI"/>
          <w:sz w:val="22"/>
          <w:szCs w:val="22"/>
        </w:rPr>
        <w:t>e</w:t>
      </w:r>
      <w:r w:rsidR="00F5534A" w:rsidRPr="00A561F9">
        <w:rPr>
          <w:rFonts w:ascii="Segoe UI" w:hAnsi="Segoe UI" w:cs="Segoe UI"/>
          <w:sz w:val="22"/>
          <w:szCs w:val="22"/>
        </w:rPr>
        <w:t xml:space="preserve"> či jinou osobu</w:t>
      </w:r>
      <w:r w:rsidR="005E33C8" w:rsidRPr="00A561F9">
        <w:rPr>
          <w:rFonts w:ascii="Segoe UI" w:hAnsi="Segoe UI" w:cs="Segoe UI"/>
          <w:sz w:val="22"/>
          <w:szCs w:val="22"/>
        </w:rPr>
        <w:t>, s je</w:t>
      </w:r>
      <w:r w:rsidR="00FB2ED9" w:rsidRPr="00A561F9">
        <w:rPr>
          <w:rFonts w:ascii="Segoe UI" w:hAnsi="Segoe UI" w:cs="Segoe UI"/>
          <w:sz w:val="22"/>
          <w:szCs w:val="22"/>
        </w:rPr>
        <w:t>hož</w:t>
      </w:r>
      <w:r w:rsidR="005E33C8" w:rsidRPr="00A561F9">
        <w:rPr>
          <w:rFonts w:ascii="Segoe UI" w:hAnsi="Segoe UI" w:cs="Segoe UI"/>
          <w:sz w:val="22"/>
          <w:szCs w:val="22"/>
        </w:rPr>
        <w:t>/s</w:t>
      </w:r>
      <w:r w:rsidR="00BD44DD" w:rsidRPr="00A561F9">
        <w:rPr>
          <w:rFonts w:ascii="Segoe UI" w:hAnsi="Segoe UI" w:cs="Segoe UI"/>
          <w:sz w:val="22"/>
          <w:szCs w:val="22"/>
        </w:rPr>
        <w:t> </w:t>
      </w:r>
      <w:r w:rsidR="0057693C" w:rsidRPr="00A561F9">
        <w:rPr>
          <w:rFonts w:ascii="Segoe UI" w:hAnsi="Segoe UI" w:cs="Segoe UI"/>
          <w:sz w:val="22"/>
          <w:szCs w:val="22"/>
        </w:rPr>
        <w:t>jeji</w:t>
      </w:r>
      <w:r w:rsidR="005E33C8" w:rsidRPr="00A561F9">
        <w:rPr>
          <w:rFonts w:ascii="Segoe UI" w:hAnsi="Segoe UI" w:cs="Segoe UI"/>
          <w:sz w:val="22"/>
          <w:szCs w:val="22"/>
        </w:rPr>
        <w:t>chž</w:t>
      </w:r>
      <w:r w:rsidR="00BD44DD" w:rsidRPr="00A561F9">
        <w:rPr>
          <w:rFonts w:ascii="Segoe UI" w:hAnsi="Segoe UI" w:cs="Segoe UI"/>
          <w:sz w:val="22"/>
          <w:szCs w:val="22"/>
        </w:rPr>
        <w:t xml:space="preserve"> </w:t>
      </w:r>
      <w:r w:rsidR="005E33C8" w:rsidRPr="00A561F9">
        <w:rPr>
          <w:rFonts w:ascii="Segoe UI" w:hAnsi="Segoe UI" w:cs="Segoe UI"/>
          <w:sz w:val="22"/>
          <w:szCs w:val="22"/>
        </w:rPr>
        <w:t xml:space="preserve">pomocí prokázal kvalifikaci v zadávacím řízení, které předcházelo uzavření této </w:t>
      </w:r>
      <w:r w:rsidR="00627A19" w:rsidRPr="00A561F9">
        <w:rPr>
          <w:rFonts w:ascii="Segoe UI" w:hAnsi="Segoe UI" w:cs="Segoe UI"/>
          <w:sz w:val="22"/>
          <w:szCs w:val="22"/>
        </w:rPr>
        <w:t>Smlouvy</w:t>
      </w:r>
      <w:r w:rsidR="005E33C8" w:rsidRPr="00A561F9">
        <w:rPr>
          <w:rFonts w:ascii="Segoe UI" w:hAnsi="Segoe UI" w:cs="Segoe UI"/>
          <w:sz w:val="22"/>
          <w:szCs w:val="22"/>
        </w:rPr>
        <w:t xml:space="preserve">, pouze s předchozím písemným souhlasem </w:t>
      </w:r>
      <w:r w:rsidRPr="00A561F9">
        <w:rPr>
          <w:rFonts w:ascii="Segoe UI" w:hAnsi="Segoe UI" w:cs="Segoe UI"/>
          <w:sz w:val="22"/>
          <w:szCs w:val="22"/>
        </w:rPr>
        <w:t>Objednatel</w:t>
      </w:r>
      <w:r w:rsidR="005E33C8" w:rsidRPr="00A561F9">
        <w:rPr>
          <w:rFonts w:ascii="Segoe UI" w:hAnsi="Segoe UI" w:cs="Segoe UI"/>
          <w:sz w:val="22"/>
          <w:szCs w:val="22"/>
        </w:rPr>
        <w:t xml:space="preserve">e. </w:t>
      </w:r>
      <w:r w:rsidR="00FB2ED9" w:rsidRPr="00A561F9">
        <w:rPr>
          <w:rFonts w:ascii="Segoe UI" w:hAnsi="Segoe UI" w:cs="Segoe UI"/>
          <w:sz w:val="22"/>
          <w:szCs w:val="22"/>
        </w:rPr>
        <w:t xml:space="preserve">Nový poddodavatel/jiná </w:t>
      </w:r>
      <w:r w:rsidR="0006271C" w:rsidRPr="00A561F9">
        <w:rPr>
          <w:rFonts w:ascii="Segoe UI" w:hAnsi="Segoe UI" w:cs="Segoe UI"/>
          <w:sz w:val="22"/>
          <w:szCs w:val="22"/>
        </w:rPr>
        <w:t xml:space="preserve">osoba </w:t>
      </w:r>
      <w:r w:rsidR="005E33C8" w:rsidRPr="00A561F9">
        <w:rPr>
          <w:rFonts w:ascii="Segoe UI" w:hAnsi="Segoe UI" w:cs="Segoe UI"/>
          <w:sz w:val="22"/>
          <w:szCs w:val="22"/>
        </w:rPr>
        <w:t xml:space="preserve">musí disponovat minimálně </w:t>
      </w:r>
      <w:r w:rsidR="000D60CA">
        <w:rPr>
          <w:rFonts w:ascii="Segoe UI" w:hAnsi="Segoe UI" w:cs="Segoe UI"/>
          <w:sz w:val="22"/>
          <w:szCs w:val="22"/>
        </w:rPr>
        <w:t>takovou</w:t>
      </w:r>
      <w:r w:rsidR="000D60CA" w:rsidRPr="00A561F9">
        <w:rPr>
          <w:rFonts w:ascii="Segoe UI" w:hAnsi="Segoe UI" w:cs="Segoe UI"/>
          <w:sz w:val="22"/>
          <w:szCs w:val="22"/>
        </w:rPr>
        <w:t xml:space="preserve"> </w:t>
      </w:r>
      <w:r w:rsidR="005E33C8" w:rsidRPr="00A561F9">
        <w:rPr>
          <w:rFonts w:ascii="Segoe UI" w:hAnsi="Segoe UI" w:cs="Segoe UI"/>
          <w:sz w:val="22"/>
          <w:szCs w:val="22"/>
        </w:rPr>
        <w:t>kvalifikací, kter</w:t>
      </w:r>
      <w:r w:rsidR="000D60CA">
        <w:rPr>
          <w:rFonts w:ascii="Segoe UI" w:hAnsi="Segoe UI" w:cs="Segoe UI"/>
          <w:sz w:val="22"/>
          <w:szCs w:val="22"/>
        </w:rPr>
        <w:t>á by v zadávacím řízení postačovala pro prokázání příslušné kvalifikace.</w:t>
      </w:r>
      <w:r w:rsidR="005E33C8" w:rsidRPr="00A561F9">
        <w:rPr>
          <w:rFonts w:ascii="Segoe UI" w:hAnsi="Segoe UI" w:cs="Segoe UI"/>
          <w:sz w:val="22"/>
          <w:szCs w:val="22"/>
        </w:rPr>
        <w:t xml:space="preserve"> </w:t>
      </w:r>
      <w:r w:rsidRPr="00A561F9">
        <w:rPr>
          <w:rFonts w:ascii="Segoe UI" w:hAnsi="Segoe UI" w:cs="Segoe UI"/>
          <w:sz w:val="22"/>
          <w:szCs w:val="22"/>
        </w:rPr>
        <w:t>Objednatel</w:t>
      </w:r>
      <w:r w:rsidR="005E33C8" w:rsidRPr="00A561F9">
        <w:rPr>
          <w:rFonts w:ascii="Segoe UI" w:hAnsi="Segoe UI" w:cs="Segoe UI"/>
          <w:sz w:val="22"/>
          <w:szCs w:val="22"/>
        </w:rPr>
        <w:t xml:space="preserve"> vydá písemný souhlas se změnou do 1</w:t>
      </w:r>
      <w:r w:rsidR="00254F80">
        <w:rPr>
          <w:rFonts w:ascii="Segoe UI" w:hAnsi="Segoe UI" w:cs="Segoe UI"/>
          <w:sz w:val="22"/>
          <w:szCs w:val="22"/>
        </w:rPr>
        <w:t>4</w:t>
      </w:r>
      <w:r w:rsidR="005E33C8" w:rsidRPr="00A561F9">
        <w:rPr>
          <w:rFonts w:ascii="Segoe UI" w:hAnsi="Segoe UI" w:cs="Segoe UI"/>
          <w:sz w:val="22"/>
          <w:szCs w:val="22"/>
        </w:rPr>
        <w:t xml:space="preserve"> dnů od doručení žádosti </w:t>
      </w:r>
      <w:r w:rsidRPr="00A561F9">
        <w:rPr>
          <w:rFonts w:ascii="Segoe UI" w:hAnsi="Segoe UI" w:cs="Segoe UI"/>
          <w:sz w:val="22"/>
          <w:szCs w:val="22"/>
        </w:rPr>
        <w:t>Zhotovitel</w:t>
      </w:r>
      <w:r w:rsidR="005E33C8" w:rsidRPr="00A561F9">
        <w:rPr>
          <w:rFonts w:ascii="Segoe UI" w:hAnsi="Segoe UI" w:cs="Segoe UI"/>
          <w:sz w:val="22"/>
          <w:szCs w:val="22"/>
        </w:rPr>
        <w:t xml:space="preserve">e a potřebných dokladů </w:t>
      </w:r>
      <w:r w:rsidRPr="00A561F9">
        <w:rPr>
          <w:rFonts w:ascii="Segoe UI" w:hAnsi="Segoe UI" w:cs="Segoe UI"/>
          <w:sz w:val="22"/>
          <w:szCs w:val="22"/>
        </w:rPr>
        <w:t>Objednatel</w:t>
      </w:r>
      <w:r w:rsidR="005E33C8" w:rsidRPr="00A561F9">
        <w:rPr>
          <w:rFonts w:ascii="Segoe UI" w:hAnsi="Segoe UI" w:cs="Segoe UI"/>
          <w:sz w:val="22"/>
          <w:szCs w:val="22"/>
        </w:rPr>
        <w:t>i, disponuje-li nový</w:t>
      </w:r>
      <w:r w:rsidR="0073125C" w:rsidRPr="00A561F9">
        <w:rPr>
          <w:rFonts w:ascii="Segoe UI" w:hAnsi="Segoe UI" w:cs="Segoe UI"/>
          <w:sz w:val="22"/>
          <w:szCs w:val="22"/>
        </w:rPr>
        <w:t xml:space="preserve"> </w:t>
      </w:r>
      <w:r w:rsidR="00FB2ED9" w:rsidRPr="00A561F9">
        <w:rPr>
          <w:rFonts w:ascii="Segoe UI" w:hAnsi="Segoe UI" w:cs="Segoe UI"/>
          <w:sz w:val="22"/>
          <w:szCs w:val="22"/>
        </w:rPr>
        <w:t>poddodavatel/jiná osoba</w:t>
      </w:r>
      <w:r w:rsidR="005E33C8" w:rsidRPr="00A561F9">
        <w:rPr>
          <w:rFonts w:ascii="Segoe UI" w:hAnsi="Segoe UI" w:cs="Segoe UI"/>
          <w:sz w:val="22"/>
          <w:szCs w:val="22"/>
        </w:rPr>
        <w:t xml:space="preserve"> potřebnou kvalifikaci. </w:t>
      </w:r>
      <w:r w:rsidRPr="00A561F9">
        <w:rPr>
          <w:rFonts w:ascii="Segoe UI" w:hAnsi="Segoe UI" w:cs="Segoe UI"/>
          <w:sz w:val="22"/>
          <w:szCs w:val="22"/>
        </w:rPr>
        <w:t>Objednatel</w:t>
      </w:r>
      <w:r w:rsidR="005E33C8" w:rsidRPr="00A561F9">
        <w:rPr>
          <w:rFonts w:ascii="Segoe UI" w:hAnsi="Segoe UI" w:cs="Segoe UI"/>
          <w:sz w:val="22"/>
          <w:szCs w:val="22"/>
        </w:rPr>
        <w:t xml:space="preserve"> nesmí souhlas se změnou </w:t>
      </w:r>
      <w:r w:rsidR="0073125C" w:rsidRPr="00A561F9">
        <w:rPr>
          <w:rFonts w:ascii="Segoe UI" w:hAnsi="Segoe UI" w:cs="Segoe UI"/>
          <w:sz w:val="22"/>
          <w:szCs w:val="22"/>
        </w:rPr>
        <w:t xml:space="preserve">osoby </w:t>
      </w:r>
      <w:r w:rsidR="00FB2ED9" w:rsidRPr="00A561F9">
        <w:rPr>
          <w:rFonts w:ascii="Segoe UI" w:hAnsi="Segoe UI" w:cs="Segoe UI"/>
          <w:sz w:val="22"/>
          <w:szCs w:val="22"/>
        </w:rPr>
        <w:t>poddodavatele/jiné osoby</w:t>
      </w:r>
      <w:r w:rsidR="005E33C8" w:rsidRPr="00A561F9">
        <w:rPr>
          <w:rFonts w:ascii="Segoe UI" w:hAnsi="Segoe UI" w:cs="Segoe UI"/>
          <w:sz w:val="22"/>
          <w:szCs w:val="22"/>
        </w:rPr>
        <w:t xml:space="preserve"> bez </w:t>
      </w:r>
      <w:r w:rsidR="00926960" w:rsidRPr="00A561F9">
        <w:rPr>
          <w:rFonts w:ascii="Segoe UI" w:hAnsi="Segoe UI" w:cs="Segoe UI"/>
          <w:sz w:val="22"/>
          <w:szCs w:val="22"/>
        </w:rPr>
        <w:t xml:space="preserve">vážných </w:t>
      </w:r>
      <w:r w:rsidR="005E33C8" w:rsidRPr="00A561F9">
        <w:rPr>
          <w:rFonts w:ascii="Segoe UI" w:hAnsi="Segoe UI" w:cs="Segoe UI"/>
          <w:sz w:val="22"/>
          <w:szCs w:val="22"/>
        </w:rPr>
        <w:t xml:space="preserve">objektivních důvodů odmítnout, pokud mu budou </w:t>
      </w:r>
      <w:r w:rsidRPr="00A561F9">
        <w:rPr>
          <w:rFonts w:ascii="Segoe UI" w:hAnsi="Segoe UI" w:cs="Segoe UI"/>
          <w:sz w:val="22"/>
          <w:szCs w:val="22"/>
        </w:rPr>
        <w:t>Zhotovitel</w:t>
      </w:r>
      <w:r w:rsidR="005E33C8" w:rsidRPr="00A561F9">
        <w:rPr>
          <w:rFonts w:ascii="Segoe UI" w:hAnsi="Segoe UI" w:cs="Segoe UI"/>
          <w:sz w:val="22"/>
          <w:szCs w:val="22"/>
        </w:rPr>
        <w:t>em příslušné doklady předloženy</w:t>
      </w:r>
      <w:r w:rsidR="00546573" w:rsidRPr="00A561F9">
        <w:rPr>
          <w:rFonts w:ascii="Segoe UI" w:hAnsi="Segoe UI" w:cs="Segoe UI"/>
          <w:sz w:val="22"/>
          <w:szCs w:val="22"/>
        </w:rPr>
        <w:t xml:space="preserve">. Zhotovitel předloží Objednateli při předání staveniště seznam všech </w:t>
      </w:r>
      <w:r w:rsidR="00647505" w:rsidRPr="00A561F9">
        <w:rPr>
          <w:rFonts w:ascii="Segoe UI" w:hAnsi="Segoe UI" w:cs="Segoe UI"/>
          <w:sz w:val="22"/>
          <w:szCs w:val="22"/>
        </w:rPr>
        <w:t>pod</w:t>
      </w:r>
      <w:r w:rsidR="00546573" w:rsidRPr="00A561F9">
        <w:rPr>
          <w:rFonts w:ascii="Segoe UI" w:hAnsi="Segoe UI" w:cs="Segoe UI"/>
          <w:sz w:val="22"/>
          <w:szCs w:val="22"/>
        </w:rPr>
        <w:t>dodavatelů</w:t>
      </w:r>
      <w:r w:rsidR="00BB1A35">
        <w:rPr>
          <w:rFonts w:ascii="Segoe UI" w:hAnsi="Segoe UI" w:cs="Segoe UI"/>
          <w:sz w:val="22"/>
          <w:szCs w:val="22"/>
        </w:rPr>
        <w:t>, kteří budou mít přístup na staveniště,</w:t>
      </w:r>
      <w:r w:rsidR="00546573" w:rsidRPr="00A561F9">
        <w:rPr>
          <w:rFonts w:ascii="Segoe UI" w:hAnsi="Segoe UI" w:cs="Segoe UI"/>
          <w:sz w:val="22"/>
          <w:szCs w:val="22"/>
        </w:rPr>
        <w:t xml:space="preserve"> s uvedením výše jejich podílu. Tento seznam je Zhotovitel povinen vést, průběžně aktualizovat a na vyžádání předložit Objednateli</w:t>
      </w:r>
      <w:bookmarkEnd w:id="149"/>
      <w:r w:rsidR="00546573" w:rsidRPr="00A561F9">
        <w:rPr>
          <w:rFonts w:ascii="Segoe UI" w:hAnsi="Segoe UI" w:cs="Segoe UI"/>
          <w:sz w:val="22"/>
          <w:szCs w:val="22"/>
        </w:rPr>
        <w:t>.</w:t>
      </w:r>
      <w:bookmarkEnd w:id="150"/>
    </w:p>
    <w:p w14:paraId="71D3891F" w14:textId="2FF4DF98" w:rsidR="005E33C8" w:rsidRPr="00A561F9"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151" w:name="_Ref135930477"/>
      <w:bookmarkStart w:id="152" w:name="_Hlk512593319"/>
      <w:bookmarkStart w:id="153" w:name="_Hlk504556400"/>
      <w:r w:rsidRPr="00A561F9">
        <w:rPr>
          <w:rFonts w:ascii="Segoe UI" w:hAnsi="Segoe UI" w:cs="Segoe UI"/>
          <w:sz w:val="22"/>
          <w:szCs w:val="22"/>
        </w:rPr>
        <w:t>Zhotovitel</w:t>
      </w:r>
      <w:r w:rsidR="005E33C8" w:rsidRPr="00A561F9">
        <w:rPr>
          <w:rFonts w:ascii="Segoe UI" w:hAnsi="Segoe UI" w:cs="Segoe UI"/>
          <w:sz w:val="22"/>
          <w:szCs w:val="22"/>
        </w:rPr>
        <w:t xml:space="preserve"> je oprávněn v průběhu trvání této </w:t>
      </w:r>
      <w:r w:rsidR="00627A19" w:rsidRPr="00924CFC">
        <w:rPr>
          <w:rFonts w:ascii="Segoe UI" w:hAnsi="Segoe UI" w:cs="Segoe UI"/>
          <w:sz w:val="22"/>
          <w:szCs w:val="22"/>
        </w:rPr>
        <w:t>Smlouvy</w:t>
      </w:r>
      <w:r w:rsidR="005E33C8" w:rsidRPr="00924CFC">
        <w:rPr>
          <w:rFonts w:ascii="Segoe UI" w:hAnsi="Segoe UI" w:cs="Segoe UI"/>
          <w:sz w:val="22"/>
          <w:szCs w:val="22"/>
        </w:rPr>
        <w:t xml:space="preserve"> změnit osob</w:t>
      </w:r>
      <w:r w:rsidR="00990D95" w:rsidRPr="00924CFC">
        <w:rPr>
          <w:rFonts w:ascii="Segoe UI" w:hAnsi="Segoe UI" w:cs="Segoe UI"/>
          <w:sz w:val="22"/>
          <w:szCs w:val="22"/>
        </w:rPr>
        <w:t>u</w:t>
      </w:r>
      <w:r w:rsidR="005E33C8" w:rsidRPr="00924CFC">
        <w:rPr>
          <w:rFonts w:ascii="Segoe UI" w:hAnsi="Segoe UI" w:cs="Segoe UI"/>
          <w:sz w:val="22"/>
          <w:szCs w:val="22"/>
        </w:rPr>
        <w:t xml:space="preserve"> </w:t>
      </w:r>
      <w:r w:rsidR="0089695B" w:rsidRPr="00924CFC">
        <w:rPr>
          <w:rFonts w:ascii="Segoe UI" w:hAnsi="Segoe UI" w:cs="Segoe UI"/>
          <w:sz w:val="22"/>
          <w:szCs w:val="22"/>
        </w:rPr>
        <w:t>s</w:t>
      </w:r>
      <w:r w:rsidR="00D51B30" w:rsidRPr="00924CFC">
        <w:rPr>
          <w:rFonts w:ascii="Segoe UI" w:hAnsi="Segoe UI" w:cs="Segoe UI"/>
          <w:sz w:val="22"/>
          <w:szCs w:val="22"/>
        </w:rPr>
        <w:t>tavby</w:t>
      </w:r>
      <w:r w:rsidR="005E33C8" w:rsidRPr="00924CFC">
        <w:rPr>
          <w:rFonts w:ascii="Segoe UI" w:hAnsi="Segoe UI" w:cs="Segoe UI"/>
          <w:sz w:val="22"/>
          <w:szCs w:val="22"/>
        </w:rPr>
        <w:t>vedoucího</w:t>
      </w:r>
      <w:r w:rsidR="005E33C8" w:rsidRPr="00A561F9">
        <w:rPr>
          <w:rFonts w:ascii="Segoe UI" w:hAnsi="Segoe UI" w:cs="Segoe UI"/>
          <w:sz w:val="22"/>
          <w:szCs w:val="22"/>
        </w:rPr>
        <w:t xml:space="preserve"> uveden</w:t>
      </w:r>
      <w:r w:rsidR="00990D95" w:rsidRPr="00A561F9">
        <w:rPr>
          <w:rFonts w:ascii="Segoe UI" w:hAnsi="Segoe UI" w:cs="Segoe UI"/>
          <w:sz w:val="22"/>
          <w:szCs w:val="22"/>
        </w:rPr>
        <w:t>ou v</w:t>
      </w:r>
      <w:r w:rsidR="005E33C8" w:rsidRPr="00A561F9">
        <w:rPr>
          <w:rFonts w:ascii="Segoe UI" w:hAnsi="Segoe UI" w:cs="Segoe UI"/>
          <w:sz w:val="22"/>
          <w:szCs w:val="22"/>
        </w:rPr>
        <w:t xml:space="preserve"> </w:t>
      </w:r>
      <w:r w:rsidR="0089695B" w:rsidRPr="00A561F9">
        <w:rPr>
          <w:rFonts w:ascii="Segoe UI" w:hAnsi="Segoe UI" w:cs="Segoe UI"/>
          <w:sz w:val="22"/>
          <w:szCs w:val="22"/>
        </w:rPr>
        <w:t xml:space="preserve">příloze č. 2 </w:t>
      </w:r>
      <w:r w:rsidR="00BE1CDF" w:rsidRPr="00A561F9">
        <w:rPr>
          <w:rFonts w:ascii="Segoe UI" w:hAnsi="Segoe UI" w:cs="Segoe UI"/>
          <w:sz w:val="22"/>
          <w:szCs w:val="22"/>
        </w:rPr>
        <w:t xml:space="preserve">v této </w:t>
      </w:r>
      <w:r w:rsidR="00627A19" w:rsidRPr="00A561F9">
        <w:rPr>
          <w:rFonts w:ascii="Segoe UI" w:hAnsi="Segoe UI" w:cs="Segoe UI"/>
          <w:sz w:val="22"/>
          <w:szCs w:val="22"/>
        </w:rPr>
        <w:t>Smlouvy</w:t>
      </w:r>
      <w:r w:rsidR="005E33C8" w:rsidRPr="00A561F9">
        <w:rPr>
          <w:rFonts w:ascii="Segoe UI" w:hAnsi="Segoe UI" w:cs="Segoe UI"/>
          <w:sz w:val="22"/>
          <w:szCs w:val="22"/>
        </w:rPr>
        <w:t xml:space="preserve"> pouze s předchozím písemným souhlasem </w:t>
      </w:r>
      <w:r w:rsidRPr="00A561F9">
        <w:rPr>
          <w:rFonts w:ascii="Segoe UI" w:hAnsi="Segoe UI" w:cs="Segoe UI"/>
          <w:sz w:val="22"/>
          <w:szCs w:val="22"/>
        </w:rPr>
        <w:t>Objednatel</w:t>
      </w:r>
      <w:r w:rsidR="0069623F" w:rsidRPr="00A561F9">
        <w:rPr>
          <w:rFonts w:ascii="Segoe UI" w:hAnsi="Segoe UI" w:cs="Segoe UI"/>
          <w:sz w:val="22"/>
          <w:szCs w:val="22"/>
        </w:rPr>
        <w:t>e</w:t>
      </w:r>
      <w:r w:rsidR="00653ACA" w:rsidRPr="00A561F9">
        <w:rPr>
          <w:rFonts w:ascii="Segoe UI" w:hAnsi="Segoe UI" w:cs="Segoe UI"/>
          <w:sz w:val="22"/>
          <w:szCs w:val="22"/>
        </w:rPr>
        <w:t xml:space="preserve">. </w:t>
      </w:r>
      <w:r w:rsidRPr="00A561F9">
        <w:rPr>
          <w:rFonts w:ascii="Segoe UI" w:hAnsi="Segoe UI" w:cs="Segoe UI"/>
          <w:sz w:val="22"/>
          <w:szCs w:val="22"/>
        </w:rPr>
        <w:t>Objednatel</w:t>
      </w:r>
      <w:r w:rsidR="005E33C8" w:rsidRPr="00A561F9">
        <w:rPr>
          <w:rFonts w:ascii="Segoe UI" w:hAnsi="Segoe UI" w:cs="Segoe UI"/>
          <w:sz w:val="22"/>
          <w:szCs w:val="22"/>
        </w:rPr>
        <w:t xml:space="preserve"> vydá písemný souhlas se změnou do 1</w:t>
      </w:r>
      <w:r w:rsidR="00254F80">
        <w:rPr>
          <w:rFonts w:ascii="Segoe UI" w:hAnsi="Segoe UI" w:cs="Segoe UI"/>
          <w:sz w:val="22"/>
          <w:szCs w:val="22"/>
        </w:rPr>
        <w:t>4</w:t>
      </w:r>
      <w:r w:rsidR="005E33C8" w:rsidRPr="00A561F9">
        <w:rPr>
          <w:rFonts w:ascii="Segoe UI" w:hAnsi="Segoe UI" w:cs="Segoe UI"/>
          <w:sz w:val="22"/>
          <w:szCs w:val="22"/>
        </w:rPr>
        <w:t xml:space="preserve"> dnů od doručení žádosti </w:t>
      </w:r>
      <w:r w:rsidRPr="00A561F9">
        <w:rPr>
          <w:rFonts w:ascii="Segoe UI" w:hAnsi="Segoe UI" w:cs="Segoe UI"/>
          <w:sz w:val="22"/>
          <w:szCs w:val="22"/>
        </w:rPr>
        <w:t>Zhotovitel</w:t>
      </w:r>
      <w:r w:rsidR="005E33C8" w:rsidRPr="00A561F9">
        <w:rPr>
          <w:rFonts w:ascii="Segoe UI" w:hAnsi="Segoe UI" w:cs="Segoe UI"/>
          <w:sz w:val="22"/>
          <w:szCs w:val="22"/>
        </w:rPr>
        <w:t xml:space="preserve">e a potřebných dokladů </w:t>
      </w:r>
      <w:r w:rsidRPr="00A561F9">
        <w:rPr>
          <w:rFonts w:ascii="Segoe UI" w:hAnsi="Segoe UI" w:cs="Segoe UI"/>
          <w:sz w:val="22"/>
          <w:szCs w:val="22"/>
        </w:rPr>
        <w:t>Objednatel</w:t>
      </w:r>
      <w:r w:rsidR="005E33C8" w:rsidRPr="00A561F9">
        <w:rPr>
          <w:rFonts w:ascii="Segoe UI" w:hAnsi="Segoe UI" w:cs="Segoe UI"/>
          <w:sz w:val="22"/>
          <w:szCs w:val="22"/>
        </w:rPr>
        <w:t xml:space="preserve">i, disponuje-li nová osoba potřebnou </w:t>
      </w:r>
      <w:r w:rsidR="00BD5B5B" w:rsidRPr="00A561F9">
        <w:rPr>
          <w:rFonts w:ascii="Segoe UI" w:hAnsi="Segoe UI" w:cs="Segoe UI"/>
          <w:sz w:val="22"/>
          <w:szCs w:val="22"/>
        </w:rPr>
        <w:t>odbornou zkušeností</w:t>
      </w:r>
      <w:r w:rsidR="008357D4">
        <w:rPr>
          <w:rFonts w:ascii="Segoe UI" w:hAnsi="Segoe UI" w:cs="Segoe UI"/>
          <w:sz w:val="22"/>
          <w:szCs w:val="22"/>
        </w:rPr>
        <w:t xml:space="preserve"> a kvalifikací v rámci zadávacího řízení</w:t>
      </w:r>
      <w:r w:rsidR="005E33C8" w:rsidRPr="00A561F9">
        <w:rPr>
          <w:rFonts w:ascii="Segoe UI" w:hAnsi="Segoe UI" w:cs="Segoe UI"/>
          <w:sz w:val="22"/>
          <w:szCs w:val="22"/>
        </w:rPr>
        <w:t xml:space="preserve">. </w:t>
      </w:r>
      <w:r w:rsidRPr="00A561F9">
        <w:rPr>
          <w:rFonts w:ascii="Segoe UI" w:hAnsi="Segoe UI" w:cs="Segoe UI"/>
          <w:sz w:val="22"/>
          <w:szCs w:val="22"/>
        </w:rPr>
        <w:t>Objednatel</w:t>
      </w:r>
      <w:r w:rsidR="005E33C8" w:rsidRPr="00A561F9">
        <w:rPr>
          <w:rFonts w:ascii="Segoe UI" w:hAnsi="Segoe UI" w:cs="Segoe UI"/>
          <w:sz w:val="22"/>
          <w:szCs w:val="22"/>
        </w:rPr>
        <w:t xml:space="preserve"> nesmí souhlas </w:t>
      </w:r>
      <w:r w:rsidR="00936F15">
        <w:rPr>
          <w:rFonts w:ascii="Segoe UI" w:hAnsi="Segoe UI" w:cs="Segoe UI"/>
          <w:sz w:val="22"/>
          <w:szCs w:val="22"/>
        </w:rPr>
        <w:br/>
      </w:r>
      <w:r w:rsidR="005E33C8" w:rsidRPr="00A561F9">
        <w:rPr>
          <w:rFonts w:ascii="Segoe UI" w:hAnsi="Segoe UI" w:cs="Segoe UI"/>
          <w:sz w:val="22"/>
          <w:szCs w:val="22"/>
        </w:rPr>
        <w:lastRenderedPageBreak/>
        <w:t xml:space="preserve">se změnou osoby bez </w:t>
      </w:r>
      <w:r w:rsidR="00926960" w:rsidRPr="00A561F9">
        <w:rPr>
          <w:rFonts w:ascii="Segoe UI" w:hAnsi="Segoe UI" w:cs="Segoe UI"/>
          <w:sz w:val="22"/>
          <w:szCs w:val="22"/>
        </w:rPr>
        <w:t xml:space="preserve">vážných </w:t>
      </w:r>
      <w:r w:rsidR="005E33C8" w:rsidRPr="00A561F9">
        <w:rPr>
          <w:rFonts w:ascii="Segoe UI" w:hAnsi="Segoe UI" w:cs="Segoe UI"/>
          <w:sz w:val="22"/>
          <w:szCs w:val="22"/>
        </w:rPr>
        <w:t xml:space="preserve">objektivních důvodů odmítnout, pokud mu budou </w:t>
      </w:r>
      <w:r w:rsidRPr="00A561F9">
        <w:rPr>
          <w:rFonts w:ascii="Segoe UI" w:hAnsi="Segoe UI" w:cs="Segoe UI"/>
          <w:sz w:val="22"/>
          <w:szCs w:val="22"/>
        </w:rPr>
        <w:t>Zhotovitel</w:t>
      </w:r>
      <w:r w:rsidR="005E33C8" w:rsidRPr="00A561F9">
        <w:rPr>
          <w:rFonts w:ascii="Segoe UI" w:hAnsi="Segoe UI" w:cs="Segoe UI"/>
          <w:sz w:val="22"/>
          <w:szCs w:val="22"/>
        </w:rPr>
        <w:t>em příslušné doklady předloženy.</w:t>
      </w:r>
      <w:bookmarkEnd w:id="151"/>
    </w:p>
    <w:p w14:paraId="5B40570E" w14:textId="75E1CAD0" w:rsidR="00BD5B5B" w:rsidRPr="00A561F9" w:rsidRDefault="00BD5B5B"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154" w:name="_Hlk501535921"/>
      <w:bookmarkStart w:id="155" w:name="_Ref135929526"/>
      <w:bookmarkStart w:id="156" w:name="_Hlk532136423"/>
      <w:bookmarkStart w:id="157" w:name="_Ref327347594"/>
      <w:bookmarkEnd w:id="152"/>
      <w:r w:rsidRPr="00A561F9">
        <w:rPr>
          <w:rFonts w:ascii="Segoe UI" w:hAnsi="Segoe UI" w:cs="Segoe UI"/>
          <w:sz w:val="22"/>
          <w:szCs w:val="22"/>
        </w:rPr>
        <w:t xml:space="preserve">Zhotovitel je povinen před zahájením </w:t>
      </w:r>
      <w:r w:rsidRPr="00CD5FBB">
        <w:rPr>
          <w:rFonts w:ascii="Segoe UI" w:hAnsi="Segoe UI" w:cs="Segoe UI"/>
          <w:sz w:val="22"/>
          <w:szCs w:val="22"/>
        </w:rPr>
        <w:t xml:space="preserve">činnosti dle </w:t>
      </w:r>
      <w:r w:rsidR="00B34E70">
        <w:rPr>
          <w:rFonts w:ascii="Segoe UI" w:hAnsi="Segoe UI" w:cs="Segoe UI"/>
          <w:sz w:val="22"/>
          <w:szCs w:val="22"/>
        </w:rPr>
        <w:t>odst</w:t>
      </w:r>
      <w:r w:rsidR="00971BF9" w:rsidRPr="00CD5FBB">
        <w:rPr>
          <w:rFonts w:ascii="Segoe UI" w:hAnsi="Segoe UI" w:cs="Segoe UI"/>
          <w:sz w:val="22"/>
          <w:szCs w:val="22"/>
        </w:rPr>
        <w:t>.</w:t>
      </w:r>
      <w:r w:rsidRPr="00CD5FBB">
        <w:rPr>
          <w:rFonts w:ascii="Segoe UI" w:hAnsi="Segoe UI" w:cs="Segoe UI"/>
          <w:sz w:val="22"/>
          <w:szCs w:val="22"/>
        </w:rPr>
        <w:t xml:space="preserve"> </w:t>
      </w:r>
      <w:r w:rsidR="00B34E70">
        <w:rPr>
          <w:rFonts w:ascii="Segoe UI" w:hAnsi="Segoe UI" w:cs="Segoe UI"/>
          <w:sz w:val="22"/>
          <w:szCs w:val="22"/>
        </w:rPr>
        <w:fldChar w:fldCharType="begin"/>
      </w:r>
      <w:r w:rsidR="00B34E70">
        <w:rPr>
          <w:rFonts w:ascii="Segoe UI" w:hAnsi="Segoe UI" w:cs="Segoe UI"/>
          <w:sz w:val="22"/>
          <w:szCs w:val="22"/>
        </w:rPr>
        <w:instrText xml:space="preserve"> REF _Ref165623603 \r \h </w:instrText>
      </w:r>
      <w:r w:rsidR="00B34E70">
        <w:rPr>
          <w:rFonts w:ascii="Segoe UI" w:hAnsi="Segoe UI" w:cs="Segoe UI"/>
          <w:sz w:val="22"/>
          <w:szCs w:val="22"/>
        </w:rPr>
      </w:r>
      <w:r w:rsidR="00B34E70">
        <w:rPr>
          <w:rFonts w:ascii="Segoe UI" w:hAnsi="Segoe UI" w:cs="Segoe UI"/>
          <w:sz w:val="22"/>
          <w:szCs w:val="22"/>
        </w:rPr>
        <w:fldChar w:fldCharType="separate"/>
      </w:r>
      <w:r w:rsidR="00F62478">
        <w:rPr>
          <w:rFonts w:ascii="Segoe UI" w:hAnsi="Segoe UI" w:cs="Segoe UI"/>
          <w:sz w:val="22"/>
          <w:szCs w:val="22"/>
        </w:rPr>
        <w:t>3.1</w:t>
      </w:r>
      <w:r w:rsidR="00B34E70">
        <w:rPr>
          <w:rFonts w:ascii="Segoe UI" w:hAnsi="Segoe UI" w:cs="Segoe UI"/>
          <w:sz w:val="22"/>
          <w:szCs w:val="22"/>
        </w:rPr>
        <w:fldChar w:fldCharType="end"/>
      </w:r>
      <w:r w:rsidR="00B34E70">
        <w:rPr>
          <w:rFonts w:ascii="Segoe UI" w:hAnsi="Segoe UI" w:cs="Segoe UI"/>
          <w:sz w:val="22"/>
          <w:szCs w:val="22"/>
        </w:rPr>
        <w:t xml:space="preserve"> </w:t>
      </w:r>
      <w:r w:rsidRPr="00CD5FBB">
        <w:rPr>
          <w:rFonts w:ascii="Segoe UI" w:hAnsi="Segoe UI" w:cs="Segoe UI"/>
          <w:sz w:val="22"/>
          <w:szCs w:val="22"/>
        </w:rPr>
        <w:t xml:space="preserve">písm. </w:t>
      </w:r>
      <w:r w:rsidR="0020126F">
        <w:rPr>
          <w:rFonts w:ascii="Segoe UI" w:hAnsi="Segoe UI" w:cs="Segoe UI"/>
          <w:sz w:val="22"/>
          <w:szCs w:val="22"/>
        </w:rPr>
        <w:fldChar w:fldCharType="begin"/>
      </w:r>
      <w:r w:rsidR="0020126F">
        <w:rPr>
          <w:rFonts w:ascii="Segoe UI" w:hAnsi="Segoe UI" w:cs="Segoe UI"/>
          <w:sz w:val="22"/>
          <w:szCs w:val="22"/>
        </w:rPr>
        <w:instrText xml:space="preserve"> REF _Ref169474229 \n \h </w:instrText>
      </w:r>
      <w:r w:rsidR="0020126F">
        <w:rPr>
          <w:rFonts w:ascii="Segoe UI" w:hAnsi="Segoe UI" w:cs="Segoe UI"/>
          <w:sz w:val="22"/>
          <w:szCs w:val="22"/>
        </w:rPr>
      </w:r>
      <w:r w:rsidR="0020126F">
        <w:rPr>
          <w:rFonts w:ascii="Segoe UI" w:hAnsi="Segoe UI" w:cs="Segoe UI"/>
          <w:sz w:val="22"/>
          <w:szCs w:val="22"/>
        </w:rPr>
        <w:fldChar w:fldCharType="separate"/>
      </w:r>
      <w:r w:rsidR="00F62478">
        <w:rPr>
          <w:rFonts w:ascii="Segoe UI" w:hAnsi="Segoe UI" w:cs="Segoe UI"/>
          <w:sz w:val="22"/>
          <w:szCs w:val="22"/>
        </w:rPr>
        <w:t>a)</w:t>
      </w:r>
      <w:r w:rsidR="0020126F">
        <w:rPr>
          <w:rFonts w:ascii="Segoe UI" w:hAnsi="Segoe UI" w:cs="Segoe UI"/>
          <w:sz w:val="22"/>
          <w:szCs w:val="22"/>
        </w:rPr>
        <w:fldChar w:fldCharType="end"/>
      </w:r>
      <w:r w:rsidR="0020126F">
        <w:rPr>
          <w:rFonts w:ascii="Segoe UI" w:hAnsi="Segoe UI" w:cs="Segoe UI"/>
          <w:sz w:val="22"/>
          <w:szCs w:val="22"/>
        </w:rPr>
        <w:t xml:space="preserve"> </w:t>
      </w:r>
      <w:r w:rsidRPr="00CD5FBB">
        <w:rPr>
          <w:rFonts w:ascii="Segoe UI" w:hAnsi="Segoe UI" w:cs="Segoe UI"/>
          <w:sz w:val="22"/>
          <w:szCs w:val="22"/>
        </w:rPr>
        <w:t xml:space="preserve">této </w:t>
      </w:r>
      <w:r w:rsidR="00627A19" w:rsidRPr="00CD5FBB">
        <w:rPr>
          <w:rFonts w:ascii="Segoe UI" w:hAnsi="Segoe UI" w:cs="Segoe UI"/>
          <w:sz w:val="22"/>
          <w:szCs w:val="22"/>
        </w:rPr>
        <w:t>Smlouvy</w:t>
      </w:r>
      <w:r w:rsidRPr="00A561F9">
        <w:rPr>
          <w:rFonts w:ascii="Segoe UI" w:hAnsi="Segoe UI" w:cs="Segoe UI"/>
          <w:sz w:val="22"/>
          <w:szCs w:val="22"/>
        </w:rPr>
        <w:t xml:space="preserve"> předložit Objednateli </w:t>
      </w:r>
      <w:r w:rsidR="00A36EC3" w:rsidRPr="00A561F9">
        <w:rPr>
          <w:rFonts w:ascii="Segoe UI" w:hAnsi="Segoe UI" w:cs="Segoe UI"/>
          <w:sz w:val="22"/>
          <w:szCs w:val="22"/>
        </w:rPr>
        <w:t>údaje o</w:t>
      </w:r>
      <w:r w:rsidRPr="00A561F9">
        <w:rPr>
          <w:rFonts w:ascii="Segoe UI" w:hAnsi="Segoe UI" w:cs="Segoe UI"/>
          <w:sz w:val="22"/>
          <w:szCs w:val="22"/>
        </w:rPr>
        <w:t xml:space="preserve"> osob</w:t>
      </w:r>
      <w:r w:rsidR="00A36EC3" w:rsidRPr="00A561F9">
        <w:rPr>
          <w:rFonts w:ascii="Segoe UI" w:hAnsi="Segoe UI" w:cs="Segoe UI"/>
          <w:sz w:val="22"/>
          <w:szCs w:val="22"/>
        </w:rPr>
        <w:t>ě, která splňuje</w:t>
      </w:r>
      <w:r w:rsidRPr="00A561F9">
        <w:rPr>
          <w:rFonts w:ascii="Segoe UI" w:hAnsi="Segoe UI" w:cs="Segoe UI"/>
          <w:sz w:val="22"/>
          <w:szCs w:val="22"/>
        </w:rPr>
        <w:t xml:space="preserve"> požadavky </w:t>
      </w:r>
      <w:r w:rsidR="00A36EC3" w:rsidRPr="00A561F9">
        <w:rPr>
          <w:rFonts w:ascii="Segoe UI" w:hAnsi="Segoe UI" w:cs="Segoe UI"/>
          <w:sz w:val="22"/>
          <w:szCs w:val="22"/>
        </w:rPr>
        <w:t xml:space="preserve">na osobu stavbyvedoucího </w:t>
      </w:r>
      <w:r w:rsidRPr="00A561F9">
        <w:rPr>
          <w:rFonts w:ascii="Segoe UI" w:hAnsi="Segoe UI" w:cs="Segoe UI"/>
          <w:sz w:val="22"/>
          <w:szCs w:val="22"/>
        </w:rPr>
        <w:t xml:space="preserve">podle přílohy č. </w:t>
      </w:r>
      <w:r w:rsidR="00A36EC3" w:rsidRPr="00A561F9">
        <w:rPr>
          <w:rFonts w:ascii="Segoe UI" w:hAnsi="Segoe UI" w:cs="Segoe UI"/>
          <w:sz w:val="22"/>
          <w:szCs w:val="22"/>
        </w:rPr>
        <w:t>2</w:t>
      </w:r>
      <w:r w:rsidRPr="00A561F9">
        <w:rPr>
          <w:rFonts w:ascii="Segoe UI" w:hAnsi="Segoe UI" w:cs="Segoe UI"/>
          <w:sz w:val="22"/>
          <w:szCs w:val="22"/>
        </w:rPr>
        <w:t xml:space="preserve"> této </w:t>
      </w:r>
      <w:r w:rsidR="00627A19" w:rsidRPr="00A561F9">
        <w:rPr>
          <w:rFonts w:ascii="Segoe UI" w:hAnsi="Segoe UI" w:cs="Segoe UI"/>
          <w:sz w:val="22"/>
          <w:szCs w:val="22"/>
        </w:rPr>
        <w:t>Smlouvy</w:t>
      </w:r>
      <w:r w:rsidRPr="00A561F9">
        <w:rPr>
          <w:rFonts w:ascii="Segoe UI" w:hAnsi="Segoe UI" w:cs="Segoe UI"/>
          <w:sz w:val="22"/>
          <w:szCs w:val="22"/>
        </w:rPr>
        <w:t>, jakož v téže lhůtě i doklad</w:t>
      </w:r>
      <w:r w:rsidR="00A36EC3" w:rsidRPr="00A561F9">
        <w:rPr>
          <w:rFonts w:ascii="Segoe UI" w:hAnsi="Segoe UI" w:cs="Segoe UI"/>
          <w:sz w:val="22"/>
          <w:szCs w:val="22"/>
        </w:rPr>
        <w:t>y (oprávnění) prokazující jeho</w:t>
      </w:r>
      <w:r w:rsidRPr="00A561F9">
        <w:rPr>
          <w:rFonts w:ascii="Segoe UI" w:hAnsi="Segoe UI" w:cs="Segoe UI"/>
          <w:sz w:val="22"/>
          <w:szCs w:val="22"/>
        </w:rPr>
        <w:t xml:space="preserve"> odbornost a další jednoznačné doklady prokazující splnění požadavků </w:t>
      </w:r>
      <w:r w:rsidR="00A36EC3" w:rsidRPr="00A561F9">
        <w:rPr>
          <w:rFonts w:ascii="Segoe UI" w:hAnsi="Segoe UI" w:cs="Segoe UI"/>
          <w:sz w:val="22"/>
          <w:szCs w:val="22"/>
        </w:rPr>
        <w:t xml:space="preserve">na osobu stavbyvedoucího </w:t>
      </w:r>
      <w:r w:rsidRPr="00A561F9">
        <w:rPr>
          <w:rFonts w:ascii="Segoe UI" w:hAnsi="Segoe UI" w:cs="Segoe UI"/>
          <w:sz w:val="22"/>
          <w:szCs w:val="22"/>
        </w:rPr>
        <w:t xml:space="preserve">dle přílohy č. </w:t>
      </w:r>
      <w:r w:rsidR="00A36EC3" w:rsidRPr="00A561F9">
        <w:rPr>
          <w:rFonts w:ascii="Segoe UI" w:hAnsi="Segoe UI" w:cs="Segoe UI"/>
          <w:sz w:val="22"/>
          <w:szCs w:val="22"/>
        </w:rPr>
        <w:t>2 této</w:t>
      </w:r>
      <w:r w:rsidRPr="00A561F9">
        <w:rPr>
          <w:rFonts w:ascii="Segoe UI" w:hAnsi="Segoe UI" w:cs="Segoe UI"/>
          <w:sz w:val="22"/>
          <w:szCs w:val="22"/>
        </w:rPr>
        <w:t xml:space="preserve"> </w:t>
      </w:r>
      <w:r w:rsidR="00627A19" w:rsidRPr="00A561F9">
        <w:rPr>
          <w:rFonts w:ascii="Segoe UI" w:hAnsi="Segoe UI" w:cs="Segoe UI"/>
          <w:sz w:val="22"/>
          <w:szCs w:val="22"/>
        </w:rPr>
        <w:t>Smlouvy</w:t>
      </w:r>
      <w:r w:rsidRPr="00A561F9">
        <w:rPr>
          <w:rFonts w:ascii="Segoe UI" w:hAnsi="Segoe UI" w:cs="Segoe UI"/>
          <w:sz w:val="22"/>
          <w:szCs w:val="22"/>
        </w:rPr>
        <w:t xml:space="preserve">. Předložení </w:t>
      </w:r>
      <w:r w:rsidR="00A36EC3" w:rsidRPr="00A561F9">
        <w:rPr>
          <w:rFonts w:ascii="Segoe UI" w:hAnsi="Segoe UI" w:cs="Segoe UI"/>
          <w:sz w:val="22"/>
          <w:szCs w:val="22"/>
        </w:rPr>
        <w:t>údajů o</w:t>
      </w:r>
      <w:r w:rsidR="00C619E4" w:rsidRPr="00A561F9">
        <w:rPr>
          <w:rFonts w:ascii="Segoe UI" w:hAnsi="Segoe UI" w:cs="Segoe UI"/>
          <w:sz w:val="22"/>
          <w:szCs w:val="22"/>
        </w:rPr>
        <w:t> </w:t>
      </w:r>
      <w:r w:rsidRPr="00A561F9">
        <w:rPr>
          <w:rFonts w:ascii="Segoe UI" w:hAnsi="Segoe UI" w:cs="Segoe UI"/>
          <w:sz w:val="22"/>
          <w:szCs w:val="22"/>
        </w:rPr>
        <w:t>osob</w:t>
      </w:r>
      <w:r w:rsidR="00A36EC3" w:rsidRPr="00A561F9">
        <w:rPr>
          <w:rFonts w:ascii="Segoe UI" w:hAnsi="Segoe UI" w:cs="Segoe UI"/>
          <w:sz w:val="22"/>
          <w:szCs w:val="22"/>
        </w:rPr>
        <w:t>ě</w:t>
      </w:r>
      <w:r w:rsidRPr="00A561F9">
        <w:rPr>
          <w:rFonts w:ascii="Segoe UI" w:hAnsi="Segoe UI" w:cs="Segoe UI"/>
          <w:sz w:val="22"/>
          <w:szCs w:val="22"/>
        </w:rPr>
        <w:t xml:space="preserve"> </w:t>
      </w:r>
      <w:r w:rsidR="00A36EC3" w:rsidRPr="00A561F9">
        <w:rPr>
          <w:rFonts w:ascii="Segoe UI" w:hAnsi="Segoe UI" w:cs="Segoe UI"/>
          <w:sz w:val="22"/>
          <w:szCs w:val="22"/>
        </w:rPr>
        <w:t xml:space="preserve">stavbyvedoucího </w:t>
      </w:r>
      <w:r w:rsidRPr="00A561F9">
        <w:rPr>
          <w:rFonts w:ascii="Segoe UI" w:hAnsi="Segoe UI" w:cs="Segoe UI"/>
          <w:sz w:val="22"/>
          <w:szCs w:val="22"/>
        </w:rPr>
        <w:t xml:space="preserve">dle přílohy č. </w:t>
      </w:r>
      <w:r w:rsidR="00A36EC3" w:rsidRPr="00A561F9">
        <w:rPr>
          <w:rFonts w:ascii="Segoe UI" w:hAnsi="Segoe UI" w:cs="Segoe UI"/>
          <w:sz w:val="22"/>
          <w:szCs w:val="22"/>
        </w:rPr>
        <w:t>2</w:t>
      </w:r>
      <w:r w:rsidRPr="00A561F9">
        <w:rPr>
          <w:rFonts w:ascii="Segoe UI" w:hAnsi="Segoe UI" w:cs="Segoe UI"/>
          <w:sz w:val="22"/>
          <w:szCs w:val="22"/>
        </w:rPr>
        <w:t xml:space="preserve"> </w:t>
      </w:r>
      <w:r w:rsidR="00A36EC3" w:rsidRPr="00A561F9">
        <w:rPr>
          <w:rFonts w:ascii="Segoe UI" w:hAnsi="Segoe UI" w:cs="Segoe UI"/>
          <w:sz w:val="22"/>
          <w:szCs w:val="22"/>
        </w:rPr>
        <w:t xml:space="preserve">této </w:t>
      </w:r>
      <w:r w:rsidR="00627A19" w:rsidRPr="00A561F9">
        <w:rPr>
          <w:rFonts w:ascii="Segoe UI" w:hAnsi="Segoe UI" w:cs="Segoe UI"/>
          <w:sz w:val="22"/>
          <w:szCs w:val="22"/>
        </w:rPr>
        <w:t>Smlouvy</w:t>
      </w:r>
      <w:r w:rsidR="00A36EC3" w:rsidRPr="00A561F9">
        <w:rPr>
          <w:rFonts w:ascii="Segoe UI" w:hAnsi="Segoe UI" w:cs="Segoe UI"/>
          <w:sz w:val="22"/>
          <w:szCs w:val="22"/>
        </w:rPr>
        <w:t xml:space="preserve"> a dokladů prokazujících jeho</w:t>
      </w:r>
      <w:r w:rsidRPr="00A561F9">
        <w:rPr>
          <w:rFonts w:ascii="Segoe UI" w:hAnsi="Segoe UI" w:cs="Segoe UI"/>
          <w:sz w:val="22"/>
          <w:szCs w:val="22"/>
        </w:rPr>
        <w:t xml:space="preserve"> odbornost je podmínkou </w:t>
      </w:r>
      <w:r w:rsidR="008A1C97">
        <w:rPr>
          <w:rFonts w:ascii="Segoe UI" w:hAnsi="Segoe UI" w:cs="Segoe UI"/>
          <w:sz w:val="22"/>
          <w:szCs w:val="22"/>
        </w:rPr>
        <w:br/>
      </w:r>
      <w:r w:rsidRPr="00A561F9">
        <w:rPr>
          <w:rFonts w:ascii="Segoe UI" w:hAnsi="Segoe UI" w:cs="Segoe UI"/>
          <w:sz w:val="22"/>
          <w:szCs w:val="22"/>
        </w:rPr>
        <w:t>pro možnost zahájení stavebních prací ke zhotovení Stavby; pokud Zhotovitel požadované doklady nepředloží nebo tyto doklady nebudou prokazovat odbornost osob</w:t>
      </w:r>
      <w:r w:rsidR="00A36EC3" w:rsidRPr="00A561F9">
        <w:rPr>
          <w:rFonts w:ascii="Segoe UI" w:hAnsi="Segoe UI" w:cs="Segoe UI"/>
          <w:sz w:val="22"/>
          <w:szCs w:val="22"/>
        </w:rPr>
        <w:t>y stavbyvedoucího</w:t>
      </w:r>
      <w:r w:rsidRPr="00A561F9">
        <w:rPr>
          <w:rFonts w:ascii="Segoe UI" w:hAnsi="Segoe UI" w:cs="Segoe UI"/>
          <w:sz w:val="22"/>
          <w:szCs w:val="22"/>
        </w:rPr>
        <w:t xml:space="preserve"> dle přílohy č. </w:t>
      </w:r>
      <w:r w:rsidR="00A36EC3" w:rsidRPr="00A561F9">
        <w:rPr>
          <w:rFonts w:ascii="Segoe UI" w:hAnsi="Segoe UI" w:cs="Segoe UI"/>
          <w:sz w:val="22"/>
          <w:szCs w:val="22"/>
        </w:rPr>
        <w:t>2</w:t>
      </w:r>
      <w:r w:rsidR="00C619E4" w:rsidRPr="00A561F9">
        <w:rPr>
          <w:rFonts w:ascii="Segoe UI" w:hAnsi="Segoe UI" w:cs="Segoe UI"/>
          <w:sz w:val="22"/>
          <w:szCs w:val="22"/>
        </w:rPr>
        <w:t xml:space="preserve"> této </w:t>
      </w:r>
      <w:r w:rsidR="00627A19" w:rsidRPr="00A561F9">
        <w:rPr>
          <w:rFonts w:ascii="Segoe UI" w:hAnsi="Segoe UI" w:cs="Segoe UI"/>
          <w:sz w:val="22"/>
          <w:szCs w:val="22"/>
        </w:rPr>
        <w:t>Smlouvy</w:t>
      </w:r>
      <w:r w:rsidR="00C619E4" w:rsidRPr="00A561F9">
        <w:rPr>
          <w:rFonts w:ascii="Segoe UI" w:hAnsi="Segoe UI" w:cs="Segoe UI"/>
          <w:sz w:val="22"/>
          <w:szCs w:val="22"/>
        </w:rPr>
        <w:t>, jedná se o </w:t>
      </w:r>
      <w:r w:rsidRPr="00A561F9">
        <w:rPr>
          <w:rFonts w:ascii="Segoe UI" w:hAnsi="Segoe UI" w:cs="Segoe UI"/>
          <w:sz w:val="22"/>
          <w:szCs w:val="22"/>
        </w:rPr>
        <w:t xml:space="preserve">prodlení na straně Zhotovitele </w:t>
      </w:r>
      <w:r w:rsidR="00936F15">
        <w:rPr>
          <w:rFonts w:ascii="Segoe UI" w:hAnsi="Segoe UI" w:cs="Segoe UI"/>
          <w:sz w:val="22"/>
          <w:szCs w:val="22"/>
        </w:rPr>
        <w:br/>
      </w:r>
      <w:r w:rsidRPr="00A561F9">
        <w:rPr>
          <w:rFonts w:ascii="Segoe UI" w:hAnsi="Segoe UI" w:cs="Segoe UI"/>
          <w:sz w:val="22"/>
          <w:szCs w:val="22"/>
        </w:rPr>
        <w:t xml:space="preserve">a Objednatel je oprávněn na Zhotoviteli požadovat uhrazení sankce dle </w:t>
      </w:r>
      <w:r w:rsidR="00523253">
        <w:rPr>
          <w:rFonts w:ascii="Segoe UI" w:hAnsi="Segoe UI" w:cs="Segoe UI"/>
          <w:sz w:val="22"/>
          <w:szCs w:val="22"/>
        </w:rPr>
        <w:t>čl</w:t>
      </w:r>
      <w:r w:rsidR="00971BF9" w:rsidRPr="00A561F9">
        <w:rPr>
          <w:rFonts w:ascii="Segoe UI" w:hAnsi="Segoe UI" w:cs="Segoe UI"/>
          <w:sz w:val="22"/>
          <w:szCs w:val="22"/>
        </w:rPr>
        <w:t>.</w:t>
      </w:r>
      <w:r w:rsidRPr="00A561F9">
        <w:rPr>
          <w:rFonts w:ascii="Segoe UI" w:hAnsi="Segoe UI" w:cs="Segoe UI"/>
          <w:sz w:val="22"/>
          <w:szCs w:val="22"/>
        </w:rPr>
        <w:t xml:space="preserve"> </w:t>
      </w:r>
      <w:r w:rsidR="00A561F9">
        <w:rPr>
          <w:rFonts w:ascii="Segoe UI" w:hAnsi="Segoe UI" w:cs="Segoe UI"/>
          <w:sz w:val="22"/>
          <w:szCs w:val="22"/>
        </w:rPr>
        <w:fldChar w:fldCharType="begin"/>
      </w:r>
      <w:r w:rsidR="00A561F9">
        <w:rPr>
          <w:rFonts w:ascii="Segoe UI" w:hAnsi="Segoe UI" w:cs="Segoe UI"/>
          <w:sz w:val="22"/>
          <w:szCs w:val="22"/>
        </w:rPr>
        <w:instrText xml:space="preserve"> REF _Ref135929247 \r \h </w:instrText>
      </w:r>
      <w:r w:rsidR="00A561F9">
        <w:rPr>
          <w:rFonts w:ascii="Segoe UI" w:hAnsi="Segoe UI" w:cs="Segoe UI"/>
          <w:sz w:val="22"/>
          <w:szCs w:val="22"/>
        </w:rPr>
      </w:r>
      <w:r w:rsidR="00A561F9">
        <w:rPr>
          <w:rFonts w:ascii="Segoe UI" w:hAnsi="Segoe UI" w:cs="Segoe UI"/>
          <w:sz w:val="22"/>
          <w:szCs w:val="22"/>
        </w:rPr>
        <w:fldChar w:fldCharType="separate"/>
      </w:r>
      <w:r w:rsidR="008A1C97">
        <w:rPr>
          <w:rFonts w:ascii="Segoe UI" w:hAnsi="Segoe UI" w:cs="Segoe UI"/>
          <w:sz w:val="22"/>
          <w:szCs w:val="22"/>
        </w:rPr>
        <w:t>13.2</w:t>
      </w:r>
      <w:r w:rsidR="00A561F9">
        <w:rPr>
          <w:rFonts w:ascii="Segoe UI" w:hAnsi="Segoe UI" w:cs="Segoe UI"/>
          <w:sz w:val="22"/>
          <w:szCs w:val="22"/>
        </w:rPr>
        <w:fldChar w:fldCharType="end"/>
      </w:r>
      <w:r w:rsidRPr="00A561F9">
        <w:rPr>
          <w:rFonts w:ascii="Segoe UI" w:hAnsi="Segoe UI" w:cs="Segoe UI"/>
          <w:sz w:val="22"/>
          <w:szCs w:val="22"/>
        </w:rPr>
        <w:t xml:space="preserve"> písm. a) této </w:t>
      </w:r>
      <w:r w:rsidR="00627A19" w:rsidRPr="00A561F9">
        <w:rPr>
          <w:rFonts w:ascii="Segoe UI" w:hAnsi="Segoe UI" w:cs="Segoe UI"/>
          <w:sz w:val="22"/>
          <w:szCs w:val="22"/>
        </w:rPr>
        <w:t>Smlouvy</w:t>
      </w:r>
      <w:bookmarkEnd w:id="154"/>
      <w:r w:rsidRPr="00A561F9">
        <w:rPr>
          <w:rFonts w:ascii="Segoe UI" w:hAnsi="Segoe UI" w:cs="Segoe UI"/>
          <w:sz w:val="22"/>
          <w:szCs w:val="22"/>
        </w:rPr>
        <w:t>.</w:t>
      </w:r>
      <w:bookmarkEnd w:id="153"/>
      <w:bookmarkEnd w:id="155"/>
    </w:p>
    <w:p w14:paraId="4E58AA66" w14:textId="77777777" w:rsidR="009F1170" w:rsidRDefault="009F1170" w:rsidP="000B2143">
      <w:pPr>
        <w:widowControl w:val="0"/>
        <w:numPr>
          <w:ilvl w:val="1"/>
          <w:numId w:val="2"/>
        </w:numPr>
        <w:tabs>
          <w:tab w:val="clear" w:pos="737"/>
          <w:tab w:val="left" w:pos="426"/>
          <w:tab w:val="num" w:pos="709"/>
        </w:tabs>
        <w:spacing w:after="120" w:line="276" w:lineRule="auto"/>
        <w:ind w:left="425" w:hanging="425"/>
        <w:jc w:val="both"/>
        <w:rPr>
          <w:rFonts w:ascii="Segoe UI" w:hAnsi="Segoe UI" w:cs="Segoe UI"/>
          <w:sz w:val="22"/>
          <w:szCs w:val="22"/>
        </w:rPr>
      </w:pPr>
      <w:bookmarkStart w:id="158" w:name="_Ref135930488"/>
      <w:bookmarkEnd w:id="156"/>
      <w:r w:rsidRPr="00A561F9">
        <w:rPr>
          <w:rFonts w:ascii="Segoe UI" w:hAnsi="Segoe UI" w:cs="Segoe UI"/>
          <w:sz w:val="22"/>
          <w:szCs w:val="22"/>
        </w:rPr>
        <w:t>Povinnosti stavbyvedoucího (osoby, která zabezpečuje odborné vedení provádění stavby ve smyslu stavební</w:t>
      </w:r>
      <w:r w:rsidR="00E8317E" w:rsidRPr="00A561F9">
        <w:rPr>
          <w:rFonts w:ascii="Segoe UI" w:hAnsi="Segoe UI" w:cs="Segoe UI"/>
          <w:sz w:val="22"/>
          <w:szCs w:val="22"/>
        </w:rPr>
        <w:t>ho</w:t>
      </w:r>
      <w:r w:rsidRPr="00A561F9">
        <w:rPr>
          <w:rFonts w:ascii="Segoe UI" w:hAnsi="Segoe UI" w:cs="Segoe UI"/>
          <w:sz w:val="22"/>
          <w:szCs w:val="22"/>
        </w:rPr>
        <w:t xml:space="preserve"> zákona):</w:t>
      </w:r>
      <w:bookmarkEnd w:id="158"/>
    </w:p>
    <w:p w14:paraId="085B2287" w14:textId="77777777" w:rsidR="008A1C97" w:rsidRDefault="009F1170" w:rsidP="000B2143">
      <w:pPr>
        <w:pStyle w:val="Odstavecseseznamem"/>
        <w:widowControl w:val="0"/>
        <w:numPr>
          <w:ilvl w:val="0"/>
          <w:numId w:val="34"/>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účastní se kontrolních dnů Stavby a kontrolních prohlídek Stavby</w:t>
      </w:r>
      <w:r w:rsidR="001B5E33" w:rsidRPr="008A1C97">
        <w:rPr>
          <w:rFonts w:ascii="Segoe UI" w:hAnsi="Segoe UI" w:cs="Segoe UI"/>
          <w:sz w:val="22"/>
          <w:szCs w:val="22"/>
        </w:rPr>
        <w:t xml:space="preserve">, vyjma objektivní nemožnosti (např. nemoc), jakož je povinen být pravidelně přítomen na stavbě </w:t>
      </w:r>
      <w:r w:rsidR="00936F15" w:rsidRPr="008A1C97">
        <w:rPr>
          <w:rFonts w:ascii="Segoe UI" w:hAnsi="Segoe UI" w:cs="Segoe UI"/>
          <w:sz w:val="22"/>
          <w:szCs w:val="22"/>
        </w:rPr>
        <w:br/>
      </w:r>
      <w:r w:rsidR="001B5E33" w:rsidRPr="008A1C97">
        <w:rPr>
          <w:rFonts w:ascii="Segoe UI" w:hAnsi="Segoe UI" w:cs="Segoe UI"/>
          <w:sz w:val="22"/>
          <w:szCs w:val="22"/>
        </w:rPr>
        <w:t>za účelem nezbytného dozoru nad jejím průběhem,</w:t>
      </w:r>
    </w:p>
    <w:p w14:paraId="2F47A0C6" w14:textId="77777777" w:rsidR="008A1C97" w:rsidRDefault="009F1170" w:rsidP="000B2143">
      <w:pPr>
        <w:pStyle w:val="Odstavecseseznamem"/>
        <w:widowControl w:val="0"/>
        <w:numPr>
          <w:ilvl w:val="0"/>
          <w:numId w:val="34"/>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aktivně se účastní předávání Stavby Objednateli a při kontrole odstranění závad zjištěných při přebírání Stavby Objednatelem, přičemž aktivní účastí se rozumí účast při prohlídce Stavby Objednatelem či jeho technickým dozorem</w:t>
      </w:r>
      <w:r w:rsidR="00DD0CB6" w:rsidRPr="008A1C97">
        <w:rPr>
          <w:rFonts w:ascii="Segoe UI" w:hAnsi="Segoe UI" w:cs="Segoe UI"/>
          <w:sz w:val="22"/>
          <w:szCs w:val="22"/>
        </w:rPr>
        <w:t>,</w:t>
      </w:r>
    </w:p>
    <w:p w14:paraId="3B18A43B" w14:textId="3C9B5CE5" w:rsidR="00DF1BB6" w:rsidRPr="008A1C97" w:rsidRDefault="00DF1BB6" w:rsidP="000B2143">
      <w:pPr>
        <w:pStyle w:val="Odstavecseseznamem"/>
        <w:widowControl w:val="0"/>
        <w:numPr>
          <w:ilvl w:val="0"/>
          <w:numId w:val="34"/>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aktivně se účastní kolaudačního řízení a při kontrole odstranění kolaudačních závad Stavby v rozsahu dle předchozího odstavce.</w:t>
      </w:r>
    </w:p>
    <w:bookmarkEnd w:id="157"/>
    <w:p w14:paraId="7A9A3867" w14:textId="77777777" w:rsidR="00620144" w:rsidRPr="00A561F9" w:rsidRDefault="001B5E33" w:rsidP="00A57385">
      <w:pPr>
        <w:widowControl w:val="0"/>
        <w:tabs>
          <w:tab w:val="left" w:pos="426"/>
        </w:tabs>
        <w:spacing w:after="120" w:line="276" w:lineRule="auto"/>
        <w:ind w:left="426"/>
        <w:jc w:val="both"/>
        <w:rPr>
          <w:rFonts w:ascii="Segoe UI" w:hAnsi="Segoe UI" w:cs="Segoe UI"/>
          <w:sz w:val="22"/>
          <w:szCs w:val="22"/>
        </w:rPr>
      </w:pPr>
      <w:r w:rsidRPr="00A561F9">
        <w:rPr>
          <w:rFonts w:ascii="Segoe UI" w:hAnsi="Segoe UI" w:cs="Segoe UI"/>
          <w:sz w:val="22"/>
          <w:szCs w:val="22"/>
        </w:rPr>
        <w:t xml:space="preserve">Zhotovitel je povinen provádět veškeré činnosti na Stavbě pod odborným vedením stavbyvedoucího dle přílohy č. 2 této </w:t>
      </w:r>
      <w:r w:rsidR="00627A19" w:rsidRPr="00A561F9">
        <w:rPr>
          <w:rFonts w:ascii="Segoe UI" w:hAnsi="Segoe UI" w:cs="Segoe UI"/>
          <w:sz w:val="22"/>
          <w:szCs w:val="22"/>
        </w:rPr>
        <w:t>Smlouvy</w:t>
      </w:r>
      <w:r w:rsidRPr="00A561F9">
        <w:rPr>
          <w:rFonts w:ascii="Segoe UI" w:hAnsi="Segoe UI" w:cs="Segoe UI"/>
          <w:sz w:val="22"/>
          <w:szCs w:val="22"/>
        </w:rPr>
        <w:t>, který je povinen být na Staveništi přítomen, a to minimálně v rozsahu shora uvedeném.</w:t>
      </w:r>
    </w:p>
    <w:p w14:paraId="0972B5DE" w14:textId="77777777" w:rsidR="009658F4" w:rsidRPr="00A561F9" w:rsidRDefault="009658F4" w:rsidP="000B2143">
      <w:pPr>
        <w:widowControl w:val="0"/>
        <w:numPr>
          <w:ilvl w:val="1"/>
          <w:numId w:val="2"/>
        </w:numPr>
        <w:tabs>
          <w:tab w:val="left" w:pos="426"/>
          <w:tab w:val="num" w:pos="709"/>
        </w:tabs>
        <w:spacing w:after="120" w:line="276" w:lineRule="auto"/>
        <w:ind w:left="425" w:hanging="425"/>
        <w:jc w:val="both"/>
        <w:rPr>
          <w:rFonts w:ascii="Segoe UI" w:hAnsi="Segoe UI" w:cs="Segoe UI"/>
          <w:sz w:val="22"/>
          <w:szCs w:val="22"/>
        </w:rPr>
      </w:pPr>
      <w:bookmarkStart w:id="159" w:name="_Hlk128142451"/>
      <w:bookmarkStart w:id="160" w:name="_Ref135929278"/>
      <w:bookmarkStart w:id="161" w:name="_Hlk532136494"/>
      <w:r w:rsidRPr="00A561F9">
        <w:rPr>
          <w:rFonts w:ascii="Segoe UI" w:hAnsi="Segoe UI" w:cs="Segoe UI"/>
          <w:sz w:val="22"/>
          <w:szCs w:val="22"/>
        </w:rPr>
        <w:t xml:space="preserve">Zhotovitel odpovídá za to, že platby poskytované Objednatelem dle této </w:t>
      </w:r>
      <w:r w:rsidR="00627A19" w:rsidRPr="00A561F9">
        <w:rPr>
          <w:rFonts w:ascii="Segoe UI" w:hAnsi="Segoe UI" w:cs="Segoe UI"/>
          <w:sz w:val="22"/>
          <w:szCs w:val="22"/>
        </w:rPr>
        <w:t>Smlouvy</w:t>
      </w:r>
      <w:r w:rsidRPr="00A561F9">
        <w:rPr>
          <w:rFonts w:ascii="Segoe UI" w:hAnsi="Segoe UI" w:cs="Segoe UI"/>
          <w:sz w:val="22"/>
          <w:szCs w:val="22"/>
        </w:rPr>
        <w:t xml:space="preserve"> přímo nebo nepřímo ani jen zčásti neposkytne osobám</w:t>
      </w:r>
      <w:bookmarkEnd w:id="159"/>
      <w:r w:rsidRPr="00A561F9">
        <w:rPr>
          <w:rFonts w:ascii="Segoe UI" w:hAnsi="Segoe UI" w:cs="Segoe UI"/>
          <w:sz w:val="22"/>
          <w:szCs w:val="22"/>
        </w:rPr>
        <w:t>,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budou-li uvedená nařízení v budoucnu nahrazena jinou legislativou, uvedená povinnost se bude uplatňovat obdobně.</w:t>
      </w:r>
      <w:bookmarkEnd w:id="160"/>
    </w:p>
    <w:p w14:paraId="7109CE82" w14:textId="65E92466" w:rsidR="00DC08EA" w:rsidRDefault="009658F4" w:rsidP="000B2143">
      <w:pPr>
        <w:widowControl w:val="0"/>
        <w:numPr>
          <w:ilvl w:val="1"/>
          <w:numId w:val="2"/>
        </w:numPr>
        <w:tabs>
          <w:tab w:val="left" w:pos="426"/>
          <w:tab w:val="num" w:pos="709"/>
        </w:tabs>
        <w:spacing w:after="120" w:line="276" w:lineRule="auto"/>
        <w:ind w:left="425" w:hanging="425"/>
        <w:jc w:val="both"/>
        <w:rPr>
          <w:rFonts w:ascii="Segoe UI" w:hAnsi="Segoe UI" w:cs="Segoe UI"/>
          <w:sz w:val="22"/>
          <w:szCs w:val="22"/>
        </w:rPr>
      </w:pPr>
      <w:bookmarkStart w:id="162" w:name="_Ref135930427"/>
      <w:r w:rsidRPr="00A561F9">
        <w:rPr>
          <w:rFonts w:ascii="Segoe UI" w:hAnsi="Segoe UI" w:cs="Segoe UI"/>
          <w:sz w:val="22"/>
          <w:szCs w:val="22"/>
        </w:rPr>
        <w:t xml:space="preserve">Zhotovitel je povinen Objednatele bezodkladně informovat o jakýchkoliv skutečnostech, které mají vliv na odpovědnost Zhotovitele dle odst. </w:t>
      </w:r>
      <w:r w:rsidR="000F48A7">
        <w:rPr>
          <w:rFonts w:ascii="Segoe UI" w:hAnsi="Segoe UI" w:cs="Segoe UI"/>
          <w:sz w:val="22"/>
          <w:szCs w:val="22"/>
        </w:rPr>
        <w:fldChar w:fldCharType="begin"/>
      </w:r>
      <w:r w:rsidR="000F48A7">
        <w:rPr>
          <w:rFonts w:ascii="Segoe UI" w:hAnsi="Segoe UI" w:cs="Segoe UI"/>
          <w:sz w:val="22"/>
          <w:szCs w:val="22"/>
        </w:rPr>
        <w:instrText xml:space="preserve"> REF _Ref135929278 \r \h </w:instrText>
      </w:r>
      <w:r w:rsidR="000F48A7">
        <w:rPr>
          <w:rFonts w:ascii="Segoe UI" w:hAnsi="Segoe UI" w:cs="Segoe UI"/>
          <w:sz w:val="22"/>
          <w:szCs w:val="22"/>
        </w:rPr>
      </w:r>
      <w:r w:rsidR="000F48A7">
        <w:rPr>
          <w:rFonts w:ascii="Segoe UI" w:hAnsi="Segoe UI" w:cs="Segoe UI"/>
          <w:sz w:val="22"/>
          <w:szCs w:val="22"/>
        </w:rPr>
        <w:fldChar w:fldCharType="separate"/>
      </w:r>
      <w:r w:rsidR="00F62478">
        <w:rPr>
          <w:rFonts w:ascii="Segoe UI" w:hAnsi="Segoe UI" w:cs="Segoe UI"/>
          <w:sz w:val="22"/>
          <w:szCs w:val="22"/>
        </w:rPr>
        <w:t>15.7</w:t>
      </w:r>
      <w:r w:rsidR="000F48A7">
        <w:rPr>
          <w:rFonts w:ascii="Segoe UI" w:hAnsi="Segoe UI" w:cs="Segoe UI"/>
          <w:sz w:val="22"/>
          <w:szCs w:val="22"/>
        </w:rPr>
        <w:fldChar w:fldCharType="end"/>
      </w:r>
      <w:r w:rsidRPr="00A561F9">
        <w:rPr>
          <w:rFonts w:ascii="Segoe UI" w:hAnsi="Segoe UI" w:cs="Segoe UI"/>
          <w:sz w:val="22"/>
          <w:szCs w:val="22"/>
        </w:rPr>
        <w:t xml:space="preserve"> této </w:t>
      </w:r>
      <w:r w:rsidR="00627A19" w:rsidRPr="00A561F9">
        <w:rPr>
          <w:rFonts w:ascii="Segoe UI" w:hAnsi="Segoe UI" w:cs="Segoe UI"/>
          <w:sz w:val="22"/>
          <w:szCs w:val="22"/>
        </w:rPr>
        <w:t>Smlouvy</w:t>
      </w:r>
      <w:r w:rsidRPr="00A561F9">
        <w:rPr>
          <w:rFonts w:ascii="Segoe UI" w:hAnsi="Segoe UI" w:cs="Segoe UI"/>
          <w:sz w:val="22"/>
          <w:szCs w:val="22"/>
        </w:rPr>
        <w:t>. Zhotovitel je současně povinen kdykoliv poskytnout Objednateli bezodkladnou součinnost pro případné ověření pravdivosti těchto informací.</w:t>
      </w:r>
      <w:bookmarkEnd w:id="162"/>
    </w:p>
    <w:bookmarkEnd w:id="161"/>
    <w:p w14:paraId="20444DAF" w14:textId="77777777" w:rsidR="007575D2" w:rsidRPr="005D41FB" w:rsidRDefault="007575D2"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r w:rsidRPr="005D41FB">
        <w:rPr>
          <w:rFonts w:ascii="Segoe UI" w:eastAsia="Times New Roman" w:hAnsi="Segoe UI" w:cs="Segoe UI"/>
          <w:bCs/>
          <w:caps/>
          <w:sz w:val="22"/>
          <w:szCs w:val="22"/>
          <w:lang w:eastAsia="x-none"/>
        </w:rPr>
        <w:lastRenderedPageBreak/>
        <w:t>Ostatní ujednání</w:t>
      </w:r>
    </w:p>
    <w:p w14:paraId="7765012C" w14:textId="77777777" w:rsidR="00FD59F2" w:rsidRPr="00A561F9" w:rsidRDefault="00AD009D"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A561F9">
        <w:rPr>
          <w:rFonts w:ascii="Segoe UI" w:hAnsi="Segoe UI" w:cs="Segoe UI"/>
          <w:sz w:val="22"/>
          <w:szCs w:val="22"/>
        </w:rPr>
        <w:t>M</w:t>
      </w:r>
      <w:r w:rsidR="00FD59F2" w:rsidRPr="00A561F9">
        <w:rPr>
          <w:rFonts w:ascii="Segoe UI" w:hAnsi="Segoe UI" w:cs="Segoe UI"/>
          <w:sz w:val="22"/>
          <w:szCs w:val="22"/>
        </w:rPr>
        <w:t xml:space="preserve">ěnit nebo doplnit </w:t>
      </w:r>
      <w:r w:rsidR="00292C42">
        <w:rPr>
          <w:rFonts w:ascii="Segoe UI" w:hAnsi="Segoe UI" w:cs="Segoe UI"/>
          <w:sz w:val="22"/>
          <w:szCs w:val="22"/>
        </w:rPr>
        <w:t>Smlouvu</w:t>
      </w:r>
      <w:r w:rsidR="00FD59F2" w:rsidRPr="00A561F9">
        <w:rPr>
          <w:rFonts w:ascii="Segoe UI" w:hAnsi="Segoe UI" w:cs="Segoe UI"/>
          <w:sz w:val="22"/>
          <w:szCs w:val="22"/>
        </w:rPr>
        <w:t xml:space="preserve"> mohou smluvní strany pouze formou písemných dodatků, které budou vzestupně číslovány, výslovně prohlášeny za dodatek této </w:t>
      </w:r>
      <w:r w:rsidR="00627A19" w:rsidRPr="00A561F9">
        <w:rPr>
          <w:rFonts w:ascii="Segoe UI" w:hAnsi="Segoe UI" w:cs="Segoe UI"/>
          <w:sz w:val="22"/>
          <w:szCs w:val="22"/>
        </w:rPr>
        <w:t>Smlouvy</w:t>
      </w:r>
      <w:r w:rsidR="00FD59F2" w:rsidRPr="00A561F9">
        <w:rPr>
          <w:rFonts w:ascii="Segoe UI" w:hAnsi="Segoe UI" w:cs="Segoe UI"/>
          <w:sz w:val="22"/>
          <w:szCs w:val="22"/>
        </w:rPr>
        <w:t xml:space="preserve"> a podepsány oprávněnými zástupci smluvních stran.</w:t>
      </w:r>
    </w:p>
    <w:p w14:paraId="78EAE393" w14:textId="39DDA43E" w:rsidR="00FD59F2" w:rsidRPr="003824DD" w:rsidRDefault="009B0D0A" w:rsidP="003824DD">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163" w:name="_Ref198035093"/>
      <w:r w:rsidRPr="009B0D0A">
        <w:rPr>
          <w:rFonts w:ascii="Segoe UI" w:hAnsi="Segoe UI" w:cs="Segoe UI"/>
          <w:sz w:val="22"/>
          <w:szCs w:val="22"/>
        </w:rPr>
        <w:t>Smlouva nabude platnosti dnem jejího podpisu oběma smluvními stranami.</w:t>
      </w:r>
      <w:r>
        <w:rPr>
          <w:rFonts w:ascii="Segoe UI" w:hAnsi="Segoe UI" w:cs="Segoe UI"/>
          <w:sz w:val="22"/>
          <w:szCs w:val="22"/>
        </w:rPr>
        <w:t xml:space="preserve"> </w:t>
      </w:r>
      <w:r w:rsidRPr="009B0D0A">
        <w:rPr>
          <w:rFonts w:ascii="Segoe UI" w:hAnsi="Segoe UI" w:cs="Segoe UI"/>
          <w:sz w:val="22"/>
          <w:szCs w:val="22"/>
        </w:rPr>
        <w:t>Smlouva nabude</w:t>
      </w:r>
      <w:r>
        <w:rPr>
          <w:rFonts w:ascii="Segoe UI" w:hAnsi="Segoe UI" w:cs="Segoe UI"/>
          <w:sz w:val="22"/>
          <w:szCs w:val="22"/>
        </w:rPr>
        <w:t xml:space="preserve"> </w:t>
      </w:r>
      <w:r w:rsidR="00A57385" w:rsidRPr="00A561F9">
        <w:rPr>
          <w:rFonts w:ascii="Segoe UI" w:hAnsi="Segoe UI" w:cs="Segoe UI"/>
          <w:sz w:val="22"/>
          <w:szCs w:val="22"/>
        </w:rPr>
        <w:t xml:space="preserve">účinnosti dnem zveřejnění </w:t>
      </w:r>
      <w:r w:rsidRPr="009B0D0A">
        <w:rPr>
          <w:rFonts w:ascii="Segoe UI" w:hAnsi="Segoe UI" w:cs="Segoe UI"/>
          <w:sz w:val="22"/>
          <w:szCs w:val="22"/>
        </w:rPr>
        <w:t xml:space="preserve">v registru smluv podle zákona č. 340/2015 Sb., </w:t>
      </w:r>
      <w:r>
        <w:rPr>
          <w:rFonts w:ascii="Segoe UI" w:hAnsi="Segoe UI" w:cs="Segoe UI"/>
          <w:sz w:val="22"/>
          <w:szCs w:val="22"/>
        </w:rPr>
        <w:br/>
      </w:r>
      <w:r w:rsidRPr="009B0D0A">
        <w:rPr>
          <w:rFonts w:ascii="Segoe UI" w:hAnsi="Segoe UI" w:cs="Segoe UI"/>
          <w:sz w:val="22"/>
          <w:szCs w:val="22"/>
        </w:rPr>
        <w:t>o zvláštních podmínkách účinnosti některých smluv, uveřejňování těchto smluv a o registru smluv (zákon o registru smluv), ve znění pozdějších předpisů</w:t>
      </w:r>
      <w:r w:rsidR="003824DD">
        <w:rPr>
          <w:rFonts w:ascii="Segoe UI" w:hAnsi="Segoe UI" w:cs="Segoe UI"/>
          <w:sz w:val="22"/>
          <w:szCs w:val="22"/>
        </w:rPr>
        <w:t xml:space="preserve">. </w:t>
      </w:r>
      <w:r w:rsidRPr="005407D9">
        <w:rPr>
          <w:rFonts w:ascii="Segoe UI" w:hAnsi="Segoe UI" w:cs="Segoe UI"/>
          <w:sz w:val="22"/>
          <w:szCs w:val="22"/>
        </w:rPr>
        <w:t>Objednatel se zavazuje zařídit zveřejnění Smlouvy v registru smluv.</w:t>
      </w:r>
      <w:bookmarkEnd w:id="163"/>
      <w:r w:rsidR="003824DD">
        <w:rPr>
          <w:rFonts w:ascii="Segoe UI" w:hAnsi="Segoe UI" w:cs="Segoe UI"/>
          <w:sz w:val="22"/>
          <w:szCs w:val="22"/>
        </w:rPr>
        <w:t xml:space="preserve"> </w:t>
      </w:r>
      <w:r w:rsidR="003824DD" w:rsidRPr="003824DD">
        <w:rPr>
          <w:rFonts w:ascii="Segoe UI" w:hAnsi="Segoe UI" w:cs="Segoe UI"/>
          <w:sz w:val="22"/>
          <w:szCs w:val="22"/>
        </w:rPr>
        <w:t xml:space="preserve">Veškeré práce na Díle, včetně zahájení stavebních prací ke zhotovení Stavby a jiných činností souvisejících s plněním předmětu této Smlouvy, mohou být Zhotovitelem zahájeny výhradně na základě písemné výzvy Objednatele k plnění, jak je uvedeno v odst. </w:t>
      </w:r>
      <w:r w:rsidR="00CB4DA4">
        <w:rPr>
          <w:rFonts w:ascii="Segoe UI" w:hAnsi="Segoe UI" w:cs="Segoe UI"/>
          <w:sz w:val="22"/>
          <w:szCs w:val="22"/>
        </w:rPr>
        <w:fldChar w:fldCharType="begin"/>
      </w:r>
      <w:r w:rsidR="00CB4DA4">
        <w:rPr>
          <w:rFonts w:ascii="Segoe UI" w:hAnsi="Segoe UI" w:cs="Segoe UI"/>
          <w:sz w:val="22"/>
          <w:szCs w:val="22"/>
        </w:rPr>
        <w:instrText xml:space="preserve"> REF _Ref443922855 \r \h </w:instrText>
      </w:r>
      <w:r w:rsidR="00CB4DA4">
        <w:rPr>
          <w:rFonts w:ascii="Segoe UI" w:hAnsi="Segoe UI" w:cs="Segoe UI"/>
          <w:sz w:val="22"/>
          <w:szCs w:val="22"/>
        </w:rPr>
      </w:r>
      <w:r w:rsidR="00CB4DA4">
        <w:rPr>
          <w:rFonts w:ascii="Segoe UI" w:hAnsi="Segoe UI" w:cs="Segoe UI"/>
          <w:sz w:val="22"/>
          <w:szCs w:val="22"/>
        </w:rPr>
        <w:fldChar w:fldCharType="separate"/>
      </w:r>
      <w:r w:rsidR="00CB4DA4">
        <w:rPr>
          <w:rFonts w:ascii="Segoe UI" w:hAnsi="Segoe UI" w:cs="Segoe UI"/>
          <w:sz w:val="22"/>
          <w:szCs w:val="22"/>
        </w:rPr>
        <w:t>8.6</w:t>
      </w:r>
      <w:r w:rsidR="00CB4DA4">
        <w:rPr>
          <w:rFonts w:ascii="Segoe UI" w:hAnsi="Segoe UI" w:cs="Segoe UI"/>
          <w:sz w:val="22"/>
          <w:szCs w:val="22"/>
        </w:rPr>
        <w:fldChar w:fldCharType="end"/>
      </w:r>
      <w:r w:rsidR="003824DD" w:rsidRPr="003824DD">
        <w:rPr>
          <w:rFonts w:ascii="Segoe UI" w:hAnsi="Segoe UI" w:cs="Segoe UI"/>
          <w:sz w:val="22"/>
          <w:szCs w:val="22"/>
        </w:rPr>
        <w:t xml:space="preserve"> a dále specifikováno v tomto odstavci. Písemná výzva Objednatele je podmínkou pro zahájení jakýchkoli činností Zhotovitele směřujících k plnění předmětu Smlouvy, pokud není v této Smlouvě výslovně stanoveno jinak. Pokud Objednatel nevydá písemnou výzvu k plnění do 1 roku od nabytí účinnosti této Smlouvy, je kterákoli ze smluvních stran oprávněna od této Smlouvy odstoupit, přičemž v takovém případě smluvní straně, která odstoupí, nevzniká nárok na náhradu jakýchkoli nákladů, které jí v souvislosti s touto Smlouvou vznikly</w:t>
      </w:r>
      <w:r w:rsidR="00A57ADE" w:rsidRPr="00A57ADE">
        <w:rPr>
          <w:rFonts w:ascii="Segoe UI" w:hAnsi="Segoe UI" w:cs="Segoe UI"/>
          <w:sz w:val="22"/>
          <w:szCs w:val="22"/>
        </w:rPr>
        <w:t>, a to včetně, nikoliv však výlučně, nákladů na přípravu nabídky, projektovou dokumentaci, právní poradenství, ušlý zisk či jiné přímé či nepřímé náklady.</w:t>
      </w:r>
    </w:p>
    <w:p w14:paraId="35FE810E" w14:textId="6FD042D6" w:rsidR="009B0D0A" w:rsidRPr="00A561F9" w:rsidRDefault="009B0D0A"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9B0D0A">
        <w:rPr>
          <w:rFonts w:ascii="Segoe UI" w:hAnsi="Segoe UI" w:cs="Segoe UI"/>
          <w:sz w:val="22"/>
          <w:szCs w:val="22"/>
        </w:rPr>
        <w:t xml:space="preserve">Pokud </w:t>
      </w:r>
      <w:r>
        <w:rPr>
          <w:rFonts w:ascii="Segoe UI" w:hAnsi="Segoe UI" w:cs="Segoe UI"/>
          <w:sz w:val="22"/>
          <w:szCs w:val="22"/>
        </w:rPr>
        <w:t>S</w:t>
      </w:r>
      <w:r w:rsidRPr="009B0D0A">
        <w:rPr>
          <w:rFonts w:ascii="Segoe UI" w:hAnsi="Segoe UI" w:cs="Segoe UI"/>
          <w:sz w:val="22"/>
          <w:szCs w:val="22"/>
        </w:rPr>
        <w:t>tavba nebude zahájena do 1 roku od podpisu Smlouvy</w:t>
      </w:r>
      <w:r w:rsidR="009F4CA8">
        <w:rPr>
          <w:rFonts w:ascii="Segoe UI" w:hAnsi="Segoe UI" w:cs="Segoe UI"/>
          <w:sz w:val="22"/>
          <w:szCs w:val="22"/>
        </w:rPr>
        <w:t xml:space="preserve">, a to s ohledem </w:t>
      </w:r>
      <w:r w:rsidR="00E23C6F">
        <w:rPr>
          <w:rFonts w:ascii="Segoe UI" w:hAnsi="Segoe UI" w:cs="Segoe UI"/>
          <w:sz w:val="22"/>
          <w:szCs w:val="22"/>
        </w:rPr>
        <w:br/>
      </w:r>
      <w:r w:rsidR="009F4CA8">
        <w:rPr>
          <w:rFonts w:ascii="Segoe UI" w:hAnsi="Segoe UI" w:cs="Segoe UI"/>
          <w:sz w:val="22"/>
          <w:szCs w:val="22"/>
        </w:rPr>
        <w:t xml:space="preserve">na důvody uvedené v odst. </w:t>
      </w:r>
      <w:r w:rsidR="009F4CA8">
        <w:rPr>
          <w:rFonts w:ascii="Segoe UI" w:hAnsi="Segoe UI" w:cs="Segoe UI"/>
          <w:sz w:val="22"/>
          <w:szCs w:val="22"/>
        </w:rPr>
        <w:fldChar w:fldCharType="begin"/>
      </w:r>
      <w:r w:rsidR="009F4CA8">
        <w:rPr>
          <w:rFonts w:ascii="Segoe UI" w:hAnsi="Segoe UI" w:cs="Segoe UI"/>
          <w:sz w:val="22"/>
          <w:szCs w:val="22"/>
        </w:rPr>
        <w:instrText xml:space="preserve"> REF _Ref198035093 \r \h </w:instrText>
      </w:r>
      <w:r w:rsidR="009F4CA8">
        <w:rPr>
          <w:rFonts w:ascii="Segoe UI" w:hAnsi="Segoe UI" w:cs="Segoe UI"/>
          <w:sz w:val="22"/>
          <w:szCs w:val="22"/>
        </w:rPr>
      </w:r>
      <w:r w:rsidR="009F4CA8">
        <w:rPr>
          <w:rFonts w:ascii="Segoe UI" w:hAnsi="Segoe UI" w:cs="Segoe UI"/>
          <w:sz w:val="22"/>
          <w:szCs w:val="22"/>
        </w:rPr>
        <w:fldChar w:fldCharType="separate"/>
      </w:r>
      <w:r w:rsidR="009F4CA8">
        <w:rPr>
          <w:rFonts w:ascii="Segoe UI" w:hAnsi="Segoe UI" w:cs="Segoe UI"/>
          <w:sz w:val="22"/>
          <w:szCs w:val="22"/>
        </w:rPr>
        <w:t>16.2</w:t>
      </w:r>
      <w:r w:rsidR="009F4CA8">
        <w:rPr>
          <w:rFonts w:ascii="Segoe UI" w:hAnsi="Segoe UI" w:cs="Segoe UI"/>
          <w:sz w:val="22"/>
          <w:szCs w:val="22"/>
        </w:rPr>
        <w:fldChar w:fldCharType="end"/>
      </w:r>
      <w:r w:rsidRPr="009B0D0A">
        <w:rPr>
          <w:rFonts w:ascii="Segoe UI" w:hAnsi="Segoe UI" w:cs="Segoe UI"/>
          <w:sz w:val="22"/>
          <w:szCs w:val="22"/>
        </w:rPr>
        <w:t xml:space="preserve"> a </w:t>
      </w:r>
      <w:r w:rsidR="009F4CA8">
        <w:rPr>
          <w:rFonts w:ascii="Segoe UI" w:hAnsi="Segoe UI" w:cs="Segoe UI"/>
          <w:sz w:val="22"/>
          <w:szCs w:val="22"/>
        </w:rPr>
        <w:t xml:space="preserve">současně </w:t>
      </w:r>
      <w:r w:rsidRPr="009B0D0A">
        <w:rPr>
          <w:rFonts w:ascii="Segoe UI" w:hAnsi="Segoe UI" w:cs="Segoe UI"/>
          <w:sz w:val="22"/>
          <w:szCs w:val="22"/>
        </w:rPr>
        <w:t>meziroční míra inflace</w:t>
      </w:r>
      <w:r w:rsidR="003E72F0" w:rsidRPr="003E72F0">
        <w:rPr>
          <w:rFonts w:ascii="Segoe UI" w:hAnsi="Segoe UI" w:cs="Segoe UI"/>
          <w:sz w:val="22"/>
          <w:szCs w:val="22"/>
        </w:rPr>
        <w:t xml:space="preserve"> vypočtená jako procentuální přírůstek průměru hodnot indexu cen stavebních děl podle klasifikace CZ-CC za čtyři předchozí kalendářní čtvrtletí vyhlašovaných Českým statistickým úřadem pro Stavební díla - 126 Budovy pro společenské a kulturní účely, výzkum, vzdělávání </w:t>
      </w:r>
      <w:r w:rsidR="003E72F0">
        <w:rPr>
          <w:rFonts w:ascii="Segoe UI" w:hAnsi="Segoe UI" w:cs="Segoe UI"/>
          <w:sz w:val="22"/>
          <w:szCs w:val="22"/>
        </w:rPr>
        <w:br/>
      </w:r>
      <w:r w:rsidR="003E72F0" w:rsidRPr="003E72F0">
        <w:rPr>
          <w:rFonts w:ascii="Segoe UI" w:hAnsi="Segoe UI" w:cs="Segoe UI"/>
          <w:sz w:val="22"/>
          <w:szCs w:val="22"/>
        </w:rPr>
        <w:t>a zdravotnictví (označení řádku), a to pro stejné období předchozího roku = 100 (označení sloupce) (dále jen „</w:t>
      </w:r>
      <w:r w:rsidR="003E72F0" w:rsidRPr="003E72F0">
        <w:rPr>
          <w:rFonts w:ascii="Segoe UI" w:hAnsi="Segoe UI" w:cs="Segoe UI"/>
          <w:b/>
          <w:bCs/>
          <w:i/>
          <w:iCs/>
          <w:sz w:val="22"/>
          <w:szCs w:val="22"/>
        </w:rPr>
        <w:t>průměrný index cen stavebních děl</w:t>
      </w:r>
      <w:r w:rsidR="003E72F0" w:rsidRPr="003E72F0">
        <w:rPr>
          <w:rFonts w:ascii="Segoe UI" w:hAnsi="Segoe UI" w:cs="Segoe UI"/>
          <w:sz w:val="22"/>
          <w:szCs w:val="22"/>
        </w:rPr>
        <w:t xml:space="preserve">“), přesáhne 3 %, bude Celková cena jednorázově upravena o procentní navýšení odpovídající skutečné míře inflace </w:t>
      </w:r>
      <w:r w:rsidR="003E72F0">
        <w:rPr>
          <w:rFonts w:ascii="Segoe UI" w:hAnsi="Segoe UI" w:cs="Segoe UI"/>
          <w:sz w:val="22"/>
          <w:szCs w:val="22"/>
        </w:rPr>
        <w:br/>
      </w:r>
      <w:r w:rsidR="003E72F0" w:rsidRPr="003E72F0">
        <w:rPr>
          <w:rFonts w:ascii="Segoe UI" w:hAnsi="Segoe UI" w:cs="Segoe UI"/>
          <w:sz w:val="22"/>
          <w:szCs w:val="22"/>
        </w:rPr>
        <w:t xml:space="preserve">za příslušné období, a to v plném rozsahu, pokud hodnota průměrného indexu cen stavebních děl ve smyslu tohoto odstavce byla vyšší o více než 3 %. Zahájením stavby </w:t>
      </w:r>
      <w:r w:rsidR="003E72F0">
        <w:rPr>
          <w:rFonts w:ascii="Segoe UI" w:hAnsi="Segoe UI" w:cs="Segoe UI"/>
          <w:sz w:val="22"/>
          <w:szCs w:val="22"/>
        </w:rPr>
        <w:br/>
      </w:r>
      <w:r w:rsidR="003E72F0" w:rsidRPr="003E72F0">
        <w:rPr>
          <w:rFonts w:ascii="Segoe UI" w:hAnsi="Segoe UI" w:cs="Segoe UI"/>
          <w:sz w:val="22"/>
          <w:szCs w:val="22"/>
        </w:rPr>
        <w:t>se rozumí předání staveniště Zhotoviteli podle této Smlouvy. Podrobnosti této jednorázové úpravy ceny budou dohodnuty v dodatku k této Smlouvě.</w:t>
      </w:r>
    </w:p>
    <w:p w14:paraId="66298280" w14:textId="01D77C5A" w:rsidR="00FD59F2" w:rsidRPr="00A561F9" w:rsidRDefault="00D16F4C"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164" w:name="_Hlk69720572"/>
      <w:r w:rsidRPr="00A561F9">
        <w:rPr>
          <w:rFonts w:ascii="Segoe UI" w:hAnsi="Segoe UI" w:cs="Segoe UI"/>
          <w:sz w:val="22"/>
          <w:szCs w:val="22"/>
        </w:rPr>
        <w:t xml:space="preserve">Tato </w:t>
      </w:r>
      <w:r w:rsidR="00627A19" w:rsidRPr="00A561F9">
        <w:rPr>
          <w:rFonts w:ascii="Segoe UI" w:hAnsi="Segoe UI" w:cs="Segoe UI"/>
          <w:sz w:val="22"/>
          <w:szCs w:val="22"/>
        </w:rPr>
        <w:t>Smlouva</w:t>
      </w:r>
      <w:r w:rsidRPr="00A561F9">
        <w:rPr>
          <w:rFonts w:ascii="Segoe UI" w:hAnsi="Segoe UI" w:cs="Segoe UI"/>
          <w:sz w:val="22"/>
          <w:szCs w:val="22"/>
        </w:rPr>
        <w:t xml:space="preserve"> je vyhotovena a podepsána v elektronické podobě. Smluvní strany </w:t>
      </w:r>
      <w:r w:rsidR="00936F15">
        <w:rPr>
          <w:rFonts w:ascii="Segoe UI" w:hAnsi="Segoe UI" w:cs="Segoe UI"/>
          <w:sz w:val="22"/>
          <w:szCs w:val="22"/>
        </w:rPr>
        <w:br/>
      </w:r>
      <w:r w:rsidRPr="00A561F9">
        <w:rPr>
          <w:rFonts w:ascii="Segoe UI" w:hAnsi="Segoe UI" w:cs="Segoe UI"/>
          <w:sz w:val="22"/>
          <w:szCs w:val="22"/>
        </w:rPr>
        <w:t xml:space="preserve">se zavazují podepsat tuto </w:t>
      </w:r>
      <w:r w:rsidR="00292C42">
        <w:rPr>
          <w:rFonts w:ascii="Segoe UI" w:hAnsi="Segoe UI" w:cs="Segoe UI"/>
          <w:sz w:val="22"/>
          <w:szCs w:val="22"/>
        </w:rPr>
        <w:t>Smlouvu</w:t>
      </w:r>
      <w:r w:rsidRPr="00A561F9">
        <w:rPr>
          <w:rFonts w:ascii="Segoe UI" w:hAnsi="Segoe UI" w:cs="Segoe UI"/>
          <w:sz w:val="22"/>
          <w:szCs w:val="22"/>
        </w:rPr>
        <w:t xml:space="preserve"> platným elektronickým podpisem, který umožní vyhotovit autorizovanou konverzi tohoto dokumentu. Každá smluvní strana obdrží verzi </w:t>
      </w:r>
      <w:r w:rsidR="00627A19" w:rsidRPr="00A561F9">
        <w:rPr>
          <w:rFonts w:ascii="Segoe UI" w:hAnsi="Segoe UI" w:cs="Segoe UI"/>
          <w:sz w:val="22"/>
          <w:szCs w:val="22"/>
        </w:rPr>
        <w:t>Smlouvy</w:t>
      </w:r>
      <w:r w:rsidRPr="00A561F9">
        <w:rPr>
          <w:rFonts w:ascii="Segoe UI" w:hAnsi="Segoe UI" w:cs="Segoe UI"/>
          <w:sz w:val="22"/>
          <w:szCs w:val="22"/>
        </w:rPr>
        <w:t xml:space="preserve"> ve formátu .</w:t>
      </w:r>
      <w:proofErr w:type="spellStart"/>
      <w:r w:rsidRPr="00A561F9">
        <w:rPr>
          <w:rFonts w:ascii="Segoe UI" w:hAnsi="Segoe UI" w:cs="Segoe UI"/>
          <w:sz w:val="22"/>
          <w:szCs w:val="22"/>
        </w:rPr>
        <w:t>pdf</w:t>
      </w:r>
      <w:proofErr w:type="spellEnd"/>
      <w:r w:rsidRPr="00A561F9">
        <w:rPr>
          <w:rFonts w:ascii="Segoe UI" w:hAnsi="Segoe UI" w:cs="Segoe UI"/>
          <w:sz w:val="22"/>
          <w:szCs w:val="22"/>
        </w:rPr>
        <w:t xml:space="preserve"> s platnými elektronickými podpisy obou smluvních stran</w:t>
      </w:r>
      <w:bookmarkEnd w:id="164"/>
      <w:r w:rsidR="0093239A" w:rsidRPr="00A561F9">
        <w:rPr>
          <w:rFonts w:ascii="Segoe UI" w:hAnsi="Segoe UI" w:cs="Segoe UI"/>
          <w:sz w:val="22"/>
          <w:szCs w:val="22"/>
        </w:rPr>
        <w:t>.</w:t>
      </w:r>
    </w:p>
    <w:p w14:paraId="61804B54" w14:textId="77777777" w:rsidR="00FD59F2" w:rsidRPr="00A561F9" w:rsidRDefault="00BE2007"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A561F9">
        <w:rPr>
          <w:rFonts w:ascii="Segoe UI" w:hAnsi="Segoe UI" w:cs="Segoe UI"/>
          <w:sz w:val="22"/>
          <w:szCs w:val="22"/>
        </w:rPr>
        <w:t>Zhotovitel</w:t>
      </w:r>
      <w:r w:rsidR="00FD59F2" w:rsidRPr="00A561F9">
        <w:rPr>
          <w:rFonts w:ascii="Segoe UI" w:hAnsi="Segoe UI" w:cs="Segoe UI"/>
          <w:sz w:val="22"/>
          <w:szCs w:val="22"/>
        </w:rPr>
        <w:t xml:space="preserve"> nemůže bez souhlasu </w:t>
      </w:r>
      <w:r w:rsidRPr="00A561F9">
        <w:rPr>
          <w:rFonts w:ascii="Segoe UI" w:hAnsi="Segoe UI" w:cs="Segoe UI"/>
          <w:sz w:val="22"/>
          <w:szCs w:val="22"/>
        </w:rPr>
        <w:t>Objednatel</w:t>
      </w:r>
      <w:r w:rsidR="00FD59F2" w:rsidRPr="00A561F9">
        <w:rPr>
          <w:rFonts w:ascii="Segoe UI" w:hAnsi="Segoe UI" w:cs="Segoe UI"/>
          <w:sz w:val="22"/>
          <w:szCs w:val="22"/>
        </w:rPr>
        <w:t>e postoupit svá práva a povinnosti plynoucí ze </w:t>
      </w:r>
      <w:r w:rsidR="00627A19" w:rsidRPr="00A561F9">
        <w:rPr>
          <w:rFonts w:ascii="Segoe UI" w:hAnsi="Segoe UI" w:cs="Segoe UI"/>
          <w:sz w:val="22"/>
          <w:szCs w:val="22"/>
        </w:rPr>
        <w:t>Smlouvy</w:t>
      </w:r>
      <w:r w:rsidR="00FD59F2" w:rsidRPr="00A561F9">
        <w:rPr>
          <w:rFonts w:ascii="Segoe UI" w:hAnsi="Segoe UI" w:cs="Segoe UI"/>
          <w:sz w:val="22"/>
          <w:szCs w:val="22"/>
        </w:rPr>
        <w:t xml:space="preserve"> třetí osobě.</w:t>
      </w:r>
    </w:p>
    <w:p w14:paraId="11D6C5C3" w14:textId="77777777" w:rsidR="0093239A" w:rsidRPr="00A561F9" w:rsidRDefault="0093239A"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A561F9">
        <w:rPr>
          <w:rFonts w:ascii="Segoe UI" w:hAnsi="Segoe UI" w:cs="Segoe UI"/>
          <w:sz w:val="22"/>
          <w:szCs w:val="22"/>
        </w:rPr>
        <w:t xml:space="preserve">Žádné ustanovení </w:t>
      </w:r>
      <w:r w:rsidR="00627A19" w:rsidRPr="00A561F9">
        <w:rPr>
          <w:rFonts w:ascii="Segoe UI" w:hAnsi="Segoe UI" w:cs="Segoe UI"/>
          <w:sz w:val="22"/>
          <w:szCs w:val="22"/>
        </w:rPr>
        <w:t>Smlouvy</w:t>
      </w:r>
      <w:r w:rsidRPr="00A561F9">
        <w:rPr>
          <w:rFonts w:ascii="Segoe UI" w:hAnsi="Segoe UI" w:cs="Segoe UI"/>
          <w:sz w:val="22"/>
          <w:szCs w:val="22"/>
        </w:rPr>
        <w:t xml:space="preserve"> nesmí být vykládáno tak, aby omezovalo oprávnění Objednatele uvedená v zadávací dokumentaci </w:t>
      </w:r>
      <w:r w:rsidR="00292C42">
        <w:rPr>
          <w:rFonts w:ascii="Segoe UI" w:hAnsi="Segoe UI" w:cs="Segoe UI"/>
          <w:sz w:val="22"/>
          <w:szCs w:val="22"/>
        </w:rPr>
        <w:t>V</w:t>
      </w:r>
      <w:r w:rsidRPr="00A561F9">
        <w:rPr>
          <w:rFonts w:ascii="Segoe UI" w:hAnsi="Segoe UI" w:cs="Segoe UI"/>
          <w:sz w:val="22"/>
          <w:szCs w:val="22"/>
        </w:rPr>
        <w:t>eřejné zakázky.</w:t>
      </w:r>
    </w:p>
    <w:p w14:paraId="776D810F" w14:textId="0705E44E" w:rsidR="0093239A" w:rsidRPr="00A561F9" w:rsidRDefault="0093239A"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A561F9">
        <w:rPr>
          <w:rFonts w:ascii="Segoe UI" w:hAnsi="Segoe UI" w:cs="Segoe UI"/>
          <w:sz w:val="22"/>
          <w:szCs w:val="22"/>
        </w:rPr>
        <w:lastRenderedPageBreak/>
        <w:t xml:space="preserve">Smluvní strany se podpisem </w:t>
      </w:r>
      <w:r w:rsidR="00627A19" w:rsidRPr="00A561F9">
        <w:rPr>
          <w:rFonts w:ascii="Segoe UI" w:hAnsi="Segoe UI" w:cs="Segoe UI"/>
          <w:sz w:val="22"/>
          <w:szCs w:val="22"/>
        </w:rPr>
        <w:t>Smlouvy</w:t>
      </w:r>
      <w:r w:rsidRPr="00A561F9">
        <w:rPr>
          <w:rFonts w:ascii="Segoe UI" w:hAnsi="Segoe UI" w:cs="Segoe UI"/>
          <w:sz w:val="22"/>
          <w:szCs w:val="22"/>
        </w:rPr>
        <w:t xml:space="preserve"> dohodly, že vylučují aplikaci ustanovení §</w:t>
      </w:r>
      <w:r w:rsidR="00D51B5D" w:rsidRPr="00A561F9">
        <w:rPr>
          <w:rFonts w:ascii="Segoe UI" w:hAnsi="Segoe UI" w:cs="Segoe UI"/>
          <w:sz w:val="22"/>
          <w:szCs w:val="22"/>
        </w:rPr>
        <w:t> </w:t>
      </w:r>
      <w:r w:rsidRPr="00A561F9">
        <w:rPr>
          <w:rFonts w:ascii="Segoe UI" w:hAnsi="Segoe UI" w:cs="Segoe UI"/>
          <w:sz w:val="22"/>
          <w:szCs w:val="22"/>
        </w:rPr>
        <w:t xml:space="preserve">557 </w:t>
      </w:r>
      <w:r w:rsidR="00936F15">
        <w:rPr>
          <w:rFonts w:ascii="Segoe UI" w:hAnsi="Segoe UI" w:cs="Segoe UI"/>
          <w:sz w:val="22"/>
          <w:szCs w:val="22"/>
        </w:rPr>
        <w:br/>
      </w:r>
      <w:r w:rsidRPr="00A561F9">
        <w:rPr>
          <w:rFonts w:ascii="Segoe UI" w:hAnsi="Segoe UI" w:cs="Segoe UI"/>
          <w:sz w:val="22"/>
          <w:szCs w:val="22"/>
        </w:rPr>
        <w:t>a §</w:t>
      </w:r>
      <w:r w:rsidR="0022438C">
        <w:rPr>
          <w:rFonts w:ascii="Segoe UI" w:hAnsi="Segoe UI" w:cs="Segoe UI"/>
          <w:sz w:val="22"/>
          <w:szCs w:val="22"/>
        </w:rPr>
        <w:t> </w:t>
      </w:r>
      <w:r w:rsidRPr="00A561F9">
        <w:rPr>
          <w:rFonts w:ascii="Segoe UI" w:hAnsi="Segoe UI" w:cs="Segoe UI"/>
          <w:sz w:val="22"/>
          <w:szCs w:val="22"/>
        </w:rPr>
        <w:t xml:space="preserve">1805 </w:t>
      </w:r>
      <w:r w:rsidR="005D074B" w:rsidRPr="00A561F9">
        <w:rPr>
          <w:rFonts w:ascii="Segoe UI" w:hAnsi="Segoe UI" w:cs="Segoe UI"/>
          <w:sz w:val="22"/>
          <w:szCs w:val="22"/>
        </w:rPr>
        <w:t xml:space="preserve">odst. 2 </w:t>
      </w:r>
      <w:r w:rsidR="00415BD2">
        <w:rPr>
          <w:rFonts w:ascii="Segoe UI" w:hAnsi="Segoe UI" w:cs="Segoe UI"/>
          <w:sz w:val="22"/>
          <w:szCs w:val="22"/>
        </w:rPr>
        <w:t>o</w:t>
      </w:r>
      <w:r w:rsidRPr="00A561F9">
        <w:rPr>
          <w:rFonts w:ascii="Segoe UI" w:hAnsi="Segoe UI" w:cs="Segoe UI"/>
          <w:sz w:val="22"/>
          <w:szCs w:val="22"/>
        </w:rPr>
        <w:t>bčanského zákoníku.</w:t>
      </w:r>
    </w:p>
    <w:p w14:paraId="3EFD17A2" w14:textId="10C98337" w:rsidR="00147215" w:rsidRPr="00A561F9" w:rsidRDefault="00147215"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165" w:name="_Ref135929300"/>
      <w:r w:rsidRPr="00A561F9">
        <w:rPr>
          <w:rFonts w:ascii="Segoe UI" w:hAnsi="Segoe UI" w:cs="Segoe UI"/>
          <w:sz w:val="22"/>
          <w:szCs w:val="22"/>
        </w:rPr>
        <w:t xml:space="preserve">Pro vyloučení pochybností Zhotovitel výslovně potvrzuje, že je podnikatelem, uzavírá </w:t>
      </w:r>
      <w:r w:rsidR="00292C42">
        <w:rPr>
          <w:rFonts w:ascii="Segoe UI" w:hAnsi="Segoe UI" w:cs="Segoe UI"/>
          <w:sz w:val="22"/>
          <w:szCs w:val="22"/>
        </w:rPr>
        <w:t>Smlouvu</w:t>
      </w:r>
      <w:r w:rsidRPr="00A561F9">
        <w:rPr>
          <w:rFonts w:ascii="Segoe UI" w:hAnsi="Segoe UI" w:cs="Segoe UI"/>
          <w:sz w:val="22"/>
          <w:szCs w:val="22"/>
        </w:rPr>
        <w:t xml:space="preserve"> při svém podnikání, a na </w:t>
      </w:r>
      <w:r w:rsidR="00292C42">
        <w:rPr>
          <w:rFonts w:ascii="Segoe UI" w:hAnsi="Segoe UI" w:cs="Segoe UI"/>
          <w:sz w:val="22"/>
          <w:szCs w:val="22"/>
        </w:rPr>
        <w:t>Smlouvu</w:t>
      </w:r>
      <w:r w:rsidRPr="00A561F9">
        <w:rPr>
          <w:rFonts w:ascii="Segoe UI" w:hAnsi="Segoe UI" w:cs="Segoe UI"/>
          <w:sz w:val="22"/>
          <w:szCs w:val="22"/>
        </w:rPr>
        <w:t xml:space="preserve"> se tudíž neuplatní ustanovení § 1793 </w:t>
      </w:r>
      <w:r w:rsidR="00415BD2">
        <w:rPr>
          <w:rFonts w:ascii="Segoe UI" w:hAnsi="Segoe UI" w:cs="Segoe UI"/>
          <w:sz w:val="22"/>
          <w:szCs w:val="22"/>
        </w:rPr>
        <w:t>o</w:t>
      </w:r>
      <w:r w:rsidRPr="00A561F9">
        <w:rPr>
          <w:rFonts w:ascii="Segoe UI" w:hAnsi="Segoe UI" w:cs="Segoe UI"/>
          <w:sz w:val="22"/>
          <w:szCs w:val="22"/>
        </w:rPr>
        <w:t>bčanského zákoníku.</w:t>
      </w:r>
      <w:bookmarkEnd w:id="165"/>
    </w:p>
    <w:p w14:paraId="0E806D02" w14:textId="77777777" w:rsidR="00FD59F2" w:rsidRPr="00A561F9" w:rsidRDefault="00BE2007"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A561F9">
        <w:rPr>
          <w:rFonts w:ascii="Segoe UI" w:hAnsi="Segoe UI" w:cs="Segoe UI"/>
          <w:sz w:val="22"/>
          <w:szCs w:val="22"/>
        </w:rPr>
        <w:t>Zhotovitel</w:t>
      </w:r>
      <w:r w:rsidR="00FD59F2" w:rsidRPr="00A561F9">
        <w:rPr>
          <w:rFonts w:ascii="Segoe UI" w:hAnsi="Segoe UI" w:cs="Segoe UI"/>
          <w:sz w:val="22"/>
          <w:szCs w:val="22"/>
        </w:rPr>
        <w:t xml:space="preserve"> se uzavřením této </w:t>
      </w:r>
      <w:r w:rsidR="00627A19" w:rsidRPr="00A561F9">
        <w:rPr>
          <w:rFonts w:ascii="Segoe UI" w:hAnsi="Segoe UI" w:cs="Segoe UI"/>
          <w:sz w:val="22"/>
          <w:szCs w:val="22"/>
        </w:rPr>
        <w:t>Smlouvy</w:t>
      </w:r>
      <w:r w:rsidR="00FD59F2" w:rsidRPr="00A561F9">
        <w:rPr>
          <w:rFonts w:ascii="Segoe UI" w:hAnsi="Segoe UI" w:cs="Segoe UI"/>
          <w:sz w:val="22"/>
          <w:szCs w:val="22"/>
        </w:rPr>
        <w:t xml:space="preserve"> zavazuje, že on, ani osoba s ním propojená ve smyslu §</w:t>
      </w:r>
      <w:r w:rsidR="00135414" w:rsidRPr="00A561F9">
        <w:rPr>
          <w:rFonts w:ascii="Segoe UI" w:hAnsi="Segoe UI" w:cs="Segoe UI"/>
          <w:sz w:val="22"/>
          <w:szCs w:val="22"/>
        </w:rPr>
        <w:t xml:space="preserve"> </w:t>
      </w:r>
      <w:r w:rsidR="00DB604D" w:rsidRPr="00A561F9">
        <w:rPr>
          <w:rFonts w:ascii="Segoe UI" w:hAnsi="Segoe UI" w:cs="Segoe UI"/>
          <w:sz w:val="22"/>
          <w:szCs w:val="22"/>
        </w:rPr>
        <w:t xml:space="preserve">74 a násl. zákona č. 90/2012 Sb., o obchodních společnostech a družstvech (zákon o obchodních korporacích), </w:t>
      </w:r>
      <w:r w:rsidR="001113C7" w:rsidRPr="00A561F9">
        <w:rPr>
          <w:rFonts w:ascii="Segoe UI" w:hAnsi="Segoe UI" w:cs="Segoe UI"/>
          <w:sz w:val="22"/>
          <w:szCs w:val="22"/>
        </w:rPr>
        <w:t xml:space="preserve">ve znění pozdějších předpisů, </w:t>
      </w:r>
      <w:r w:rsidR="00FD59F2" w:rsidRPr="00A561F9">
        <w:rPr>
          <w:rFonts w:ascii="Segoe UI" w:hAnsi="Segoe UI" w:cs="Segoe UI"/>
          <w:sz w:val="22"/>
          <w:szCs w:val="22"/>
        </w:rPr>
        <w:t>nebude vykonávat činnost technického dozoru při realizaci díla.</w:t>
      </w:r>
      <w:r w:rsidR="00DB604D" w:rsidRPr="00A561F9">
        <w:rPr>
          <w:rFonts w:ascii="Segoe UI" w:hAnsi="Segoe UI" w:cs="Segoe UI"/>
          <w:sz w:val="22"/>
          <w:szCs w:val="22"/>
        </w:rPr>
        <w:t xml:space="preserve"> </w:t>
      </w:r>
    </w:p>
    <w:p w14:paraId="6FE2A051" w14:textId="0FBA5A46" w:rsidR="00FD59F2" w:rsidRPr="00A561F9" w:rsidRDefault="00FD59F2"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A561F9">
        <w:rPr>
          <w:rFonts w:ascii="Segoe UI" w:hAnsi="Segoe UI" w:cs="Segoe UI"/>
          <w:sz w:val="22"/>
          <w:szCs w:val="22"/>
        </w:rPr>
        <w:t xml:space="preserve">Smluvní strany shodně prohlašují, že si </w:t>
      </w:r>
      <w:r w:rsidR="00292C42">
        <w:rPr>
          <w:rFonts w:ascii="Segoe UI" w:hAnsi="Segoe UI" w:cs="Segoe UI"/>
          <w:sz w:val="22"/>
          <w:szCs w:val="22"/>
        </w:rPr>
        <w:t>Smlouvu</w:t>
      </w:r>
      <w:r w:rsidRPr="00A561F9">
        <w:rPr>
          <w:rFonts w:ascii="Segoe UI" w:hAnsi="Segoe UI" w:cs="Segoe UI"/>
          <w:sz w:val="22"/>
          <w:szCs w:val="22"/>
        </w:rPr>
        <w:t xml:space="preserve"> před jejím podpisem přečetly </w:t>
      </w:r>
      <w:r w:rsidR="00936F15">
        <w:rPr>
          <w:rFonts w:ascii="Segoe UI" w:hAnsi="Segoe UI" w:cs="Segoe UI"/>
          <w:sz w:val="22"/>
          <w:szCs w:val="22"/>
        </w:rPr>
        <w:br/>
      </w:r>
      <w:r w:rsidRPr="00A561F9">
        <w:rPr>
          <w:rFonts w:ascii="Segoe UI" w:hAnsi="Segoe UI" w:cs="Segoe UI"/>
          <w:sz w:val="22"/>
          <w:szCs w:val="22"/>
        </w:rPr>
        <w:t xml:space="preserve">a dohodly se o celém jejím obsahu, což stvrzují svými podpisy. Smluvní strany svými podpisy současně potvrzují, že </w:t>
      </w:r>
      <w:r w:rsidR="00292C42">
        <w:rPr>
          <w:rFonts w:ascii="Segoe UI" w:hAnsi="Segoe UI" w:cs="Segoe UI"/>
          <w:sz w:val="22"/>
          <w:szCs w:val="22"/>
        </w:rPr>
        <w:t>Smlouvu</w:t>
      </w:r>
      <w:r w:rsidRPr="00A561F9">
        <w:rPr>
          <w:rFonts w:ascii="Segoe UI" w:hAnsi="Segoe UI" w:cs="Segoe UI"/>
          <w:sz w:val="22"/>
          <w:szCs w:val="22"/>
        </w:rPr>
        <w:t xml:space="preserve"> uzavřely po vzájemném projednání podle jejich svobodné a pravé vůle projevené určitě a srozumitelně a rovněž potvrzují, že při jejím uzavření nebylo zneužito tísně, nezkušenosti, rozumové slabosti, rozrušení </w:t>
      </w:r>
      <w:r w:rsidR="00936F15">
        <w:rPr>
          <w:rFonts w:ascii="Segoe UI" w:hAnsi="Segoe UI" w:cs="Segoe UI"/>
          <w:sz w:val="22"/>
          <w:szCs w:val="22"/>
        </w:rPr>
        <w:br/>
      </w:r>
      <w:r w:rsidRPr="00A561F9">
        <w:rPr>
          <w:rFonts w:ascii="Segoe UI" w:hAnsi="Segoe UI" w:cs="Segoe UI"/>
          <w:sz w:val="22"/>
          <w:szCs w:val="22"/>
        </w:rPr>
        <w:t xml:space="preserve">nebo lehkomyslnosti žádné ze smluvních stran, a že vzájemná protiplnění, k nimž se strany touto </w:t>
      </w:r>
      <w:r w:rsidR="001000D7" w:rsidRPr="00A561F9">
        <w:rPr>
          <w:rFonts w:ascii="Segoe UI" w:hAnsi="Segoe UI" w:cs="Segoe UI"/>
          <w:sz w:val="22"/>
          <w:szCs w:val="22"/>
        </w:rPr>
        <w:t>Smlouvou</w:t>
      </w:r>
      <w:r w:rsidRPr="00A561F9">
        <w:rPr>
          <w:rFonts w:ascii="Segoe UI" w:hAnsi="Segoe UI" w:cs="Segoe UI"/>
          <w:sz w:val="22"/>
          <w:szCs w:val="22"/>
        </w:rPr>
        <w:t xml:space="preserve"> zavázaly, nejsou v hrubém nepoměru.</w:t>
      </w:r>
    </w:p>
    <w:p w14:paraId="642D4546" w14:textId="5D7856CA" w:rsidR="000A12FD" w:rsidRPr="00A561F9" w:rsidRDefault="00A65741"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Pr>
          <w:rFonts w:ascii="Segoe UI" w:hAnsi="Segoe UI" w:cs="Segoe UI"/>
          <w:sz w:val="22"/>
          <w:szCs w:val="22"/>
        </w:rPr>
        <w:t>Objednatel</w:t>
      </w:r>
      <w:r w:rsidR="000A12FD" w:rsidRPr="00A561F9">
        <w:rPr>
          <w:rFonts w:ascii="Segoe UI" w:hAnsi="Segoe UI" w:cs="Segoe UI"/>
          <w:sz w:val="22"/>
          <w:szCs w:val="22"/>
        </w:rPr>
        <w:t xml:space="preserve"> je při nakládání s veřejnými prostředky povi</w:t>
      </w:r>
      <w:r w:rsidR="00B63B03" w:rsidRPr="00A561F9">
        <w:rPr>
          <w:rFonts w:ascii="Segoe UI" w:hAnsi="Segoe UI" w:cs="Segoe UI"/>
          <w:sz w:val="22"/>
          <w:szCs w:val="22"/>
        </w:rPr>
        <w:t>n</w:t>
      </w:r>
      <w:r>
        <w:rPr>
          <w:rFonts w:ascii="Segoe UI" w:hAnsi="Segoe UI" w:cs="Segoe UI"/>
          <w:sz w:val="22"/>
          <w:szCs w:val="22"/>
        </w:rPr>
        <w:t>en</w:t>
      </w:r>
      <w:r w:rsidR="000A12FD" w:rsidRPr="00A561F9">
        <w:rPr>
          <w:rFonts w:ascii="Segoe UI" w:hAnsi="Segoe UI" w:cs="Segoe UI"/>
          <w:sz w:val="22"/>
          <w:szCs w:val="22"/>
        </w:rPr>
        <w:t xml:space="preserve"> dodržovat ustanovení zákona č. 106/1999 Sb., o svobodném přístupu k informacím, ve znění pozdějších předpisů.</w:t>
      </w:r>
    </w:p>
    <w:p w14:paraId="37C78664" w14:textId="77777777" w:rsidR="001B235B" w:rsidRPr="00A561F9" w:rsidRDefault="001B235B" w:rsidP="000B2143">
      <w:pPr>
        <w:widowControl w:val="0"/>
        <w:numPr>
          <w:ilvl w:val="1"/>
          <w:numId w:val="2"/>
        </w:numPr>
        <w:tabs>
          <w:tab w:val="num" w:pos="426"/>
          <w:tab w:val="left" w:pos="1276"/>
        </w:tabs>
        <w:spacing w:after="120" w:line="276" w:lineRule="auto"/>
        <w:ind w:left="425" w:hanging="425"/>
        <w:jc w:val="both"/>
        <w:rPr>
          <w:rFonts w:ascii="Segoe UI" w:hAnsi="Segoe UI" w:cs="Segoe UI"/>
          <w:sz w:val="22"/>
          <w:szCs w:val="22"/>
        </w:rPr>
      </w:pPr>
      <w:r w:rsidRPr="00A561F9">
        <w:rPr>
          <w:rFonts w:ascii="Segoe UI" w:hAnsi="Segoe UI" w:cs="Segoe UI"/>
          <w:sz w:val="22"/>
          <w:szCs w:val="22"/>
        </w:rPr>
        <w:t xml:space="preserve">Smluvní strany prohlašují, že údaje uvedené v této </w:t>
      </w:r>
      <w:r w:rsidR="00F52191" w:rsidRPr="00A561F9">
        <w:rPr>
          <w:rFonts w:ascii="Segoe UI" w:hAnsi="Segoe UI" w:cs="Segoe UI"/>
          <w:sz w:val="22"/>
          <w:szCs w:val="22"/>
        </w:rPr>
        <w:t>Smlouvě</w:t>
      </w:r>
      <w:r w:rsidRPr="00A561F9">
        <w:rPr>
          <w:rFonts w:ascii="Segoe UI" w:hAnsi="Segoe UI" w:cs="Segoe UI"/>
          <w:sz w:val="22"/>
          <w:szCs w:val="22"/>
        </w:rPr>
        <w:t xml:space="preserve"> nejsou předmětem obchodního tajemství.</w:t>
      </w:r>
    </w:p>
    <w:p w14:paraId="7C7B7CBF" w14:textId="77777777" w:rsidR="0035150B" w:rsidRPr="00A561F9" w:rsidRDefault="001B235B" w:rsidP="000B2143">
      <w:pPr>
        <w:widowControl w:val="0"/>
        <w:numPr>
          <w:ilvl w:val="1"/>
          <w:numId w:val="2"/>
        </w:numPr>
        <w:tabs>
          <w:tab w:val="num" w:pos="426"/>
          <w:tab w:val="left" w:pos="1276"/>
        </w:tabs>
        <w:spacing w:after="120" w:line="276" w:lineRule="auto"/>
        <w:ind w:left="425" w:hanging="425"/>
        <w:jc w:val="both"/>
        <w:rPr>
          <w:rFonts w:ascii="Segoe UI" w:hAnsi="Segoe UI" w:cs="Segoe UI"/>
          <w:sz w:val="22"/>
          <w:szCs w:val="22"/>
        </w:rPr>
      </w:pPr>
      <w:r w:rsidRPr="00A561F9">
        <w:rPr>
          <w:rFonts w:ascii="Segoe UI" w:hAnsi="Segoe UI" w:cs="Segoe UI"/>
          <w:sz w:val="22"/>
          <w:szCs w:val="22"/>
        </w:rPr>
        <w:t xml:space="preserve">Smluvní strany prohlašují, že údaje uvedené v této </w:t>
      </w:r>
      <w:r w:rsidR="00F52191" w:rsidRPr="00A561F9">
        <w:rPr>
          <w:rFonts w:ascii="Segoe UI" w:hAnsi="Segoe UI" w:cs="Segoe UI"/>
          <w:sz w:val="22"/>
          <w:szCs w:val="22"/>
        </w:rPr>
        <w:t>Smlouvě</w:t>
      </w:r>
      <w:r w:rsidRPr="00A561F9">
        <w:rPr>
          <w:rFonts w:ascii="Segoe UI" w:hAnsi="Segoe UI" w:cs="Segoe UI"/>
          <w:sz w:val="22"/>
          <w:szCs w:val="22"/>
        </w:rPr>
        <w:t xml:space="preserve"> nejsou informacemi požívajícími ochrany důvěrnosti majetkových poměrů.</w:t>
      </w:r>
    </w:p>
    <w:p w14:paraId="286DA419" w14:textId="77777777" w:rsidR="00FD59F2" w:rsidRPr="00A561F9" w:rsidRDefault="00FD59F2" w:rsidP="000B2143">
      <w:pPr>
        <w:keepNext/>
        <w:numPr>
          <w:ilvl w:val="1"/>
          <w:numId w:val="2"/>
        </w:numPr>
        <w:tabs>
          <w:tab w:val="left" w:pos="426"/>
        </w:tabs>
        <w:spacing w:after="120" w:line="276" w:lineRule="auto"/>
        <w:ind w:left="425" w:hanging="425"/>
        <w:jc w:val="both"/>
        <w:rPr>
          <w:rFonts w:ascii="Segoe UI" w:hAnsi="Segoe UI" w:cs="Segoe UI"/>
          <w:sz w:val="22"/>
          <w:szCs w:val="22"/>
        </w:rPr>
      </w:pPr>
      <w:bookmarkStart w:id="166" w:name="_Hlk195192737"/>
      <w:r w:rsidRPr="00A561F9">
        <w:rPr>
          <w:rFonts w:ascii="Segoe UI" w:hAnsi="Segoe UI" w:cs="Segoe UI"/>
          <w:sz w:val="22"/>
          <w:szCs w:val="22"/>
        </w:rPr>
        <w:t xml:space="preserve">Nedílnou součástí </w:t>
      </w:r>
      <w:r w:rsidR="00627A19" w:rsidRPr="00A561F9">
        <w:rPr>
          <w:rFonts w:ascii="Segoe UI" w:hAnsi="Segoe UI" w:cs="Segoe UI"/>
          <w:sz w:val="22"/>
          <w:szCs w:val="22"/>
        </w:rPr>
        <w:t>Smlouvy</w:t>
      </w:r>
      <w:r w:rsidRPr="00A561F9">
        <w:rPr>
          <w:rFonts w:ascii="Segoe UI" w:hAnsi="Segoe UI" w:cs="Segoe UI"/>
          <w:sz w:val="22"/>
          <w:szCs w:val="22"/>
        </w:rPr>
        <w:t xml:space="preserve"> jsou tyto přílohy: </w:t>
      </w:r>
    </w:p>
    <w:p w14:paraId="113D1E8A" w14:textId="37516378" w:rsidR="0081514F" w:rsidRDefault="0081514F" w:rsidP="008A1C97">
      <w:pPr>
        <w:pStyle w:val="Smlouva-slo"/>
        <w:tabs>
          <w:tab w:val="center" w:pos="4749"/>
        </w:tabs>
        <w:spacing w:before="0" w:after="120" w:line="276" w:lineRule="auto"/>
        <w:ind w:left="425"/>
        <w:rPr>
          <w:rFonts w:ascii="Segoe UI" w:hAnsi="Segoe UI" w:cs="Segoe UI"/>
          <w:bCs/>
          <w:sz w:val="22"/>
          <w:szCs w:val="22"/>
        </w:rPr>
      </w:pPr>
      <w:r w:rsidRPr="00A561F9">
        <w:rPr>
          <w:rFonts w:ascii="Segoe UI" w:hAnsi="Segoe UI" w:cs="Segoe UI"/>
          <w:bCs/>
          <w:sz w:val="22"/>
          <w:szCs w:val="22"/>
        </w:rPr>
        <w:t xml:space="preserve">Příloha č. 1: </w:t>
      </w:r>
      <w:r w:rsidR="00DD42E5" w:rsidRPr="00A561F9">
        <w:rPr>
          <w:rFonts w:ascii="Segoe UI" w:hAnsi="Segoe UI" w:cs="Segoe UI"/>
          <w:bCs/>
          <w:sz w:val="22"/>
          <w:szCs w:val="22"/>
        </w:rPr>
        <w:t>Oceněn</w:t>
      </w:r>
      <w:r w:rsidR="005E341D">
        <w:rPr>
          <w:rFonts w:ascii="Segoe UI" w:hAnsi="Segoe UI" w:cs="Segoe UI"/>
          <w:bCs/>
          <w:sz w:val="22"/>
          <w:szCs w:val="22"/>
        </w:rPr>
        <w:t>é</w:t>
      </w:r>
      <w:r w:rsidR="00DD42E5" w:rsidRPr="00A561F9">
        <w:rPr>
          <w:rFonts w:ascii="Segoe UI" w:hAnsi="Segoe UI" w:cs="Segoe UI"/>
          <w:bCs/>
          <w:sz w:val="22"/>
          <w:szCs w:val="22"/>
        </w:rPr>
        <w:t xml:space="preserve"> </w:t>
      </w:r>
      <w:r w:rsidR="00731AAD" w:rsidRPr="00A561F9">
        <w:rPr>
          <w:rFonts w:ascii="Segoe UI" w:hAnsi="Segoe UI" w:cs="Segoe UI"/>
          <w:bCs/>
          <w:sz w:val="22"/>
          <w:szCs w:val="22"/>
        </w:rPr>
        <w:t>soupis</w:t>
      </w:r>
      <w:r w:rsidR="005E341D">
        <w:rPr>
          <w:rFonts w:ascii="Segoe UI" w:hAnsi="Segoe UI" w:cs="Segoe UI"/>
          <w:bCs/>
          <w:sz w:val="22"/>
          <w:szCs w:val="22"/>
        </w:rPr>
        <w:t>y</w:t>
      </w:r>
      <w:r w:rsidR="00731AAD" w:rsidRPr="00A561F9">
        <w:rPr>
          <w:rFonts w:ascii="Segoe UI" w:hAnsi="Segoe UI" w:cs="Segoe UI"/>
          <w:bCs/>
          <w:sz w:val="22"/>
          <w:szCs w:val="22"/>
        </w:rPr>
        <w:t xml:space="preserve"> prací</w:t>
      </w:r>
      <w:r w:rsidR="0020126F">
        <w:rPr>
          <w:rFonts w:ascii="Segoe UI" w:hAnsi="Segoe UI" w:cs="Segoe UI"/>
          <w:bCs/>
          <w:sz w:val="22"/>
          <w:szCs w:val="22"/>
        </w:rPr>
        <w:t xml:space="preserve"> </w:t>
      </w:r>
      <w:r w:rsidR="0020126F">
        <w:rPr>
          <w:rFonts w:ascii="Segoe UI" w:hAnsi="Segoe UI" w:cs="Segoe UI"/>
          <w:bCs/>
          <w:i/>
          <w:iCs/>
          <w:color w:val="FF0000"/>
          <w:sz w:val="22"/>
          <w:szCs w:val="22"/>
        </w:rPr>
        <w:t>(pokyn pro účastníka: účastník vyplní výkaz výměr a předloží kompletně vyplněný soupis prací v nabídce)</w:t>
      </w:r>
      <w:r w:rsidR="0020126F">
        <w:rPr>
          <w:rFonts w:ascii="Segoe UI" w:hAnsi="Segoe UI" w:cs="Segoe UI"/>
          <w:bCs/>
          <w:sz w:val="22"/>
          <w:szCs w:val="22"/>
        </w:rPr>
        <w:t xml:space="preserve"> </w:t>
      </w:r>
    </w:p>
    <w:p w14:paraId="70C9443C" w14:textId="61E2B7FA" w:rsidR="003F6592" w:rsidRPr="00A561F9" w:rsidRDefault="003F6592" w:rsidP="008A1C97">
      <w:pPr>
        <w:pStyle w:val="Smlouva-slo"/>
        <w:tabs>
          <w:tab w:val="center" w:pos="4749"/>
        </w:tabs>
        <w:spacing w:before="0" w:after="120" w:line="276" w:lineRule="auto"/>
        <w:ind w:left="425"/>
        <w:rPr>
          <w:rFonts w:ascii="Segoe UI" w:hAnsi="Segoe UI" w:cs="Segoe UI"/>
          <w:bCs/>
          <w:sz w:val="22"/>
          <w:szCs w:val="22"/>
        </w:rPr>
      </w:pPr>
      <w:r w:rsidRPr="00A561F9">
        <w:rPr>
          <w:rFonts w:ascii="Segoe UI" w:hAnsi="Segoe UI" w:cs="Segoe UI"/>
          <w:bCs/>
          <w:sz w:val="22"/>
          <w:szCs w:val="22"/>
        </w:rPr>
        <w:t>Příloha č. 2: Seznam osob</w:t>
      </w:r>
      <w:r w:rsidR="0020126F">
        <w:rPr>
          <w:rFonts w:ascii="Segoe UI" w:hAnsi="Segoe UI" w:cs="Segoe UI"/>
          <w:bCs/>
          <w:sz w:val="22"/>
          <w:szCs w:val="22"/>
        </w:rPr>
        <w:t xml:space="preserve"> </w:t>
      </w:r>
      <w:r w:rsidR="0020126F">
        <w:rPr>
          <w:rFonts w:ascii="Segoe UI" w:hAnsi="Segoe UI" w:cs="Segoe UI"/>
          <w:bCs/>
          <w:i/>
          <w:iCs/>
          <w:color w:val="FF0000"/>
          <w:sz w:val="22"/>
          <w:szCs w:val="22"/>
        </w:rPr>
        <w:t>(pokyn pro účastníka: účastník doplní vzor přílohy připravený zadavatelem)</w:t>
      </w:r>
    </w:p>
    <w:p w14:paraId="0F6352B8" w14:textId="314BA60E" w:rsidR="0058305B" w:rsidRPr="00A561F9" w:rsidRDefault="0098725A" w:rsidP="008A1C97">
      <w:pPr>
        <w:widowControl w:val="0"/>
        <w:tabs>
          <w:tab w:val="center" w:pos="4749"/>
        </w:tabs>
        <w:spacing w:after="120" w:line="276" w:lineRule="auto"/>
        <w:ind w:left="425"/>
        <w:jc w:val="both"/>
        <w:rPr>
          <w:rFonts w:ascii="Segoe UI" w:hAnsi="Segoe UI" w:cs="Segoe UI"/>
          <w:bCs/>
          <w:sz w:val="22"/>
          <w:szCs w:val="22"/>
        </w:rPr>
      </w:pPr>
      <w:r w:rsidRPr="00A32E5B">
        <w:rPr>
          <w:rFonts w:ascii="Segoe UI" w:hAnsi="Segoe UI" w:cs="Segoe UI"/>
          <w:bCs/>
          <w:snapToGrid w:val="0"/>
          <w:sz w:val="22"/>
          <w:szCs w:val="22"/>
        </w:rPr>
        <w:t>Příloha č. 3: Požadavky související se sociální odpovědností</w:t>
      </w:r>
      <w:r w:rsidR="0020126F">
        <w:rPr>
          <w:rFonts w:ascii="Segoe UI" w:hAnsi="Segoe UI" w:cs="Segoe UI"/>
          <w:bCs/>
          <w:snapToGrid w:val="0"/>
          <w:sz w:val="22"/>
          <w:szCs w:val="22"/>
        </w:rPr>
        <w:t xml:space="preserve"> </w:t>
      </w:r>
      <w:bookmarkEnd w:id="166"/>
    </w:p>
    <w:p w14:paraId="55FAF736" w14:textId="7B27D0F0" w:rsidR="005E76B5" w:rsidRPr="00A561F9" w:rsidRDefault="00A4168E" w:rsidP="000E05AB">
      <w:pPr>
        <w:pStyle w:val="Zkladntext"/>
        <w:spacing w:line="276" w:lineRule="auto"/>
        <w:jc w:val="center"/>
        <w:rPr>
          <w:rFonts w:ascii="Segoe UI" w:hAnsi="Segoe UI" w:cs="Segoe UI"/>
          <w:sz w:val="22"/>
          <w:szCs w:val="22"/>
        </w:rPr>
      </w:pPr>
      <w:r>
        <w:rPr>
          <w:rFonts w:ascii="Segoe UI" w:hAnsi="Segoe UI" w:cs="Segoe UI"/>
          <w:sz w:val="22"/>
          <w:szCs w:val="22"/>
        </w:rPr>
        <w:br/>
      </w:r>
      <w:r w:rsidR="005E76B5" w:rsidRPr="00A561F9">
        <w:rPr>
          <w:rFonts w:ascii="Segoe UI" w:hAnsi="Segoe UI" w:cs="Segoe UI"/>
          <w:sz w:val="22"/>
          <w:szCs w:val="22"/>
        </w:rPr>
        <w:t>Doložka:</w:t>
      </w:r>
      <w:r>
        <w:rPr>
          <w:rFonts w:ascii="Segoe UI" w:hAnsi="Segoe UI" w:cs="Segoe UI"/>
          <w:sz w:val="22"/>
          <w:szCs w:val="22"/>
        </w:rPr>
        <w:br/>
      </w:r>
    </w:p>
    <w:p w14:paraId="17EAC7BC" w14:textId="4E001248" w:rsidR="00835032" w:rsidRPr="00A561F9" w:rsidRDefault="00835032" w:rsidP="008A1C97">
      <w:pPr>
        <w:pStyle w:val="Zkladntext"/>
        <w:spacing w:line="276" w:lineRule="auto"/>
        <w:ind w:left="425"/>
        <w:rPr>
          <w:rFonts w:ascii="Segoe UI" w:hAnsi="Segoe UI" w:cs="Segoe UI"/>
          <w:sz w:val="22"/>
          <w:szCs w:val="22"/>
        </w:rPr>
      </w:pPr>
      <w:r w:rsidRPr="00924CFC">
        <w:rPr>
          <w:rFonts w:ascii="Segoe UI" w:hAnsi="Segoe UI" w:cs="Segoe UI"/>
          <w:sz w:val="22"/>
          <w:szCs w:val="22"/>
        </w:rPr>
        <w:t xml:space="preserve">Tato </w:t>
      </w:r>
      <w:r w:rsidR="00627A19" w:rsidRPr="00924CFC">
        <w:rPr>
          <w:rFonts w:ascii="Segoe UI" w:hAnsi="Segoe UI" w:cs="Segoe UI"/>
          <w:sz w:val="22"/>
          <w:szCs w:val="22"/>
        </w:rPr>
        <w:t>Smlouva</w:t>
      </w:r>
      <w:r w:rsidRPr="00924CFC">
        <w:rPr>
          <w:rFonts w:ascii="Segoe UI" w:hAnsi="Segoe UI" w:cs="Segoe UI"/>
          <w:sz w:val="22"/>
          <w:szCs w:val="22"/>
        </w:rPr>
        <w:t xml:space="preserve"> byla schválena Radou města Brna na schůzi č. </w:t>
      </w:r>
      <w:r w:rsidR="00A4168E">
        <w:rPr>
          <w:rFonts w:ascii="Segoe UI" w:hAnsi="Segoe UI" w:cs="Segoe UI"/>
          <w:sz w:val="22"/>
          <w:szCs w:val="22"/>
        </w:rPr>
        <w:t>___</w:t>
      </w:r>
      <w:r w:rsidRPr="00924CFC">
        <w:rPr>
          <w:rFonts w:ascii="Segoe UI" w:hAnsi="Segoe UI" w:cs="Segoe UI"/>
          <w:sz w:val="22"/>
          <w:szCs w:val="22"/>
        </w:rPr>
        <w:t>/          dne</w:t>
      </w:r>
      <w:r w:rsidRPr="00A561F9">
        <w:rPr>
          <w:rFonts w:ascii="Segoe UI" w:hAnsi="Segoe UI" w:cs="Segoe UI"/>
          <w:sz w:val="22"/>
          <w:szCs w:val="22"/>
        </w:rPr>
        <w:t xml:space="preserve">                      .</w:t>
      </w:r>
    </w:p>
    <w:p w14:paraId="24FD271A" w14:textId="77777777" w:rsidR="00835032" w:rsidRPr="00A561F9" w:rsidRDefault="00835032" w:rsidP="00A57385">
      <w:pPr>
        <w:pStyle w:val="Zkladntext"/>
        <w:spacing w:line="276" w:lineRule="auto"/>
        <w:rPr>
          <w:rFonts w:ascii="Segoe UI" w:hAnsi="Segoe UI" w:cs="Segoe UI"/>
          <w:sz w:val="22"/>
          <w:szCs w:val="22"/>
        </w:rPr>
      </w:pPr>
    </w:p>
    <w:p w14:paraId="1ED1E5F1" w14:textId="77777777" w:rsidR="00C2436E" w:rsidRPr="00A561F9" w:rsidRDefault="00C2436E" w:rsidP="00C2436E">
      <w:pPr>
        <w:autoSpaceDE w:val="0"/>
        <w:autoSpaceDN w:val="0"/>
        <w:adjustRightInd w:val="0"/>
        <w:jc w:val="both"/>
        <w:rPr>
          <w:rFonts w:ascii="Segoe UI" w:hAnsi="Segoe UI" w:cs="Segoe UI"/>
          <w:i/>
          <w:iCs/>
          <w:color w:val="FF0000"/>
          <w:sz w:val="22"/>
          <w:szCs w:val="22"/>
        </w:rPr>
      </w:pPr>
      <w:bookmarkStart w:id="167" w:name="_Hlk135922191"/>
    </w:p>
    <w:tbl>
      <w:tblPr>
        <w:tblW w:w="0" w:type="auto"/>
        <w:tblLook w:val="01E0" w:firstRow="1" w:lastRow="1" w:firstColumn="1" w:lastColumn="1" w:noHBand="0" w:noVBand="0"/>
      </w:tblPr>
      <w:tblGrid>
        <w:gridCol w:w="4536"/>
        <w:gridCol w:w="4536"/>
      </w:tblGrid>
      <w:tr w:rsidR="00835032" w:rsidRPr="00A561F9" w14:paraId="0308963A" w14:textId="77777777" w:rsidTr="00883410">
        <w:tc>
          <w:tcPr>
            <w:tcW w:w="4536" w:type="dxa"/>
          </w:tcPr>
          <w:bookmarkEnd w:id="167"/>
          <w:p w14:paraId="756F0BB0" w14:textId="77777777" w:rsidR="00835032" w:rsidRPr="00A561F9" w:rsidRDefault="00835032" w:rsidP="00835032">
            <w:pPr>
              <w:spacing w:after="120" w:line="276" w:lineRule="auto"/>
              <w:jc w:val="center"/>
              <w:rPr>
                <w:rFonts w:ascii="Segoe UI" w:hAnsi="Segoe UI" w:cs="Segoe UI"/>
                <w:sz w:val="22"/>
                <w:szCs w:val="22"/>
              </w:rPr>
            </w:pPr>
            <w:r w:rsidRPr="00A561F9">
              <w:rPr>
                <w:rFonts w:ascii="Segoe UI" w:hAnsi="Segoe UI" w:cs="Segoe UI"/>
                <w:sz w:val="22"/>
                <w:szCs w:val="22"/>
              </w:rPr>
              <w:t xml:space="preserve">V Brně dne .................... </w:t>
            </w:r>
          </w:p>
          <w:p w14:paraId="40206788" w14:textId="7C71A4D5" w:rsidR="00835032" w:rsidRPr="00A561F9" w:rsidRDefault="00835032" w:rsidP="00835032">
            <w:pPr>
              <w:spacing w:after="120" w:line="276" w:lineRule="auto"/>
              <w:rPr>
                <w:rFonts w:ascii="Segoe UI" w:hAnsi="Segoe UI" w:cs="Segoe UI"/>
                <w:sz w:val="22"/>
                <w:szCs w:val="22"/>
              </w:rPr>
            </w:pPr>
          </w:p>
          <w:p w14:paraId="3630AB57" w14:textId="77777777" w:rsidR="00835032" w:rsidRPr="00A561F9" w:rsidRDefault="00835032" w:rsidP="00835032">
            <w:pPr>
              <w:spacing w:after="120" w:line="276" w:lineRule="auto"/>
              <w:rPr>
                <w:rFonts w:ascii="Segoe UI" w:hAnsi="Segoe UI" w:cs="Segoe UI"/>
                <w:sz w:val="22"/>
                <w:szCs w:val="22"/>
              </w:rPr>
            </w:pPr>
          </w:p>
          <w:p w14:paraId="042A07C5" w14:textId="77777777" w:rsidR="00835032" w:rsidRPr="00A561F9" w:rsidRDefault="00835032" w:rsidP="00835032">
            <w:pPr>
              <w:spacing w:after="120" w:line="276" w:lineRule="auto"/>
              <w:rPr>
                <w:rFonts w:ascii="Segoe UI" w:hAnsi="Segoe UI" w:cs="Segoe UI"/>
                <w:sz w:val="22"/>
                <w:szCs w:val="22"/>
              </w:rPr>
            </w:pPr>
          </w:p>
        </w:tc>
        <w:tc>
          <w:tcPr>
            <w:tcW w:w="4536" w:type="dxa"/>
          </w:tcPr>
          <w:p w14:paraId="5B78B7E7" w14:textId="77777777" w:rsidR="00835032" w:rsidRPr="00A561F9" w:rsidRDefault="00835032" w:rsidP="00835032">
            <w:pPr>
              <w:spacing w:after="120" w:line="276" w:lineRule="auto"/>
              <w:jc w:val="center"/>
              <w:rPr>
                <w:rFonts w:ascii="Segoe UI" w:hAnsi="Segoe UI" w:cs="Segoe UI"/>
                <w:sz w:val="22"/>
                <w:szCs w:val="22"/>
              </w:rPr>
            </w:pPr>
            <w:r w:rsidRPr="00A561F9">
              <w:rPr>
                <w:rFonts w:ascii="Segoe UI" w:hAnsi="Segoe UI" w:cs="Segoe UI"/>
                <w:sz w:val="22"/>
                <w:szCs w:val="22"/>
              </w:rPr>
              <w:lastRenderedPageBreak/>
              <w:t>V ……… dne .......................</w:t>
            </w:r>
          </w:p>
          <w:p w14:paraId="4134009E" w14:textId="77777777" w:rsidR="00835032" w:rsidRPr="00A561F9" w:rsidRDefault="00835032" w:rsidP="00835032">
            <w:pPr>
              <w:spacing w:after="120" w:line="276" w:lineRule="auto"/>
              <w:ind w:left="15"/>
              <w:jc w:val="center"/>
              <w:rPr>
                <w:rFonts w:ascii="Segoe UI" w:hAnsi="Segoe UI" w:cs="Segoe UI"/>
                <w:sz w:val="22"/>
                <w:szCs w:val="22"/>
              </w:rPr>
            </w:pPr>
          </w:p>
        </w:tc>
      </w:tr>
      <w:tr w:rsidR="00835032" w:rsidRPr="00A561F9" w14:paraId="5610EFA8" w14:textId="77777777" w:rsidTr="00883410">
        <w:tc>
          <w:tcPr>
            <w:tcW w:w="4536" w:type="dxa"/>
          </w:tcPr>
          <w:p w14:paraId="7B77E6F7" w14:textId="77777777" w:rsidR="00835032" w:rsidRPr="00A561F9" w:rsidRDefault="00835032" w:rsidP="00835032">
            <w:pPr>
              <w:tabs>
                <w:tab w:val="num" w:pos="360"/>
              </w:tabs>
              <w:spacing w:after="120" w:line="276" w:lineRule="auto"/>
              <w:jc w:val="center"/>
              <w:rPr>
                <w:rFonts w:ascii="Segoe UI" w:hAnsi="Segoe UI" w:cs="Segoe UI"/>
                <w:snapToGrid w:val="0"/>
                <w:sz w:val="22"/>
                <w:szCs w:val="22"/>
              </w:rPr>
            </w:pPr>
            <w:r w:rsidRPr="00A561F9">
              <w:rPr>
                <w:rFonts w:ascii="Segoe UI" w:hAnsi="Segoe UI" w:cs="Segoe UI"/>
                <w:snapToGrid w:val="0"/>
                <w:sz w:val="22"/>
                <w:szCs w:val="22"/>
              </w:rPr>
              <w:t>…………………………………..</w:t>
            </w:r>
          </w:p>
          <w:p w14:paraId="41E47EE7" w14:textId="77777777" w:rsidR="00835032" w:rsidRPr="008357D4" w:rsidRDefault="00835032" w:rsidP="00835032">
            <w:pPr>
              <w:tabs>
                <w:tab w:val="num" w:pos="360"/>
              </w:tabs>
              <w:spacing w:after="120" w:line="276" w:lineRule="auto"/>
              <w:jc w:val="center"/>
              <w:rPr>
                <w:rFonts w:ascii="Segoe UI" w:hAnsi="Segoe UI" w:cs="Segoe UI"/>
                <w:snapToGrid w:val="0"/>
                <w:sz w:val="22"/>
                <w:szCs w:val="22"/>
              </w:rPr>
            </w:pPr>
            <w:r w:rsidRPr="008357D4">
              <w:rPr>
                <w:rFonts w:ascii="Segoe UI" w:hAnsi="Segoe UI" w:cs="Segoe UI"/>
                <w:snapToGrid w:val="0"/>
                <w:sz w:val="22"/>
                <w:szCs w:val="22"/>
              </w:rPr>
              <w:t>za Objednatele</w:t>
            </w:r>
          </w:p>
          <w:p w14:paraId="75E54758" w14:textId="77777777" w:rsidR="00835032" w:rsidRPr="00EB4B31" w:rsidRDefault="00835032" w:rsidP="00835032">
            <w:pPr>
              <w:jc w:val="center"/>
              <w:rPr>
                <w:rFonts w:ascii="Segoe UI" w:hAnsi="Segoe UI" w:cs="Segoe UI"/>
                <w:b/>
                <w:bCs/>
                <w:sz w:val="22"/>
                <w:szCs w:val="22"/>
              </w:rPr>
            </w:pPr>
            <w:r w:rsidRPr="00EB4B31">
              <w:rPr>
                <w:rFonts w:ascii="Segoe UI" w:hAnsi="Segoe UI" w:cs="Segoe UI"/>
                <w:b/>
                <w:bCs/>
                <w:iCs/>
                <w:sz w:val="22"/>
                <w:szCs w:val="22"/>
              </w:rPr>
              <w:t xml:space="preserve">Ing. </w:t>
            </w:r>
            <w:r w:rsidR="00941A32" w:rsidRPr="00EB4B31">
              <w:rPr>
                <w:rFonts w:ascii="Segoe UI" w:hAnsi="Segoe UI" w:cs="Segoe UI"/>
                <w:b/>
                <w:bCs/>
                <w:iCs/>
                <w:sz w:val="22"/>
                <w:szCs w:val="22"/>
              </w:rPr>
              <w:t>Tomáš Pivec</w:t>
            </w:r>
            <w:r w:rsidR="00523253" w:rsidRPr="00EB4B31">
              <w:rPr>
                <w:rFonts w:ascii="Segoe UI" w:hAnsi="Segoe UI" w:cs="Segoe UI"/>
                <w:b/>
                <w:bCs/>
                <w:iCs/>
                <w:sz w:val="22"/>
                <w:szCs w:val="22"/>
              </w:rPr>
              <w:t>, MBA</w:t>
            </w:r>
          </w:p>
          <w:p w14:paraId="77EEFC97" w14:textId="77777777" w:rsidR="00835032" w:rsidRPr="001F10E9" w:rsidRDefault="00835032" w:rsidP="00835032">
            <w:pPr>
              <w:jc w:val="center"/>
              <w:rPr>
                <w:rFonts w:ascii="Segoe UI" w:hAnsi="Segoe UI" w:cs="Segoe UI"/>
                <w:sz w:val="22"/>
                <w:szCs w:val="22"/>
              </w:rPr>
            </w:pPr>
            <w:r w:rsidRPr="001F10E9">
              <w:rPr>
                <w:rFonts w:ascii="Segoe UI" w:hAnsi="Segoe UI" w:cs="Segoe UI"/>
                <w:sz w:val="22"/>
                <w:szCs w:val="22"/>
              </w:rPr>
              <w:t>vedoucí Odboru investičního</w:t>
            </w:r>
          </w:p>
          <w:p w14:paraId="265D365A" w14:textId="77777777" w:rsidR="00835032" w:rsidRPr="00A561F9" w:rsidRDefault="00835032" w:rsidP="00835032">
            <w:pPr>
              <w:jc w:val="center"/>
              <w:rPr>
                <w:rFonts w:ascii="Segoe UI" w:hAnsi="Segoe UI" w:cs="Segoe UI"/>
                <w:sz w:val="22"/>
                <w:szCs w:val="22"/>
              </w:rPr>
            </w:pPr>
            <w:r w:rsidRPr="001F10E9">
              <w:rPr>
                <w:rFonts w:ascii="Segoe UI" w:hAnsi="Segoe UI" w:cs="Segoe UI"/>
                <w:sz w:val="22"/>
                <w:szCs w:val="22"/>
              </w:rPr>
              <w:t>Magistrátu města Brna</w:t>
            </w:r>
          </w:p>
          <w:p w14:paraId="60FADA28" w14:textId="77777777" w:rsidR="00835032" w:rsidRPr="00A561F9" w:rsidRDefault="00835032" w:rsidP="00835032">
            <w:pPr>
              <w:pStyle w:val="Zkladntext"/>
              <w:widowControl w:val="0"/>
              <w:spacing w:after="120" w:line="276" w:lineRule="auto"/>
              <w:jc w:val="center"/>
              <w:rPr>
                <w:rFonts w:ascii="Segoe UI" w:hAnsi="Segoe UI" w:cs="Segoe UI"/>
                <w:snapToGrid w:val="0"/>
                <w:sz w:val="22"/>
                <w:szCs w:val="22"/>
              </w:rPr>
            </w:pPr>
          </w:p>
        </w:tc>
        <w:tc>
          <w:tcPr>
            <w:tcW w:w="4536" w:type="dxa"/>
          </w:tcPr>
          <w:p w14:paraId="12902AF8" w14:textId="77777777" w:rsidR="00835032" w:rsidRPr="00A561F9" w:rsidRDefault="00835032" w:rsidP="00835032">
            <w:pPr>
              <w:tabs>
                <w:tab w:val="num" w:pos="360"/>
              </w:tabs>
              <w:spacing w:after="120" w:line="276" w:lineRule="auto"/>
              <w:jc w:val="center"/>
              <w:rPr>
                <w:rFonts w:ascii="Segoe UI" w:hAnsi="Segoe UI" w:cs="Segoe UI"/>
                <w:snapToGrid w:val="0"/>
                <w:sz w:val="22"/>
                <w:szCs w:val="22"/>
              </w:rPr>
            </w:pPr>
            <w:r w:rsidRPr="00A561F9">
              <w:rPr>
                <w:rFonts w:ascii="Segoe UI" w:hAnsi="Segoe UI" w:cs="Segoe UI"/>
                <w:snapToGrid w:val="0"/>
                <w:sz w:val="22"/>
                <w:szCs w:val="22"/>
              </w:rPr>
              <w:t>…………………………………..</w:t>
            </w:r>
          </w:p>
          <w:p w14:paraId="3FCD17ED" w14:textId="77777777" w:rsidR="00835032" w:rsidRDefault="00835032" w:rsidP="00835032">
            <w:pPr>
              <w:tabs>
                <w:tab w:val="num" w:pos="360"/>
              </w:tabs>
              <w:spacing w:after="120" w:line="276" w:lineRule="auto"/>
              <w:jc w:val="center"/>
              <w:rPr>
                <w:rFonts w:ascii="Segoe UI" w:hAnsi="Segoe UI" w:cs="Segoe UI"/>
                <w:snapToGrid w:val="0"/>
                <w:sz w:val="22"/>
                <w:szCs w:val="22"/>
              </w:rPr>
            </w:pPr>
            <w:r w:rsidRPr="00A561F9">
              <w:rPr>
                <w:rFonts w:ascii="Segoe UI" w:hAnsi="Segoe UI" w:cs="Segoe UI"/>
                <w:snapToGrid w:val="0"/>
                <w:sz w:val="22"/>
                <w:szCs w:val="22"/>
              </w:rPr>
              <w:t>za Zhotovitele</w:t>
            </w:r>
          </w:p>
          <w:p w14:paraId="1E3420CD" w14:textId="56AC5B3E" w:rsidR="004223FF" w:rsidRPr="00A561F9" w:rsidRDefault="004223FF" w:rsidP="00835032">
            <w:pPr>
              <w:tabs>
                <w:tab w:val="num" w:pos="360"/>
              </w:tabs>
              <w:spacing w:after="120" w:line="276" w:lineRule="auto"/>
              <w:jc w:val="center"/>
              <w:rPr>
                <w:rFonts w:ascii="Segoe UI" w:hAnsi="Segoe UI" w:cs="Segoe UI"/>
                <w:snapToGrid w:val="0"/>
                <w:sz w:val="22"/>
                <w:szCs w:val="22"/>
              </w:rPr>
            </w:pPr>
            <w:r>
              <w:rPr>
                <w:rFonts w:ascii="Segoe UI" w:hAnsi="Segoe UI" w:cs="Segoe UI"/>
                <w:snapToGrid w:val="0"/>
                <w:sz w:val="22"/>
                <w:szCs w:val="22"/>
              </w:rPr>
              <w:t>[doplnit]</w:t>
            </w:r>
          </w:p>
          <w:p w14:paraId="3A1BC2E7" w14:textId="77777777" w:rsidR="00835032" w:rsidRPr="00A561F9" w:rsidRDefault="00835032" w:rsidP="00835032">
            <w:pPr>
              <w:tabs>
                <w:tab w:val="num" w:pos="360"/>
              </w:tabs>
              <w:spacing w:after="120" w:line="276" w:lineRule="auto"/>
              <w:jc w:val="both"/>
              <w:rPr>
                <w:rFonts w:ascii="Segoe UI" w:hAnsi="Segoe UI" w:cs="Segoe UI"/>
                <w:snapToGrid w:val="0"/>
                <w:sz w:val="22"/>
                <w:szCs w:val="22"/>
              </w:rPr>
            </w:pPr>
          </w:p>
        </w:tc>
      </w:tr>
    </w:tbl>
    <w:p w14:paraId="62C6F4C5" w14:textId="77777777" w:rsidR="007C3CEF" w:rsidRPr="00A561F9" w:rsidRDefault="0089695B" w:rsidP="008A1C97">
      <w:pPr>
        <w:pStyle w:val="Smlouva-slo"/>
        <w:tabs>
          <w:tab w:val="center" w:pos="4749"/>
        </w:tabs>
        <w:spacing w:before="0" w:after="120" w:line="276" w:lineRule="auto"/>
        <w:ind w:left="425"/>
        <w:rPr>
          <w:rFonts w:ascii="Segoe UI" w:hAnsi="Segoe UI" w:cs="Segoe UI"/>
          <w:bCs/>
          <w:sz w:val="22"/>
          <w:szCs w:val="22"/>
        </w:rPr>
      </w:pPr>
      <w:r w:rsidRPr="00A57385">
        <w:rPr>
          <w:rFonts w:ascii="Palatino Linotype" w:hAnsi="Palatino Linotype" w:cs="Arial"/>
          <w:b/>
          <w:sz w:val="22"/>
          <w:szCs w:val="22"/>
        </w:rPr>
        <w:br w:type="page"/>
      </w:r>
      <w:r w:rsidR="007C3CEF" w:rsidRPr="00A561F9">
        <w:rPr>
          <w:rFonts w:ascii="Segoe UI" w:hAnsi="Segoe UI" w:cs="Segoe UI"/>
          <w:bCs/>
          <w:sz w:val="22"/>
          <w:szCs w:val="22"/>
        </w:rPr>
        <w:lastRenderedPageBreak/>
        <w:t xml:space="preserve">Příloha č. 1 </w:t>
      </w:r>
      <w:r w:rsidR="00627A19" w:rsidRPr="00A561F9">
        <w:rPr>
          <w:rFonts w:ascii="Segoe UI" w:hAnsi="Segoe UI" w:cs="Segoe UI"/>
          <w:bCs/>
          <w:sz w:val="22"/>
          <w:szCs w:val="22"/>
        </w:rPr>
        <w:t>Smlouvy</w:t>
      </w:r>
    </w:p>
    <w:p w14:paraId="05A90342" w14:textId="77777777" w:rsidR="007C3CEF" w:rsidRPr="00A561F9" w:rsidRDefault="007C3CEF" w:rsidP="007C3CEF">
      <w:pPr>
        <w:widowControl w:val="0"/>
        <w:tabs>
          <w:tab w:val="center" w:pos="4749"/>
        </w:tabs>
        <w:spacing w:after="120" w:line="276" w:lineRule="auto"/>
        <w:ind w:firstLine="426"/>
        <w:jc w:val="center"/>
        <w:rPr>
          <w:rFonts w:ascii="Segoe UI" w:hAnsi="Segoe UI" w:cs="Segoe UI"/>
          <w:b/>
          <w:bCs/>
          <w:caps/>
          <w:snapToGrid w:val="0"/>
          <w:sz w:val="22"/>
          <w:szCs w:val="22"/>
        </w:rPr>
      </w:pPr>
      <w:r w:rsidRPr="00A561F9">
        <w:rPr>
          <w:rFonts w:ascii="Segoe UI" w:hAnsi="Segoe UI" w:cs="Segoe UI"/>
          <w:b/>
          <w:bCs/>
          <w:caps/>
          <w:snapToGrid w:val="0"/>
          <w:sz w:val="22"/>
          <w:szCs w:val="22"/>
        </w:rPr>
        <w:t>Oceněn</w:t>
      </w:r>
      <w:r w:rsidR="005E341D">
        <w:rPr>
          <w:rFonts w:ascii="Segoe UI" w:hAnsi="Segoe UI" w:cs="Segoe UI"/>
          <w:b/>
          <w:bCs/>
          <w:caps/>
          <w:snapToGrid w:val="0"/>
          <w:sz w:val="22"/>
          <w:szCs w:val="22"/>
        </w:rPr>
        <w:t>é</w:t>
      </w:r>
      <w:r w:rsidRPr="00A561F9">
        <w:rPr>
          <w:rFonts w:ascii="Segoe UI" w:hAnsi="Segoe UI" w:cs="Segoe UI"/>
          <w:b/>
          <w:bCs/>
          <w:caps/>
          <w:snapToGrid w:val="0"/>
          <w:sz w:val="22"/>
          <w:szCs w:val="22"/>
        </w:rPr>
        <w:t xml:space="preserve"> soupis</w:t>
      </w:r>
      <w:r w:rsidR="005E341D">
        <w:rPr>
          <w:rFonts w:ascii="Segoe UI" w:hAnsi="Segoe UI" w:cs="Segoe UI"/>
          <w:b/>
          <w:bCs/>
          <w:caps/>
          <w:snapToGrid w:val="0"/>
          <w:sz w:val="22"/>
          <w:szCs w:val="22"/>
        </w:rPr>
        <w:t>y</w:t>
      </w:r>
      <w:r w:rsidRPr="00A561F9">
        <w:rPr>
          <w:rFonts w:ascii="Segoe UI" w:hAnsi="Segoe UI" w:cs="Segoe UI"/>
          <w:b/>
          <w:bCs/>
          <w:caps/>
          <w:snapToGrid w:val="0"/>
          <w:sz w:val="22"/>
          <w:szCs w:val="22"/>
        </w:rPr>
        <w:t xml:space="preserve"> prací</w:t>
      </w:r>
    </w:p>
    <w:p w14:paraId="3FEEBEB6" w14:textId="77777777" w:rsidR="0089695B" w:rsidRPr="00A561F9" w:rsidRDefault="007C3CEF" w:rsidP="008A1C97">
      <w:pPr>
        <w:widowControl w:val="0"/>
        <w:tabs>
          <w:tab w:val="center" w:pos="4749"/>
        </w:tabs>
        <w:spacing w:after="120" w:line="276" w:lineRule="auto"/>
        <w:ind w:left="425"/>
        <w:rPr>
          <w:rFonts w:ascii="Segoe UI" w:hAnsi="Segoe UI" w:cs="Segoe UI"/>
          <w:b/>
          <w:bCs/>
          <w:caps/>
          <w:snapToGrid w:val="0"/>
          <w:sz w:val="22"/>
          <w:szCs w:val="22"/>
        </w:rPr>
      </w:pPr>
      <w:r>
        <w:rPr>
          <w:rFonts w:ascii="Palatino Linotype" w:hAnsi="Palatino Linotype" w:cs="Arial"/>
          <w:b/>
          <w:bCs/>
          <w:caps/>
          <w:snapToGrid w:val="0"/>
          <w:sz w:val="22"/>
          <w:szCs w:val="22"/>
        </w:rPr>
        <w:br w:type="page"/>
      </w:r>
      <w:r w:rsidR="00D66143" w:rsidRPr="00A561F9">
        <w:rPr>
          <w:rFonts w:ascii="Segoe UI" w:hAnsi="Segoe UI" w:cs="Segoe UI"/>
          <w:sz w:val="22"/>
          <w:szCs w:val="22"/>
        </w:rPr>
        <w:lastRenderedPageBreak/>
        <w:t xml:space="preserve">Příloha č. 2 </w:t>
      </w:r>
      <w:r w:rsidR="00627A19" w:rsidRPr="00A561F9">
        <w:rPr>
          <w:rFonts w:ascii="Segoe UI" w:hAnsi="Segoe UI" w:cs="Segoe UI"/>
          <w:sz w:val="22"/>
          <w:szCs w:val="22"/>
        </w:rPr>
        <w:t>Smlouvy</w:t>
      </w:r>
    </w:p>
    <w:p w14:paraId="45172DC0" w14:textId="77777777" w:rsidR="0089695B" w:rsidRPr="00A561F9" w:rsidRDefault="0089695B" w:rsidP="000F528D">
      <w:pPr>
        <w:widowControl w:val="0"/>
        <w:spacing w:after="120" w:line="276" w:lineRule="auto"/>
        <w:jc w:val="center"/>
        <w:rPr>
          <w:rFonts w:ascii="Segoe UI" w:hAnsi="Segoe UI" w:cs="Segoe UI"/>
          <w:b/>
          <w:sz w:val="22"/>
          <w:szCs w:val="22"/>
        </w:rPr>
      </w:pPr>
      <w:r w:rsidRPr="00A561F9">
        <w:rPr>
          <w:rFonts w:ascii="Segoe UI" w:hAnsi="Segoe UI" w:cs="Segoe UI"/>
          <w:b/>
          <w:sz w:val="22"/>
          <w:szCs w:val="22"/>
        </w:rPr>
        <w:t>SEZNAM OSOB</w:t>
      </w:r>
    </w:p>
    <w:p w14:paraId="2542EC3A" w14:textId="77777777" w:rsidR="0089695B" w:rsidRPr="00A561F9" w:rsidRDefault="0089695B" w:rsidP="008A1C97">
      <w:pPr>
        <w:widowControl w:val="0"/>
        <w:spacing w:after="120" w:line="276" w:lineRule="auto"/>
        <w:ind w:left="425"/>
        <w:rPr>
          <w:rFonts w:ascii="Segoe UI" w:hAnsi="Segoe UI" w:cs="Segoe UI"/>
          <w:b/>
          <w:sz w:val="22"/>
          <w:szCs w:val="22"/>
          <w:u w:val="single"/>
        </w:rPr>
      </w:pPr>
      <w:r w:rsidRPr="00A561F9">
        <w:rPr>
          <w:rFonts w:ascii="Segoe UI" w:hAnsi="Segoe UI" w:cs="Segoe UI"/>
          <w:b/>
          <w:sz w:val="22"/>
          <w:szCs w:val="22"/>
          <w:u w:val="single"/>
        </w:rPr>
        <w:t>Kontaktní osoby a spojení na Zhotovitele:</w:t>
      </w:r>
    </w:p>
    <w:p w14:paraId="136D3FDE" w14:textId="77777777" w:rsidR="0089695B" w:rsidRPr="00A561F9" w:rsidRDefault="0089695B" w:rsidP="008A1C97">
      <w:pPr>
        <w:spacing w:after="120" w:line="276" w:lineRule="auto"/>
        <w:ind w:left="425"/>
        <w:jc w:val="both"/>
        <w:rPr>
          <w:rFonts w:ascii="Segoe UI" w:hAnsi="Segoe UI" w:cs="Segoe UI"/>
          <w:sz w:val="22"/>
          <w:szCs w:val="22"/>
        </w:rPr>
      </w:pPr>
      <w:r w:rsidRPr="00A561F9">
        <w:rPr>
          <w:rFonts w:ascii="Segoe UI" w:hAnsi="Segoe UI" w:cs="Segoe UI"/>
          <w:sz w:val="22"/>
          <w:szCs w:val="22"/>
        </w:rPr>
        <w:t>Oprávněn jednat ve věcech smluvních:</w:t>
      </w:r>
      <w:r w:rsidRPr="00A561F9">
        <w:rPr>
          <w:rFonts w:ascii="Segoe UI" w:hAnsi="Segoe UI" w:cs="Segoe UI"/>
          <w:sz w:val="22"/>
          <w:szCs w:val="22"/>
        </w:rPr>
        <w:tab/>
        <w:t>………………………………………………….</w:t>
      </w:r>
    </w:p>
    <w:p w14:paraId="6137F679" w14:textId="77777777" w:rsidR="0089695B" w:rsidRPr="00A561F9" w:rsidRDefault="0089695B" w:rsidP="008A1C97">
      <w:pPr>
        <w:spacing w:after="120" w:line="276" w:lineRule="auto"/>
        <w:ind w:left="425"/>
        <w:jc w:val="both"/>
        <w:rPr>
          <w:rFonts w:ascii="Segoe UI" w:hAnsi="Segoe UI" w:cs="Segoe UI"/>
          <w:sz w:val="22"/>
          <w:szCs w:val="22"/>
        </w:rPr>
      </w:pPr>
      <w:r w:rsidRPr="00A561F9">
        <w:rPr>
          <w:rFonts w:ascii="Segoe UI" w:hAnsi="Segoe UI" w:cs="Segoe UI"/>
          <w:sz w:val="22"/>
          <w:szCs w:val="22"/>
        </w:rPr>
        <w:tab/>
        <w:t>Telefon:</w:t>
      </w:r>
      <w:r w:rsidRPr="00A561F9">
        <w:rPr>
          <w:rFonts w:ascii="Segoe UI" w:hAnsi="Segoe UI" w:cs="Segoe UI"/>
          <w:sz w:val="22"/>
          <w:szCs w:val="22"/>
        </w:rPr>
        <w:tab/>
        <w:t>………………………………………………….</w:t>
      </w:r>
    </w:p>
    <w:p w14:paraId="3AF75D18" w14:textId="382D95B2" w:rsidR="0089695B" w:rsidRPr="00A561F9" w:rsidRDefault="0089695B" w:rsidP="008A1C97">
      <w:pPr>
        <w:spacing w:after="120" w:line="276" w:lineRule="auto"/>
        <w:ind w:left="425"/>
        <w:jc w:val="both"/>
        <w:rPr>
          <w:rFonts w:ascii="Segoe UI" w:hAnsi="Segoe UI" w:cs="Segoe UI"/>
          <w:sz w:val="22"/>
          <w:szCs w:val="22"/>
        </w:rPr>
      </w:pPr>
      <w:r w:rsidRPr="00A561F9">
        <w:rPr>
          <w:rFonts w:ascii="Segoe UI" w:hAnsi="Segoe UI" w:cs="Segoe UI"/>
          <w:sz w:val="22"/>
          <w:szCs w:val="22"/>
        </w:rPr>
        <w:tab/>
        <w:t>E-mail:</w:t>
      </w:r>
      <w:r w:rsidRPr="00A561F9">
        <w:rPr>
          <w:rFonts w:ascii="Segoe UI" w:hAnsi="Segoe UI" w:cs="Segoe UI"/>
          <w:sz w:val="22"/>
          <w:szCs w:val="22"/>
        </w:rPr>
        <w:tab/>
      </w:r>
      <w:r w:rsidR="00E23C6F">
        <w:rPr>
          <w:rFonts w:ascii="Segoe UI" w:hAnsi="Segoe UI" w:cs="Segoe UI"/>
          <w:sz w:val="22"/>
          <w:szCs w:val="22"/>
        </w:rPr>
        <w:tab/>
      </w:r>
      <w:r w:rsidRPr="00A561F9">
        <w:rPr>
          <w:rFonts w:ascii="Segoe UI" w:hAnsi="Segoe UI" w:cs="Segoe UI"/>
          <w:sz w:val="22"/>
          <w:szCs w:val="22"/>
        </w:rPr>
        <w:t>………………………………………………….</w:t>
      </w:r>
    </w:p>
    <w:p w14:paraId="3EBB3317" w14:textId="77777777" w:rsidR="00BB7C4F" w:rsidRPr="00A561F9" w:rsidRDefault="00BB7C4F" w:rsidP="008A1C97">
      <w:pPr>
        <w:spacing w:after="120" w:line="276" w:lineRule="auto"/>
        <w:ind w:left="425"/>
        <w:jc w:val="both"/>
        <w:rPr>
          <w:rFonts w:ascii="Segoe UI" w:hAnsi="Segoe UI" w:cs="Segoe UI"/>
          <w:sz w:val="22"/>
          <w:szCs w:val="22"/>
        </w:rPr>
      </w:pPr>
    </w:p>
    <w:p w14:paraId="2EA3DD3C" w14:textId="77777777" w:rsidR="0089695B" w:rsidRPr="00A561F9" w:rsidRDefault="0089695B" w:rsidP="008A1C97">
      <w:pPr>
        <w:spacing w:after="120" w:line="276" w:lineRule="auto"/>
        <w:ind w:left="425"/>
        <w:jc w:val="both"/>
        <w:rPr>
          <w:rFonts w:ascii="Segoe UI" w:hAnsi="Segoe UI" w:cs="Segoe UI"/>
          <w:sz w:val="22"/>
          <w:szCs w:val="22"/>
        </w:rPr>
      </w:pPr>
      <w:r w:rsidRPr="00A561F9">
        <w:rPr>
          <w:rFonts w:ascii="Segoe UI" w:hAnsi="Segoe UI" w:cs="Segoe UI"/>
          <w:sz w:val="22"/>
          <w:szCs w:val="22"/>
        </w:rPr>
        <w:t>Oprávněn jednat ve věcech technických:</w:t>
      </w:r>
      <w:r w:rsidRPr="00A561F9">
        <w:rPr>
          <w:rFonts w:ascii="Segoe UI" w:hAnsi="Segoe UI" w:cs="Segoe UI"/>
          <w:sz w:val="22"/>
          <w:szCs w:val="22"/>
        </w:rPr>
        <w:tab/>
        <w:t>………………………………………………….</w:t>
      </w:r>
    </w:p>
    <w:p w14:paraId="5F6B2581" w14:textId="77777777" w:rsidR="0089695B" w:rsidRPr="00A561F9" w:rsidRDefault="0089695B" w:rsidP="008A1C97">
      <w:pPr>
        <w:spacing w:after="120" w:line="276" w:lineRule="auto"/>
        <w:ind w:left="425"/>
        <w:jc w:val="both"/>
        <w:rPr>
          <w:rFonts w:ascii="Segoe UI" w:hAnsi="Segoe UI" w:cs="Segoe UI"/>
          <w:sz w:val="22"/>
          <w:szCs w:val="22"/>
        </w:rPr>
      </w:pPr>
      <w:r w:rsidRPr="00A561F9">
        <w:rPr>
          <w:rFonts w:ascii="Segoe UI" w:hAnsi="Segoe UI" w:cs="Segoe UI"/>
          <w:sz w:val="22"/>
          <w:szCs w:val="22"/>
        </w:rPr>
        <w:tab/>
        <w:t>Telefon:</w:t>
      </w:r>
      <w:r w:rsidRPr="00A561F9">
        <w:rPr>
          <w:rFonts w:ascii="Segoe UI" w:hAnsi="Segoe UI" w:cs="Segoe UI"/>
          <w:sz w:val="22"/>
          <w:szCs w:val="22"/>
        </w:rPr>
        <w:tab/>
        <w:t>………………………………………………….</w:t>
      </w:r>
    </w:p>
    <w:p w14:paraId="2C8AB67B" w14:textId="04BC31FE" w:rsidR="0089695B" w:rsidRPr="00A561F9" w:rsidRDefault="0089695B" w:rsidP="008A1C97">
      <w:pPr>
        <w:spacing w:after="120" w:line="276" w:lineRule="auto"/>
        <w:ind w:left="425"/>
        <w:jc w:val="both"/>
        <w:rPr>
          <w:rFonts w:ascii="Segoe UI" w:hAnsi="Segoe UI" w:cs="Segoe UI"/>
          <w:sz w:val="22"/>
          <w:szCs w:val="22"/>
        </w:rPr>
      </w:pPr>
      <w:r w:rsidRPr="00A561F9">
        <w:rPr>
          <w:rFonts w:ascii="Segoe UI" w:hAnsi="Segoe UI" w:cs="Segoe UI"/>
          <w:sz w:val="22"/>
          <w:szCs w:val="22"/>
        </w:rPr>
        <w:tab/>
        <w:t>E-mail:</w:t>
      </w:r>
      <w:r w:rsidRPr="00A561F9">
        <w:rPr>
          <w:rFonts w:ascii="Segoe UI" w:hAnsi="Segoe UI" w:cs="Segoe UI"/>
          <w:sz w:val="22"/>
          <w:szCs w:val="22"/>
        </w:rPr>
        <w:tab/>
      </w:r>
      <w:r w:rsidR="00E23C6F">
        <w:rPr>
          <w:rFonts w:ascii="Segoe UI" w:hAnsi="Segoe UI" w:cs="Segoe UI"/>
          <w:sz w:val="22"/>
          <w:szCs w:val="22"/>
        </w:rPr>
        <w:tab/>
      </w:r>
      <w:r w:rsidRPr="00A561F9">
        <w:rPr>
          <w:rFonts w:ascii="Segoe UI" w:hAnsi="Segoe UI" w:cs="Segoe UI"/>
          <w:sz w:val="22"/>
          <w:szCs w:val="22"/>
        </w:rPr>
        <w:t>………………………………………………….</w:t>
      </w:r>
    </w:p>
    <w:p w14:paraId="608766BF" w14:textId="77777777" w:rsidR="00BB7C4F" w:rsidRPr="00A561F9" w:rsidRDefault="00BB7C4F" w:rsidP="008A1C97">
      <w:pPr>
        <w:spacing w:after="120" w:line="276" w:lineRule="auto"/>
        <w:ind w:left="425"/>
        <w:jc w:val="both"/>
        <w:rPr>
          <w:rFonts w:ascii="Segoe UI" w:hAnsi="Segoe UI" w:cs="Segoe UI"/>
          <w:sz w:val="22"/>
          <w:szCs w:val="22"/>
        </w:rPr>
      </w:pPr>
    </w:p>
    <w:p w14:paraId="457D93F7" w14:textId="77777777" w:rsidR="0089695B" w:rsidRPr="00A561F9" w:rsidRDefault="0089695B" w:rsidP="008A1C97">
      <w:pPr>
        <w:spacing w:after="120" w:line="276" w:lineRule="auto"/>
        <w:ind w:left="425"/>
        <w:jc w:val="both"/>
        <w:rPr>
          <w:rFonts w:ascii="Segoe UI" w:hAnsi="Segoe UI" w:cs="Segoe UI"/>
          <w:sz w:val="22"/>
          <w:szCs w:val="22"/>
        </w:rPr>
      </w:pPr>
      <w:r w:rsidRPr="00A561F9">
        <w:rPr>
          <w:rFonts w:ascii="Segoe UI" w:hAnsi="Segoe UI" w:cs="Segoe UI"/>
          <w:sz w:val="22"/>
          <w:szCs w:val="22"/>
        </w:rPr>
        <w:t>Stavbyvedoucí:</w:t>
      </w:r>
      <w:r w:rsidRPr="00A561F9">
        <w:rPr>
          <w:rFonts w:ascii="Segoe UI" w:hAnsi="Segoe UI" w:cs="Segoe UI"/>
          <w:sz w:val="22"/>
          <w:szCs w:val="22"/>
        </w:rPr>
        <w:tab/>
        <w:t>………………………………………………….</w:t>
      </w:r>
    </w:p>
    <w:p w14:paraId="7DA237C1" w14:textId="77777777" w:rsidR="0089695B" w:rsidRPr="00A561F9" w:rsidRDefault="0089695B" w:rsidP="008A1C97">
      <w:pPr>
        <w:spacing w:after="120" w:line="276" w:lineRule="auto"/>
        <w:ind w:left="425"/>
        <w:jc w:val="both"/>
        <w:rPr>
          <w:rFonts w:ascii="Segoe UI" w:hAnsi="Segoe UI" w:cs="Segoe UI"/>
          <w:sz w:val="22"/>
          <w:szCs w:val="22"/>
        </w:rPr>
      </w:pPr>
      <w:r w:rsidRPr="00A561F9">
        <w:rPr>
          <w:rFonts w:ascii="Segoe UI" w:hAnsi="Segoe UI" w:cs="Segoe UI"/>
          <w:sz w:val="22"/>
          <w:szCs w:val="22"/>
        </w:rPr>
        <w:tab/>
        <w:t>Telefon:</w:t>
      </w:r>
      <w:r w:rsidRPr="00A561F9">
        <w:rPr>
          <w:rFonts w:ascii="Segoe UI" w:hAnsi="Segoe UI" w:cs="Segoe UI"/>
          <w:sz w:val="22"/>
          <w:szCs w:val="22"/>
        </w:rPr>
        <w:tab/>
        <w:t>………………………………………………….</w:t>
      </w:r>
    </w:p>
    <w:p w14:paraId="5341DCD3" w14:textId="1A751F32" w:rsidR="0089695B" w:rsidRPr="00A561F9" w:rsidRDefault="0089695B" w:rsidP="008A1C97">
      <w:pPr>
        <w:spacing w:after="120" w:line="276" w:lineRule="auto"/>
        <w:ind w:left="425"/>
        <w:jc w:val="both"/>
        <w:rPr>
          <w:rFonts w:ascii="Segoe UI" w:hAnsi="Segoe UI" w:cs="Segoe UI"/>
          <w:sz w:val="22"/>
          <w:szCs w:val="22"/>
        </w:rPr>
      </w:pPr>
      <w:r w:rsidRPr="00A561F9">
        <w:rPr>
          <w:rFonts w:ascii="Segoe UI" w:hAnsi="Segoe UI" w:cs="Segoe UI"/>
          <w:sz w:val="22"/>
          <w:szCs w:val="22"/>
        </w:rPr>
        <w:tab/>
        <w:t>E-mail:</w:t>
      </w:r>
      <w:r w:rsidRPr="00A561F9">
        <w:rPr>
          <w:rFonts w:ascii="Segoe UI" w:hAnsi="Segoe UI" w:cs="Segoe UI"/>
          <w:sz w:val="22"/>
          <w:szCs w:val="22"/>
        </w:rPr>
        <w:tab/>
      </w:r>
      <w:r w:rsidR="00E23C6F">
        <w:rPr>
          <w:rFonts w:ascii="Segoe UI" w:hAnsi="Segoe UI" w:cs="Segoe UI"/>
          <w:sz w:val="22"/>
          <w:szCs w:val="22"/>
        </w:rPr>
        <w:tab/>
      </w:r>
      <w:r w:rsidRPr="00A561F9">
        <w:rPr>
          <w:rFonts w:ascii="Segoe UI" w:hAnsi="Segoe UI" w:cs="Segoe UI"/>
          <w:sz w:val="22"/>
          <w:szCs w:val="22"/>
        </w:rPr>
        <w:t>………………………………………………….</w:t>
      </w:r>
    </w:p>
    <w:p w14:paraId="14BC54F9" w14:textId="499364CA" w:rsidR="00653D2C" w:rsidRPr="0035708B" w:rsidRDefault="00653D2C" w:rsidP="008A1C97">
      <w:pPr>
        <w:pStyle w:val="Smlouva-slo"/>
        <w:spacing w:before="0" w:after="120" w:line="276" w:lineRule="auto"/>
        <w:ind w:left="425"/>
        <w:rPr>
          <w:rFonts w:ascii="Segoe UI" w:hAnsi="Segoe UI" w:cs="Segoe UI"/>
          <w:bCs/>
          <w:i/>
          <w:sz w:val="22"/>
          <w:szCs w:val="22"/>
        </w:rPr>
      </w:pPr>
      <w:bookmarkStart w:id="168" w:name="_Hlk531292107"/>
      <w:bookmarkStart w:id="169" w:name="_Hlk69720975"/>
      <w:r w:rsidRPr="0035708B">
        <w:rPr>
          <w:rFonts w:ascii="Segoe UI" w:hAnsi="Segoe UI" w:cs="Segoe UI"/>
          <w:bCs/>
          <w:i/>
          <w:sz w:val="22"/>
          <w:szCs w:val="22"/>
        </w:rPr>
        <w:t xml:space="preserve">Jméno a příjmení stavbyvedoucího budou </w:t>
      </w:r>
      <w:r w:rsidR="00927500" w:rsidRPr="0035708B">
        <w:rPr>
          <w:rFonts w:ascii="Segoe UI" w:hAnsi="Segoe UI" w:cs="Segoe UI"/>
          <w:bCs/>
          <w:i/>
          <w:sz w:val="22"/>
          <w:szCs w:val="22"/>
        </w:rPr>
        <w:t>sděleny</w:t>
      </w:r>
      <w:r w:rsidRPr="0035708B">
        <w:rPr>
          <w:rFonts w:ascii="Segoe UI" w:hAnsi="Segoe UI" w:cs="Segoe UI"/>
          <w:bCs/>
          <w:i/>
          <w:sz w:val="22"/>
          <w:szCs w:val="22"/>
        </w:rPr>
        <w:t xml:space="preserve"> dle </w:t>
      </w:r>
      <w:r w:rsidR="00971BF9" w:rsidRPr="0035708B">
        <w:rPr>
          <w:rFonts w:ascii="Segoe UI" w:hAnsi="Segoe UI" w:cs="Segoe UI"/>
          <w:bCs/>
          <w:i/>
          <w:sz w:val="22"/>
          <w:szCs w:val="22"/>
        </w:rPr>
        <w:t>odst.</w:t>
      </w:r>
      <w:r w:rsidRPr="0035708B">
        <w:rPr>
          <w:rFonts w:ascii="Segoe UI" w:hAnsi="Segoe UI" w:cs="Segoe UI"/>
          <w:bCs/>
          <w:i/>
          <w:sz w:val="22"/>
          <w:szCs w:val="22"/>
        </w:rPr>
        <w:t xml:space="preserve"> </w:t>
      </w:r>
      <w:r w:rsidR="00A561F9" w:rsidRPr="0035708B">
        <w:rPr>
          <w:rFonts w:ascii="Segoe UI" w:hAnsi="Segoe UI" w:cs="Segoe UI"/>
          <w:bCs/>
          <w:i/>
          <w:sz w:val="22"/>
          <w:szCs w:val="22"/>
        </w:rPr>
        <w:fldChar w:fldCharType="begin"/>
      </w:r>
      <w:r w:rsidR="00A561F9" w:rsidRPr="0035708B">
        <w:rPr>
          <w:rFonts w:ascii="Segoe UI" w:hAnsi="Segoe UI" w:cs="Segoe UI"/>
          <w:bCs/>
          <w:i/>
          <w:sz w:val="22"/>
          <w:szCs w:val="22"/>
        </w:rPr>
        <w:instrText xml:space="preserve"> REF _Ref135929526 \r \h </w:instrText>
      </w:r>
      <w:r w:rsidR="0035708B" w:rsidRPr="0035708B">
        <w:rPr>
          <w:rFonts w:ascii="Segoe UI" w:hAnsi="Segoe UI" w:cs="Segoe UI"/>
          <w:bCs/>
          <w:i/>
          <w:sz w:val="22"/>
          <w:szCs w:val="22"/>
        </w:rPr>
        <w:instrText xml:space="preserve"> \* MERGEFORMAT </w:instrText>
      </w:r>
      <w:r w:rsidR="00A561F9" w:rsidRPr="0035708B">
        <w:rPr>
          <w:rFonts w:ascii="Segoe UI" w:hAnsi="Segoe UI" w:cs="Segoe UI"/>
          <w:bCs/>
          <w:i/>
          <w:sz w:val="22"/>
          <w:szCs w:val="22"/>
        </w:rPr>
      </w:r>
      <w:r w:rsidR="00A561F9" w:rsidRPr="0035708B">
        <w:rPr>
          <w:rFonts w:ascii="Segoe UI" w:hAnsi="Segoe UI" w:cs="Segoe UI"/>
          <w:bCs/>
          <w:i/>
          <w:sz w:val="22"/>
          <w:szCs w:val="22"/>
        </w:rPr>
        <w:fldChar w:fldCharType="separate"/>
      </w:r>
      <w:r w:rsidR="00F62478">
        <w:rPr>
          <w:rFonts w:ascii="Segoe UI" w:hAnsi="Segoe UI" w:cs="Segoe UI"/>
          <w:bCs/>
          <w:i/>
          <w:sz w:val="22"/>
          <w:szCs w:val="22"/>
        </w:rPr>
        <w:t>15.5</w:t>
      </w:r>
      <w:r w:rsidR="00A561F9" w:rsidRPr="0035708B">
        <w:rPr>
          <w:rFonts w:ascii="Segoe UI" w:hAnsi="Segoe UI" w:cs="Segoe UI"/>
          <w:bCs/>
          <w:i/>
          <w:sz w:val="22"/>
          <w:szCs w:val="22"/>
        </w:rPr>
        <w:fldChar w:fldCharType="end"/>
      </w:r>
      <w:r w:rsidR="0098725A" w:rsidRPr="0035708B">
        <w:rPr>
          <w:rFonts w:ascii="Segoe UI" w:hAnsi="Segoe UI" w:cs="Segoe UI"/>
          <w:bCs/>
          <w:i/>
          <w:sz w:val="22"/>
          <w:szCs w:val="22"/>
        </w:rPr>
        <w:t xml:space="preserve"> </w:t>
      </w:r>
      <w:r w:rsidR="0096038B" w:rsidRPr="0035708B">
        <w:rPr>
          <w:rFonts w:ascii="Segoe UI" w:hAnsi="Segoe UI" w:cs="Segoe UI"/>
          <w:bCs/>
          <w:i/>
          <w:sz w:val="22"/>
          <w:szCs w:val="22"/>
        </w:rPr>
        <w:t xml:space="preserve">této </w:t>
      </w:r>
      <w:r w:rsidR="00627A19" w:rsidRPr="0035708B">
        <w:rPr>
          <w:rFonts w:ascii="Segoe UI" w:hAnsi="Segoe UI" w:cs="Segoe UI"/>
          <w:bCs/>
          <w:i/>
          <w:sz w:val="22"/>
          <w:szCs w:val="22"/>
        </w:rPr>
        <w:t>Smlouvy</w:t>
      </w:r>
      <w:r w:rsidR="0096038B" w:rsidRPr="0035708B">
        <w:rPr>
          <w:rFonts w:ascii="Segoe UI" w:hAnsi="Segoe UI" w:cs="Segoe UI"/>
          <w:bCs/>
          <w:i/>
          <w:sz w:val="22"/>
          <w:szCs w:val="22"/>
        </w:rPr>
        <w:t xml:space="preserve"> </w:t>
      </w:r>
      <w:r w:rsidRPr="0035708B">
        <w:rPr>
          <w:rFonts w:ascii="Segoe UI" w:hAnsi="Segoe UI" w:cs="Segoe UI"/>
          <w:bCs/>
          <w:i/>
          <w:sz w:val="22"/>
          <w:szCs w:val="22"/>
        </w:rPr>
        <w:t xml:space="preserve">na základě písemné informace Zhotovitele, aniž by bylo třeba uzavírat dodatek ke </w:t>
      </w:r>
      <w:r w:rsidR="00F52191" w:rsidRPr="0035708B">
        <w:rPr>
          <w:rFonts w:ascii="Segoe UI" w:hAnsi="Segoe UI" w:cs="Segoe UI"/>
          <w:bCs/>
          <w:i/>
          <w:sz w:val="22"/>
          <w:szCs w:val="22"/>
        </w:rPr>
        <w:t>Smlouvě</w:t>
      </w:r>
      <w:r w:rsidRPr="0035708B">
        <w:rPr>
          <w:rFonts w:ascii="Segoe UI" w:hAnsi="Segoe UI" w:cs="Segoe UI"/>
          <w:bCs/>
          <w:i/>
          <w:sz w:val="22"/>
          <w:szCs w:val="22"/>
        </w:rPr>
        <w:t>.</w:t>
      </w:r>
    </w:p>
    <w:bookmarkEnd w:id="168"/>
    <w:bookmarkEnd w:id="169"/>
    <w:p w14:paraId="18149798" w14:textId="77777777" w:rsidR="00FC48D6" w:rsidRPr="00A561F9" w:rsidRDefault="00FC48D6" w:rsidP="008A1C97">
      <w:pPr>
        <w:widowControl w:val="0"/>
        <w:spacing w:line="276" w:lineRule="auto"/>
        <w:ind w:left="425"/>
        <w:rPr>
          <w:rFonts w:ascii="Segoe UI" w:hAnsi="Segoe UI" w:cs="Segoe UI"/>
          <w:b/>
          <w:sz w:val="22"/>
          <w:szCs w:val="22"/>
          <w:u w:val="single"/>
        </w:rPr>
      </w:pPr>
    </w:p>
    <w:p w14:paraId="69087277" w14:textId="77777777" w:rsidR="0089695B" w:rsidRPr="001C152E" w:rsidRDefault="0089695B" w:rsidP="008A1C97">
      <w:pPr>
        <w:widowControl w:val="0"/>
        <w:spacing w:after="120" w:line="276" w:lineRule="auto"/>
        <w:ind w:left="425"/>
        <w:rPr>
          <w:rFonts w:ascii="Segoe UI" w:hAnsi="Segoe UI" w:cs="Segoe UI"/>
          <w:b/>
          <w:sz w:val="22"/>
          <w:szCs w:val="22"/>
          <w:u w:val="single"/>
        </w:rPr>
      </w:pPr>
      <w:r w:rsidRPr="001C152E">
        <w:rPr>
          <w:rFonts w:ascii="Segoe UI" w:hAnsi="Segoe UI" w:cs="Segoe UI"/>
          <w:b/>
          <w:sz w:val="22"/>
          <w:szCs w:val="22"/>
          <w:u w:val="single"/>
        </w:rPr>
        <w:t xml:space="preserve">Kontaktní osoby a spojení na Objednatele: </w:t>
      </w:r>
    </w:p>
    <w:p w14:paraId="21DD0A71" w14:textId="77777777" w:rsidR="00007FAB" w:rsidRPr="001C152E" w:rsidRDefault="009F097F" w:rsidP="008A1C97">
      <w:pPr>
        <w:spacing w:after="120" w:line="276" w:lineRule="auto"/>
        <w:ind w:left="425"/>
        <w:jc w:val="both"/>
        <w:rPr>
          <w:rFonts w:ascii="Segoe UI" w:hAnsi="Segoe UI" w:cs="Segoe UI"/>
          <w:sz w:val="22"/>
          <w:szCs w:val="22"/>
        </w:rPr>
      </w:pPr>
      <w:r w:rsidRPr="001C152E">
        <w:rPr>
          <w:rFonts w:ascii="Segoe UI" w:hAnsi="Segoe UI" w:cs="Segoe UI"/>
          <w:sz w:val="22"/>
          <w:szCs w:val="22"/>
          <w:u w:val="single"/>
        </w:rPr>
        <w:t>Zástupce Objednatele ve věcech technických</w:t>
      </w:r>
      <w:r w:rsidRPr="001C152E">
        <w:rPr>
          <w:rFonts w:ascii="Segoe UI" w:hAnsi="Segoe UI" w:cs="Segoe UI"/>
          <w:sz w:val="22"/>
          <w:szCs w:val="22"/>
        </w:rPr>
        <w:t xml:space="preserve">: </w:t>
      </w:r>
    </w:p>
    <w:p w14:paraId="2FEFBF32" w14:textId="7859A35C" w:rsidR="009F097F" w:rsidRPr="00685644" w:rsidRDefault="00F103A9" w:rsidP="008A1C97">
      <w:pPr>
        <w:spacing w:after="120" w:line="276" w:lineRule="auto"/>
        <w:ind w:left="425"/>
        <w:jc w:val="both"/>
        <w:rPr>
          <w:rFonts w:ascii="Segoe UI" w:hAnsi="Segoe UI" w:cs="Segoe UI"/>
          <w:sz w:val="22"/>
          <w:szCs w:val="22"/>
        </w:rPr>
      </w:pPr>
      <w:r w:rsidRPr="001C152E">
        <w:rPr>
          <w:rFonts w:ascii="Segoe UI" w:hAnsi="Segoe UI" w:cs="Segoe UI"/>
          <w:sz w:val="22"/>
          <w:szCs w:val="22"/>
        </w:rPr>
        <w:t>Brněnské komunikace</w:t>
      </w:r>
      <w:r w:rsidR="005D7A63" w:rsidRPr="001C152E">
        <w:rPr>
          <w:rFonts w:ascii="Segoe UI" w:hAnsi="Segoe UI" w:cs="Segoe UI"/>
          <w:sz w:val="22"/>
          <w:szCs w:val="22"/>
        </w:rPr>
        <w:t xml:space="preserve"> a.s., IČO 60733098</w:t>
      </w:r>
      <w:r w:rsidR="005D7A63" w:rsidRPr="00685644">
        <w:rPr>
          <w:rFonts w:ascii="Segoe UI" w:hAnsi="Segoe UI" w:cs="Segoe UI"/>
          <w:sz w:val="22"/>
          <w:szCs w:val="22"/>
        </w:rPr>
        <w:t>,</w:t>
      </w:r>
      <w:r w:rsidR="008F13E2" w:rsidRPr="00685644">
        <w:rPr>
          <w:rFonts w:ascii="Segoe UI" w:hAnsi="Segoe UI" w:cs="Segoe UI"/>
          <w:sz w:val="22"/>
          <w:szCs w:val="22"/>
        </w:rPr>
        <w:t xml:space="preserve"> </w:t>
      </w:r>
      <w:r w:rsidR="005D7A63" w:rsidRPr="00685644">
        <w:rPr>
          <w:rFonts w:ascii="Segoe UI" w:hAnsi="Segoe UI" w:cs="Segoe UI"/>
          <w:sz w:val="22"/>
          <w:szCs w:val="22"/>
        </w:rPr>
        <w:t>Renneská třída 787/</w:t>
      </w:r>
      <w:proofErr w:type="gramStart"/>
      <w:r w:rsidR="005D7A63" w:rsidRPr="00685644">
        <w:rPr>
          <w:rFonts w:ascii="Segoe UI" w:hAnsi="Segoe UI" w:cs="Segoe UI"/>
          <w:sz w:val="22"/>
          <w:szCs w:val="22"/>
        </w:rPr>
        <w:t>1a</w:t>
      </w:r>
      <w:proofErr w:type="gramEnd"/>
      <w:r w:rsidR="00C93DBC" w:rsidRPr="00685644">
        <w:rPr>
          <w:rFonts w:ascii="Segoe UI" w:hAnsi="Segoe UI" w:cs="Segoe UI"/>
          <w:sz w:val="22"/>
          <w:szCs w:val="22"/>
        </w:rPr>
        <w:t>, Štýřice, 639 00 Brno</w:t>
      </w:r>
    </w:p>
    <w:p w14:paraId="1B86A175" w14:textId="4586AAB2" w:rsidR="009F097F" w:rsidRPr="00685644" w:rsidRDefault="008F13E2" w:rsidP="008A1C97">
      <w:pPr>
        <w:spacing w:after="120" w:line="276" w:lineRule="auto"/>
        <w:ind w:left="425"/>
        <w:jc w:val="both"/>
        <w:rPr>
          <w:rFonts w:ascii="Segoe UI" w:hAnsi="Segoe UI" w:cs="Segoe UI"/>
          <w:sz w:val="22"/>
          <w:szCs w:val="22"/>
        </w:rPr>
      </w:pPr>
      <w:r w:rsidRPr="00685644">
        <w:rPr>
          <w:rFonts w:ascii="Segoe UI" w:hAnsi="Segoe UI" w:cs="Segoe UI"/>
          <w:sz w:val="22"/>
          <w:szCs w:val="22"/>
        </w:rPr>
        <w:t>Pověření zaměstnanci:</w:t>
      </w:r>
    </w:p>
    <w:p w14:paraId="0865267F" w14:textId="77777777" w:rsidR="001C152E" w:rsidRPr="00C76DEC" w:rsidRDefault="001C152E" w:rsidP="001C152E">
      <w:pPr>
        <w:widowControl w:val="0"/>
        <w:spacing w:after="120" w:line="276" w:lineRule="auto"/>
        <w:ind w:left="360" w:firstLine="65"/>
        <w:rPr>
          <w:rFonts w:ascii="Segoe UI" w:hAnsi="Segoe UI" w:cs="Segoe UI"/>
          <w:i/>
          <w:iCs/>
          <w:color w:val="FF0000"/>
          <w:sz w:val="22"/>
          <w:szCs w:val="22"/>
        </w:rPr>
      </w:pPr>
      <w:r w:rsidRPr="00C76DEC">
        <w:rPr>
          <w:rFonts w:ascii="Segoe UI" w:hAnsi="Segoe UI" w:cs="Segoe UI"/>
          <w:i/>
          <w:iCs/>
          <w:color w:val="FF0000"/>
          <w:sz w:val="22"/>
          <w:szCs w:val="22"/>
        </w:rPr>
        <w:t xml:space="preserve">Bude </w:t>
      </w:r>
      <w:r>
        <w:rPr>
          <w:rFonts w:ascii="Segoe UI" w:hAnsi="Segoe UI" w:cs="Segoe UI"/>
          <w:i/>
          <w:iCs/>
          <w:color w:val="FF0000"/>
          <w:sz w:val="22"/>
          <w:szCs w:val="22"/>
        </w:rPr>
        <w:t xml:space="preserve">zadavatelem </w:t>
      </w:r>
      <w:r w:rsidRPr="00C76DEC">
        <w:rPr>
          <w:rFonts w:ascii="Segoe UI" w:hAnsi="Segoe UI" w:cs="Segoe UI"/>
          <w:i/>
          <w:iCs/>
          <w:color w:val="FF0000"/>
          <w:sz w:val="22"/>
          <w:szCs w:val="22"/>
        </w:rPr>
        <w:t>doplněno</w:t>
      </w:r>
      <w:r>
        <w:rPr>
          <w:rFonts w:ascii="Segoe UI" w:hAnsi="Segoe UI" w:cs="Segoe UI"/>
          <w:i/>
          <w:iCs/>
          <w:color w:val="FF0000"/>
          <w:sz w:val="22"/>
          <w:szCs w:val="22"/>
        </w:rPr>
        <w:t xml:space="preserve"> před podpisem smlouvy</w:t>
      </w:r>
    </w:p>
    <w:p w14:paraId="3BC40B2C" w14:textId="77777777" w:rsidR="000347EE" w:rsidRPr="00146550" w:rsidRDefault="000347EE" w:rsidP="008A1C97">
      <w:pPr>
        <w:spacing w:line="276" w:lineRule="auto"/>
        <w:ind w:left="425"/>
        <w:jc w:val="both"/>
        <w:rPr>
          <w:rFonts w:ascii="Segoe UI" w:hAnsi="Segoe UI" w:cs="Segoe UI"/>
          <w:bCs/>
          <w:sz w:val="22"/>
          <w:szCs w:val="22"/>
          <w:highlight w:val="yellow"/>
        </w:rPr>
      </w:pPr>
    </w:p>
    <w:p w14:paraId="147D2F36" w14:textId="77777777" w:rsidR="00007FAB" w:rsidRPr="00007FAB" w:rsidRDefault="009F097F" w:rsidP="008A1C97">
      <w:pPr>
        <w:spacing w:after="120" w:line="276" w:lineRule="auto"/>
        <w:ind w:left="425"/>
        <w:jc w:val="both"/>
        <w:rPr>
          <w:rFonts w:ascii="Segoe UI" w:hAnsi="Segoe UI" w:cs="Segoe UI"/>
          <w:sz w:val="22"/>
          <w:szCs w:val="22"/>
        </w:rPr>
      </w:pPr>
      <w:r w:rsidRPr="00007FAB">
        <w:rPr>
          <w:rFonts w:ascii="Segoe UI" w:hAnsi="Segoe UI" w:cs="Segoe UI"/>
          <w:sz w:val="22"/>
          <w:szCs w:val="22"/>
          <w:u w:val="single"/>
        </w:rPr>
        <w:t>Koordinátor BOZP</w:t>
      </w:r>
      <w:r w:rsidRPr="00007FAB">
        <w:rPr>
          <w:rFonts w:ascii="Segoe UI" w:hAnsi="Segoe UI" w:cs="Segoe UI"/>
          <w:sz w:val="22"/>
          <w:szCs w:val="22"/>
        </w:rPr>
        <w:t xml:space="preserve">: </w:t>
      </w:r>
    </w:p>
    <w:p w14:paraId="2B6BB84C" w14:textId="77777777" w:rsidR="001C152E" w:rsidRPr="00C76DEC" w:rsidRDefault="001C152E" w:rsidP="001C152E">
      <w:pPr>
        <w:widowControl w:val="0"/>
        <w:spacing w:after="120" w:line="276" w:lineRule="auto"/>
        <w:ind w:left="360" w:firstLine="65"/>
        <w:rPr>
          <w:rFonts w:ascii="Segoe UI" w:hAnsi="Segoe UI" w:cs="Segoe UI"/>
          <w:i/>
          <w:iCs/>
          <w:color w:val="FF0000"/>
          <w:sz w:val="22"/>
          <w:szCs w:val="22"/>
        </w:rPr>
      </w:pPr>
      <w:r w:rsidRPr="00C76DEC">
        <w:rPr>
          <w:rFonts w:ascii="Segoe UI" w:hAnsi="Segoe UI" w:cs="Segoe UI"/>
          <w:i/>
          <w:iCs/>
          <w:color w:val="FF0000"/>
          <w:sz w:val="22"/>
          <w:szCs w:val="22"/>
        </w:rPr>
        <w:t xml:space="preserve">Bude </w:t>
      </w:r>
      <w:r>
        <w:rPr>
          <w:rFonts w:ascii="Segoe UI" w:hAnsi="Segoe UI" w:cs="Segoe UI"/>
          <w:i/>
          <w:iCs/>
          <w:color w:val="FF0000"/>
          <w:sz w:val="22"/>
          <w:szCs w:val="22"/>
        </w:rPr>
        <w:t xml:space="preserve">zadavatelem </w:t>
      </w:r>
      <w:r w:rsidRPr="00C76DEC">
        <w:rPr>
          <w:rFonts w:ascii="Segoe UI" w:hAnsi="Segoe UI" w:cs="Segoe UI"/>
          <w:i/>
          <w:iCs/>
          <w:color w:val="FF0000"/>
          <w:sz w:val="22"/>
          <w:szCs w:val="22"/>
        </w:rPr>
        <w:t>doplněno</w:t>
      </w:r>
      <w:r>
        <w:rPr>
          <w:rFonts w:ascii="Segoe UI" w:hAnsi="Segoe UI" w:cs="Segoe UI"/>
          <w:i/>
          <w:iCs/>
          <w:color w:val="FF0000"/>
          <w:sz w:val="22"/>
          <w:szCs w:val="22"/>
        </w:rPr>
        <w:t xml:space="preserve"> před podpisem smlouvy</w:t>
      </w:r>
    </w:p>
    <w:p w14:paraId="54D2E67D" w14:textId="77777777" w:rsidR="009F097F" w:rsidRPr="00007FAB" w:rsidRDefault="009F097F" w:rsidP="008A1C97">
      <w:pPr>
        <w:spacing w:line="276" w:lineRule="auto"/>
        <w:ind w:left="425"/>
        <w:jc w:val="both"/>
        <w:rPr>
          <w:rFonts w:ascii="Segoe UI" w:hAnsi="Segoe UI" w:cs="Segoe UI"/>
          <w:sz w:val="22"/>
          <w:szCs w:val="22"/>
          <w:u w:val="single"/>
        </w:rPr>
      </w:pPr>
    </w:p>
    <w:p w14:paraId="39E1305D" w14:textId="6C4B19D6" w:rsidR="009F097F" w:rsidRPr="00007FAB" w:rsidRDefault="009F097F" w:rsidP="008A1C97">
      <w:pPr>
        <w:spacing w:after="120" w:line="276" w:lineRule="auto"/>
        <w:ind w:left="425"/>
        <w:jc w:val="both"/>
        <w:rPr>
          <w:rFonts w:ascii="Segoe UI" w:hAnsi="Segoe UI" w:cs="Segoe UI"/>
          <w:sz w:val="22"/>
          <w:szCs w:val="22"/>
        </w:rPr>
      </w:pPr>
      <w:r w:rsidRPr="00007FAB">
        <w:rPr>
          <w:rFonts w:ascii="Segoe UI" w:hAnsi="Segoe UI" w:cs="Segoe UI"/>
          <w:sz w:val="22"/>
          <w:szCs w:val="22"/>
          <w:u w:val="single"/>
        </w:rPr>
        <w:t>Autorský dozor:</w:t>
      </w:r>
      <w:r w:rsidRPr="00007FAB">
        <w:rPr>
          <w:rFonts w:ascii="Segoe UI" w:hAnsi="Segoe UI" w:cs="Segoe UI"/>
          <w:sz w:val="22"/>
          <w:szCs w:val="22"/>
        </w:rPr>
        <w:t xml:space="preserve"> </w:t>
      </w:r>
      <w:r w:rsidR="004223FF">
        <w:rPr>
          <w:rFonts w:ascii="Segoe UI" w:hAnsi="Segoe UI" w:cs="Segoe UI"/>
          <w:sz w:val="22"/>
          <w:szCs w:val="22"/>
        </w:rPr>
        <w:t>RANGHERKA 5</w:t>
      </w:r>
      <w:r w:rsidR="003B1EE6" w:rsidRPr="00007FAB">
        <w:rPr>
          <w:rFonts w:ascii="Segoe UI" w:hAnsi="Segoe UI" w:cs="Segoe UI"/>
          <w:sz w:val="22"/>
          <w:szCs w:val="22"/>
        </w:rPr>
        <w:t xml:space="preserve"> s.r.o.,</w:t>
      </w:r>
      <w:r w:rsidR="00D93E73" w:rsidRPr="00007FAB">
        <w:rPr>
          <w:rFonts w:ascii="Segoe UI" w:hAnsi="Segoe UI" w:cs="Segoe UI"/>
          <w:sz w:val="22"/>
          <w:szCs w:val="22"/>
        </w:rPr>
        <w:t xml:space="preserve"> </w:t>
      </w:r>
      <w:r w:rsidR="004223FF">
        <w:rPr>
          <w:rFonts w:ascii="Segoe UI" w:hAnsi="Segoe UI" w:cs="Segoe UI"/>
          <w:sz w:val="22"/>
          <w:szCs w:val="22"/>
        </w:rPr>
        <w:t>28. pluku 464/39</w:t>
      </w:r>
      <w:r w:rsidR="00603A2A" w:rsidRPr="00007FAB">
        <w:rPr>
          <w:rFonts w:ascii="Segoe UI" w:hAnsi="Segoe UI" w:cs="Segoe UI"/>
          <w:sz w:val="22"/>
          <w:szCs w:val="22"/>
        </w:rPr>
        <w:t xml:space="preserve">, </w:t>
      </w:r>
      <w:r w:rsidR="004223FF">
        <w:rPr>
          <w:rFonts w:ascii="Segoe UI" w:hAnsi="Segoe UI" w:cs="Segoe UI"/>
          <w:sz w:val="22"/>
          <w:szCs w:val="22"/>
        </w:rPr>
        <w:t>Praha 10</w:t>
      </w:r>
    </w:p>
    <w:p w14:paraId="5004379D" w14:textId="18B8C47B" w:rsidR="001C152E" w:rsidRPr="001C152E" w:rsidRDefault="001C152E" w:rsidP="001C152E">
      <w:pPr>
        <w:widowControl w:val="0"/>
        <w:spacing w:after="120" w:line="276" w:lineRule="auto"/>
        <w:ind w:left="360" w:firstLine="65"/>
        <w:rPr>
          <w:rFonts w:ascii="Segoe UI" w:hAnsi="Segoe UI" w:cs="Segoe UI"/>
          <w:i/>
          <w:iCs/>
          <w:color w:val="FF0000"/>
          <w:sz w:val="22"/>
          <w:szCs w:val="22"/>
        </w:rPr>
      </w:pPr>
      <w:r w:rsidRPr="00C76DEC">
        <w:rPr>
          <w:rFonts w:ascii="Segoe UI" w:hAnsi="Segoe UI" w:cs="Segoe UI"/>
          <w:i/>
          <w:iCs/>
          <w:color w:val="FF0000"/>
          <w:sz w:val="22"/>
          <w:szCs w:val="22"/>
        </w:rPr>
        <w:t xml:space="preserve">Bude </w:t>
      </w:r>
      <w:r>
        <w:rPr>
          <w:rFonts w:ascii="Segoe UI" w:hAnsi="Segoe UI" w:cs="Segoe UI"/>
          <w:i/>
          <w:iCs/>
          <w:color w:val="FF0000"/>
          <w:sz w:val="22"/>
          <w:szCs w:val="22"/>
        </w:rPr>
        <w:t xml:space="preserve">zadavatelem </w:t>
      </w:r>
      <w:r w:rsidRPr="00C76DEC">
        <w:rPr>
          <w:rFonts w:ascii="Segoe UI" w:hAnsi="Segoe UI" w:cs="Segoe UI"/>
          <w:i/>
          <w:iCs/>
          <w:color w:val="FF0000"/>
          <w:sz w:val="22"/>
          <w:szCs w:val="22"/>
        </w:rPr>
        <w:t>doplněno</w:t>
      </w:r>
      <w:r>
        <w:rPr>
          <w:rFonts w:ascii="Segoe UI" w:hAnsi="Segoe UI" w:cs="Segoe UI"/>
          <w:i/>
          <w:iCs/>
          <w:color w:val="FF0000"/>
          <w:sz w:val="22"/>
          <w:szCs w:val="22"/>
        </w:rPr>
        <w:t xml:space="preserve"> před podpisem smlouvy</w:t>
      </w:r>
    </w:p>
    <w:p w14:paraId="0F09294B" w14:textId="4009B8D2" w:rsidR="009F097F" w:rsidRPr="00007FAB" w:rsidRDefault="009F097F" w:rsidP="008A1C97">
      <w:pPr>
        <w:spacing w:after="120" w:line="276" w:lineRule="auto"/>
        <w:ind w:left="425"/>
        <w:jc w:val="both"/>
        <w:rPr>
          <w:rFonts w:ascii="Segoe UI" w:hAnsi="Segoe UI" w:cs="Segoe UI"/>
          <w:sz w:val="22"/>
          <w:szCs w:val="22"/>
        </w:rPr>
      </w:pPr>
      <w:r w:rsidRPr="00007FAB">
        <w:rPr>
          <w:rFonts w:ascii="Segoe UI" w:hAnsi="Segoe UI" w:cs="Segoe UI"/>
          <w:sz w:val="22"/>
          <w:szCs w:val="22"/>
        </w:rPr>
        <w:t>Telefon:</w:t>
      </w:r>
      <w:r w:rsidRPr="00007FAB">
        <w:rPr>
          <w:rFonts w:ascii="Segoe UI" w:hAnsi="Segoe UI" w:cs="Segoe UI"/>
          <w:sz w:val="22"/>
          <w:szCs w:val="22"/>
        </w:rPr>
        <w:tab/>
      </w:r>
      <w:r w:rsidR="004223FF">
        <w:rPr>
          <w:rFonts w:ascii="Segoe UI" w:hAnsi="Segoe UI" w:cs="Segoe UI"/>
          <w:sz w:val="22"/>
          <w:szCs w:val="22"/>
        </w:rPr>
        <w:t> _______</w:t>
      </w:r>
    </w:p>
    <w:p w14:paraId="77A63104" w14:textId="252439B4" w:rsidR="00F822AD" w:rsidRPr="00A561F9" w:rsidRDefault="009F097F" w:rsidP="008A1C97">
      <w:pPr>
        <w:spacing w:after="120" w:line="276" w:lineRule="auto"/>
        <w:ind w:left="425"/>
        <w:jc w:val="both"/>
        <w:rPr>
          <w:rFonts w:ascii="Segoe UI" w:hAnsi="Segoe UI" w:cs="Segoe UI"/>
          <w:sz w:val="22"/>
          <w:szCs w:val="22"/>
        </w:rPr>
      </w:pPr>
      <w:proofErr w:type="gramStart"/>
      <w:r w:rsidRPr="00007FAB">
        <w:rPr>
          <w:rFonts w:ascii="Segoe UI" w:hAnsi="Segoe UI" w:cs="Segoe UI"/>
          <w:sz w:val="22"/>
          <w:szCs w:val="22"/>
        </w:rPr>
        <w:t>E-mail:</w:t>
      </w:r>
      <w:r w:rsidR="000176A8" w:rsidRPr="00007FAB">
        <w:rPr>
          <w:rFonts w:ascii="Segoe UI" w:hAnsi="Segoe UI" w:cs="Segoe UI"/>
          <w:sz w:val="22"/>
          <w:szCs w:val="22"/>
        </w:rPr>
        <w:t xml:space="preserve">   </w:t>
      </w:r>
      <w:proofErr w:type="gramEnd"/>
      <w:r w:rsidR="000176A8" w:rsidRPr="00007FAB">
        <w:rPr>
          <w:rFonts w:ascii="Segoe UI" w:hAnsi="Segoe UI" w:cs="Segoe UI"/>
          <w:sz w:val="22"/>
          <w:szCs w:val="22"/>
        </w:rPr>
        <w:t xml:space="preserve">  </w:t>
      </w:r>
      <w:r w:rsidR="002B4622" w:rsidRPr="00007FAB">
        <w:rPr>
          <w:rFonts w:ascii="Segoe UI" w:hAnsi="Segoe UI" w:cs="Segoe UI"/>
          <w:sz w:val="22"/>
          <w:szCs w:val="22"/>
        </w:rPr>
        <w:t xml:space="preserve">  </w:t>
      </w:r>
      <w:r w:rsidR="004223FF">
        <w:rPr>
          <w:rFonts w:ascii="Segoe UI" w:hAnsi="Segoe UI" w:cs="Segoe UI"/>
          <w:sz w:val="22"/>
          <w:szCs w:val="22"/>
        </w:rPr>
        <w:t>________</w:t>
      </w:r>
      <w:r w:rsidRPr="00007FAB">
        <w:rPr>
          <w:rFonts w:ascii="Segoe UI" w:hAnsi="Segoe UI" w:cs="Segoe UI"/>
          <w:sz w:val="22"/>
          <w:szCs w:val="22"/>
        </w:rPr>
        <w:tab/>
      </w:r>
      <w:r w:rsidR="00F822AD">
        <w:rPr>
          <w:rFonts w:ascii="Palatino Linotype" w:hAnsi="Palatino Linotype"/>
          <w:i/>
          <w:color w:val="FF0000"/>
          <w:sz w:val="22"/>
          <w:szCs w:val="22"/>
        </w:rPr>
        <w:br w:type="page"/>
      </w:r>
      <w:r w:rsidR="00F822AD" w:rsidRPr="00A561F9">
        <w:rPr>
          <w:rFonts w:ascii="Segoe UI" w:hAnsi="Segoe UI" w:cs="Segoe UI"/>
          <w:sz w:val="22"/>
          <w:szCs w:val="22"/>
        </w:rPr>
        <w:lastRenderedPageBreak/>
        <w:t xml:space="preserve">Příloha č. 3 </w:t>
      </w:r>
      <w:r w:rsidR="00627A19" w:rsidRPr="00A561F9">
        <w:rPr>
          <w:rFonts w:ascii="Segoe UI" w:hAnsi="Segoe UI" w:cs="Segoe UI"/>
          <w:sz w:val="22"/>
          <w:szCs w:val="22"/>
        </w:rPr>
        <w:t>Smlouvy</w:t>
      </w:r>
    </w:p>
    <w:p w14:paraId="3DB36E4C" w14:textId="77777777" w:rsidR="00F822AD" w:rsidRPr="00A561F9" w:rsidRDefault="00F822AD" w:rsidP="00F822AD">
      <w:pPr>
        <w:widowControl w:val="0"/>
        <w:tabs>
          <w:tab w:val="center" w:pos="4749"/>
        </w:tabs>
        <w:spacing w:after="120" w:line="276" w:lineRule="auto"/>
        <w:jc w:val="center"/>
        <w:rPr>
          <w:rFonts w:ascii="Segoe UI" w:hAnsi="Segoe UI" w:cs="Segoe UI"/>
          <w:b/>
          <w:bCs/>
          <w:caps/>
          <w:sz w:val="22"/>
          <w:szCs w:val="22"/>
        </w:rPr>
      </w:pPr>
      <w:r w:rsidRPr="00A561F9">
        <w:rPr>
          <w:rFonts w:ascii="Segoe UI" w:hAnsi="Segoe UI" w:cs="Segoe UI"/>
          <w:b/>
          <w:bCs/>
          <w:caps/>
          <w:sz w:val="22"/>
          <w:szCs w:val="22"/>
        </w:rPr>
        <w:t>Požadavky související se sociální odpovědností</w:t>
      </w:r>
    </w:p>
    <w:p w14:paraId="279B3F97" w14:textId="77777777" w:rsidR="00F822AD" w:rsidRPr="00A561F9" w:rsidRDefault="00F822AD" w:rsidP="00F822AD">
      <w:pPr>
        <w:widowControl w:val="0"/>
        <w:tabs>
          <w:tab w:val="center" w:pos="4749"/>
        </w:tabs>
        <w:spacing w:after="120" w:line="276" w:lineRule="auto"/>
        <w:jc w:val="both"/>
        <w:rPr>
          <w:rFonts w:ascii="Segoe UI" w:hAnsi="Segoe UI" w:cs="Segoe UI"/>
          <w:sz w:val="22"/>
          <w:szCs w:val="22"/>
        </w:rPr>
      </w:pPr>
    </w:p>
    <w:p w14:paraId="09E33F81" w14:textId="114BF716"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xml:space="preserve">Objednatel požaduje, aby Zhotovitel a jeho poddodavatelé realizovali předmět </w:t>
      </w:r>
      <w:r w:rsidR="00627A19" w:rsidRPr="00A561F9">
        <w:rPr>
          <w:rFonts w:ascii="Segoe UI" w:hAnsi="Segoe UI" w:cs="Segoe UI"/>
          <w:sz w:val="22"/>
          <w:szCs w:val="22"/>
        </w:rPr>
        <w:t>Smlouvy</w:t>
      </w:r>
      <w:r w:rsidRPr="00A561F9">
        <w:rPr>
          <w:rFonts w:ascii="Segoe UI" w:hAnsi="Segoe UI" w:cs="Segoe UI"/>
          <w:sz w:val="22"/>
          <w:szCs w:val="22"/>
        </w:rPr>
        <w:t xml:space="preserve"> v souladu s úmluvami Mezinárodní organizace práce (ILO) </w:t>
      </w:r>
      <w:r w:rsidR="00C81230" w:rsidRPr="00A561F9">
        <w:rPr>
          <w:rFonts w:ascii="Segoe UI" w:hAnsi="Segoe UI" w:cs="Segoe UI"/>
          <w:sz w:val="22"/>
          <w:szCs w:val="22"/>
        </w:rPr>
        <w:t xml:space="preserve">přijatými Českou republikou </w:t>
      </w:r>
      <w:r w:rsidR="008A1C97">
        <w:rPr>
          <w:rFonts w:ascii="Segoe UI" w:hAnsi="Segoe UI" w:cs="Segoe UI"/>
          <w:sz w:val="22"/>
          <w:szCs w:val="22"/>
        </w:rPr>
        <w:br/>
      </w:r>
      <w:r w:rsidR="00C81230" w:rsidRPr="00A561F9">
        <w:rPr>
          <w:rFonts w:ascii="Segoe UI" w:hAnsi="Segoe UI" w:cs="Segoe UI"/>
          <w:sz w:val="22"/>
          <w:szCs w:val="22"/>
        </w:rPr>
        <w:t>a v </w:t>
      </w:r>
      <w:r w:rsidRPr="00A561F9">
        <w:rPr>
          <w:rFonts w:ascii="Segoe UI" w:hAnsi="Segoe UI" w:cs="Segoe UI"/>
          <w:sz w:val="22"/>
          <w:szCs w:val="22"/>
        </w:rPr>
        <w:t>souladu s níže uvedenými právními předpisy.</w:t>
      </w:r>
    </w:p>
    <w:p w14:paraId="6E07DB74"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Zhotovitel a jeho poddodavatelé se zavazují dodržovat minimálně následující základní pracovní standardy:</w:t>
      </w:r>
    </w:p>
    <w:p w14:paraId="3E7AD5B2"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Úmluva č. 87 o svobodě sdružování a ochraně práva odborově se organizovat,</w:t>
      </w:r>
    </w:p>
    <w:p w14:paraId="0964DE84"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Úmluva č. 98 o provádění zásad práva organizovat se a kolektivně vyjednávat,</w:t>
      </w:r>
    </w:p>
    <w:p w14:paraId="7DB9210D"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Úmluva č. 29 o nucené nebo povinné práci,</w:t>
      </w:r>
    </w:p>
    <w:p w14:paraId="4235EB48"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Úmluva č. 105 o odstranění nucené práce,</w:t>
      </w:r>
    </w:p>
    <w:p w14:paraId="298FF0DD"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Úmluva č. 138 o nejnižším věku pro vstup do zaměstnání,</w:t>
      </w:r>
    </w:p>
    <w:p w14:paraId="1218219C"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Úmluva č. 182 o zákazu a okamžitých opatřeních k odstranění nejhorších forem dětské práce,</w:t>
      </w:r>
    </w:p>
    <w:p w14:paraId="42CE108C"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Úmluva č. 100 o stejném odměňování pracujících mužů a žen za práci stejné hodnoty,</w:t>
      </w:r>
    </w:p>
    <w:p w14:paraId="765DB182"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Úmluva č. 111 o diskriminaci (zaměstnání a povolání),</w:t>
      </w:r>
    </w:p>
    <w:p w14:paraId="036FC297"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Úmluva č. 155 o bezpečnosti a zdraví pracovníků a o pracovním prostředí.</w:t>
      </w:r>
    </w:p>
    <w:p w14:paraId="7188BFCB" w14:textId="0A8E547D"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xml:space="preserve">Zhotovitel a jeho poddodavatelé jsou povinni dodržovat rovněž povinnosti týkající </w:t>
      </w:r>
      <w:r w:rsidR="008A1C97">
        <w:rPr>
          <w:rFonts w:ascii="Segoe UI" w:hAnsi="Segoe UI" w:cs="Segoe UI"/>
          <w:sz w:val="22"/>
          <w:szCs w:val="22"/>
        </w:rPr>
        <w:br/>
      </w:r>
      <w:r w:rsidRPr="00A561F9">
        <w:rPr>
          <w:rFonts w:ascii="Segoe UI" w:hAnsi="Segoe UI" w:cs="Segoe UI"/>
          <w:sz w:val="22"/>
          <w:szCs w:val="22"/>
        </w:rPr>
        <w:t xml:space="preserve">se základních lidských práv, včetně dodržování Všeobecné deklarace lidských práv </w:t>
      </w:r>
      <w:r w:rsidR="008A1C97">
        <w:rPr>
          <w:rFonts w:ascii="Segoe UI" w:hAnsi="Segoe UI" w:cs="Segoe UI"/>
          <w:sz w:val="22"/>
          <w:szCs w:val="22"/>
        </w:rPr>
        <w:br/>
      </w:r>
      <w:r w:rsidRPr="00A561F9">
        <w:rPr>
          <w:rFonts w:ascii="Segoe UI" w:hAnsi="Segoe UI" w:cs="Segoe UI"/>
          <w:sz w:val="22"/>
          <w:szCs w:val="22"/>
        </w:rPr>
        <w:t>a evropské Úmluvy o ochraně lidských práv a základních svobod.</w:t>
      </w:r>
    </w:p>
    <w:p w14:paraId="2632BDA4"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xml:space="preserve">Zhotovitel a jeho poddodavatelé jsou odpovědní za zajištění, aby všichni zaměstnanci pracující při realizaci předmětu </w:t>
      </w:r>
      <w:r w:rsidR="00627A19" w:rsidRPr="00A561F9">
        <w:rPr>
          <w:rFonts w:ascii="Segoe UI" w:hAnsi="Segoe UI" w:cs="Segoe UI"/>
          <w:sz w:val="22"/>
          <w:szCs w:val="22"/>
        </w:rPr>
        <w:t>Smlouvy</w:t>
      </w:r>
      <w:r w:rsidRPr="00A561F9">
        <w:rPr>
          <w:rFonts w:ascii="Segoe UI" w:hAnsi="Segoe UI" w:cs="Segoe UI"/>
          <w:sz w:val="22"/>
          <w:szCs w:val="22"/>
        </w:rPr>
        <w:t xml:space="preserve"> měli oprávnění k výkonu práce v České republice dle zákona č. 435/2004 Sb., o zaměstnanosti, ve znění pozdějších předpisů, a že jejich pracovněprávní vztah bude v souladu se zákonem č. 262/2006 Sb., zákoník práce, ve znění pozdějších předpisů, a prováděcími právními předpisy.</w:t>
      </w:r>
    </w:p>
    <w:p w14:paraId="03A20FD4" w14:textId="53B8C12F"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xml:space="preserve">Zhotovitel a jeho poddodavatelé jsou povinni zajistit rovnost a spravedlivé a důstojné zacházení se všemi svými zaměstnanci, včetně spravedlivého a rovného odměňování </w:t>
      </w:r>
      <w:r w:rsidR="008A1C97">
        <w:rPr>
          <w:rFonts w:ascii="Segoe UI" w:hAnsi="Segoe UI" w:cs="Segoe UI"/>
          <w:sz w:val="22"/>
          <w:szCs w:val="22"/>
        </w:rPr>
        <w:br/>
      </w:r>
      <w:r w:rsidRPr="00A561F9">
        <w:rPr>
          <w:rFonts w:ascii="Segoe UI" w:hAnsi="Segoe UI" w:cs="Segoe UI"/>
          <w:sz w:val="22"/>
          <w:szCs w:val="22"/>
        </w:rPr>
        <w:t>za práci a vyloučení diskriminace zaměstnanců jakéhokoli druhu.</w:t>
      </w:r>
    </w:p>
    <w:p w14:paraId="7B45E3EC"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Zhotovitel je povinen v rámci všech obchodních a jiných smluvních vztahů zachovávat rovný přístup, spravedlnost, legálnost, slušnost a etické chování.</w:t>
      </w:r>
    </w:p>
    <w:p w14:paraId="4345BF82" w14:textId="3044C431" w:rsidR="00F822AD" w:rsidRPr="00A561F9" w:rsidRDefault="00C81230"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V </w:t>
      </w:r>
      <w:r w:rsidR="00F822AD" w:rsidRPr="00A561F9">
        <w:rPr>
          <w:rFonts w:ascii="Segoe UI" w:hAnsi="Segoe UI" w:cs="Segoe UI"/>
          <w:sz w:val="22"/>
          <w:szCs w:val="22"/>
        </w:rPr>
        <w:t xml:space="preserve">případě, že Zhotovitel nebo jeho poddodavatelé poruší některou z výše uvedených povinností týkající do dodržování výše uvedených základních pracovních standardů, mezinárodních úmluv a právních předpisů týkajících se zaměstnanců a dalších shora uvedených pravidel, je Zhotovitel či jeho poddodavatel povinen tyto nedostatky bezodkladně napravit a dokončit realizaci předmětu </w:t>
      </w:r>
      <w:r w:rsidR="00627A19" w:rsidRPr="00A561F9">
        <w:rPr>
          <w:rFonts w:ascii="Segoe UI" w:hAnsi="Segoe UI" w:cs="Segoe UI"/>
          <w:sz w:val="22"/>
          <w:szCs w:val="22"/>
        </w:rPr>
        <w:t>Smlouvy</w:t>
      </w:r>
      <w:r w:rsidR="00F822AD" w:rsidRPr="00A561F9">
        <w:rPr>
          <w:rFonts w:ascii="Segoe UI" w:hAnsi="Segoe UI" w:cs="Segoe UI"/>
          <w:sz w:val="22"/>
          <w:szCs w:val="22"/>
        </w:rPr>
        <w:t xml:space="preserve"> v souladu s těmito </w:t>
      </w:r>
      <w:r w:rsidR="00F822AD" w:rsidRPr="00A561F9">
        <w:rPr>
          <w:rFonts w:ascii="Segoe UI" w:hAnsi="Segoe UI" w:cs="Segoe UI"/>
          <w:sz w:val="22"/>
          <w:szCs w:val="22"/>
        </w:rPr>
        <w:lastRenderedPageBreak/>
        <w:t xml:space="preserve">základními pracovními standardy, mezinárodními úmluvami, právními předpisy a dalšími shora uvedenými pravidly. Veškeré náklady vzniklé Zhotoviteli či jeho poddodavateli </w:t>
      </w:r>
      <w:r w:rsidR="008A1C97">
        <w:rPr>
          <w:rFonts w:ascii="Segoe UI" w:hAnsi="Segoe UI" w:cs="Segoe UI"/>
          <w:sz w:val="22"/>
          <w:szCs w:val="22"/>
        </w:rPr>
        <w:br/>
      </w:r>
      <w:r w:rsidR="00F822AD" w:rsidRPr="00A561F9">
        <w:rPr>
          <w:rFonts w:ascii="Segoe UI" w:hAnsi="Segoe UI" w:cs="Segoe UI"/>
          <w:sz w:val="22"/>
          <w:szCs w:val="22"/>
        </w:rPr>
        <w:t xml:space="preserve">a související s dodržováním povinností definovaných v tomto odstavci </w:t>
      </w:r>
      <w:r w:rsidR="00627A19" w:rsidRPr="00A561F9">
        <w:rPr>
          <w:rFonts w:ascii="Segoe UI" w:hAnsi="Segoe UI" w:cs="Segoe UI"/>
          <w:sz w:val="22"/>
          <w:szCs w:val="22"/>
        </w:rPr>
        <w:t>Smlouvy</w:t>
      </w:r>
      <w:r w:rsidR="00F822AD" w:rsidRPr="00A561F9">
        <w:rPr>
          <w:rFonts w:ascii="Segoe UI" w:hAnsi="Segoe UI" w:cs="Segoe UI"/>
          <w:sz w:val="22"/>
          <w:szCs w:val="22"/>
        </w:rPr>
        <w:t xml:space="preserve"> nese Zhotovitel, resp. jeho poddodavatel.</w:t>
      </w:r>
    </w:p>
    <w:p w14:paraId="65D0B1EB"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xml:space="preserve">Objednatel je v přiměřené míře oprávněn v průběhu realizace předmětu </w:t>
      </w:r>
      <w:r w:rsidR="00627A19" w:rsidRPr="00A561F9">
        <w:rPr>
          <w:rFonts w:ascii="Segoe UI" w:hAnsi="Segoe UI" w:cs="Segoe UI"/>
          <w:sz w:val="22"/>
          <w:szCs w:val="22"/>
        </w:rPr>
        <w:t>Smlouvy</w:t>
      </w:r>
      <w:r w:rsidRPr="00A561F9">
        <w:rPr>
          <w:rFonts w:ascii="Segoe UI" w:hAnsi="Segoe UI" w:cs="Segoe UI"/>
          <w:sz w:val="22"/>
          <w:szCs w:val="22"/>
        </w:rPr>
        <w:t xml:space="preserve"> kontrolovat dodržování výše uvedených základních pracovních standardů, mezinárodních úmluv, právních předpisů a dalších shora uvedených pravidel.</w:t>
      </w:r>
    </w:p>
    <w:p w14:paraId="12468075" w14:textId="0D50EB74"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xml:space="preserve">V případě, že bude Zhotovitel zřizovat při realizaci předmětu </w:t>
      </w:r>
      <w:r w:rsidR="00627A19" w:rsidRPr="00A561F9">
        <w:rPr>
          <w:rFonts w:ascii="Segoe UI" w:hAnsi="Segoe UI" w:cs="Segoe UI"/>
          <w:sz w:val="22"/>
          <w:szCs w:val="22"/>
        </w:rPr>
        <w:t>Smlouvy</w:t>
      </w:r>
      <w:r w:rsidRPr="00A561F9">
        <w:rPr>
          <w:rFonts w:ascii="Segoe UI" w:hAnsi="Segoe UI" w:cs="Segoe UI"/>
          <w:sz w:val="22"/>
          <w:szCs w:val="22"/>
        </w:rPr>
        <w:t xml:space="preserve"> nová pracovní místa, Objednatel preferuje, aby výběr nových zaměstnanců byl prováděn tak, aby v případech, kdy je to možné, v maximální možné míře poskytl zaměstnání vhodným kvalifikovaným pracovníkům, např. i z řad evidence uchazečů o zaměstnání vedené Úřadem práce. </w:t>
      </w:r>
      <w:r w:rsidR="008A1C97">
        <w:rPr>
          <w:rFonts w:ascii="Segoe UI" w:hAnsi="Segoe UI" w:cs="Segoe UI"/>
          <w:sz w:val="22"/>
          <w:szCs w:val="22"/>
        </w:rPr>
        <w:br/>
      </w:r>
      <w:r w:rsidRPr="00A561F9">
        <w:rPr>
          <w:rFonts w:ascii="Segoe UI" w:hAnsi="Segoe UI" w:cs="Segoe UI"/>
          <w:sz w:val="22"/>
          <w:szCs w:val="22"/>
        </w:rPr>
        <w:t xml:space="preserve">O provedených výběrových řízení zaměstnanců či vyřazení z evidence uchazečů </w:t>
      </w:r>
      <w:r w:rsidR="00476A02">
        <w:rPr>
          <w:rFonts w:ascii="Segoe UI" w:hAnsi="Segoe UI" w:cs="Segoe UI"/>
          <w:sz w:val="22"/>
          <w:szCs w:val="22"/>
        </w:rPr>
        <w:br/>
      </w:r>
      <w:r w:rsidRPr="00A561F9">
        <w:rPr>
          <w:rFonts w:ascii="Segoe UI" w:hAnsi="Segoe UI" w:cs="Segoe UI"/>
          <w:sz w:val="22"/>
          <w:szCs w:val="22"/>
        </w:rPr>
        <w:t>o zaměstnání vedené Úřadem práce je Zhotovitel povinen vést záznamy a příslušné informace poskytnout na výzvu Objednateli.</w:t>
      </w:r>
    </w:p>
    <w:p w14:paraId="03E7FB54" w14:textId="77777777" w:rsidR="005A77FB" w:rsidRPr="00E4216C" w:rsidRDefault="005A77FB" w:rsidP="0058305B">
      <w:pPr>
        <w:jc w:val="both"/>
        <w:rPr>
          <w:rFonts w:ascii="Segoe UI" w:hAnsi="Segoe UI" w:cs="Segoe UI"/>
          <w:sz w:val="22"/>
          <w:szCs w:val="22"/>
        </w:rPr>
      </w:pPr>
    </w:p>
    <w:sectPr w:rsidR="005A77FB" w:rsidRPr="00E4216C" w:rsidSect="00232A36">
      <w:footerReference w:type="default" r:id="rId8"/>
      <w:headerReference w:type="first" r:id="rId9"/>
      <w:pgSz w:w="11906" w:h="16838"/>
      <w:pgMar w:top="993" w:right="1417" w:bottom="1417" w:left="1417" w:header="107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CEBF7" w14:textId="77777777" w:rsidR="006565D6" w:rsidRDefault="006565D6" w:rsidP="007575D2">
      <w:r>
        <w:separator/>
      </w:r>
    </w:p>
  </w:endnote>
  <w:endnote w:type="continuationSeparator" w:id="0">
    <w:p w14:paraId="384A948D" w14:textId="77777777" w:rsidR="006565D6" w:rsidRDefault="006565D6" w:rsidP="00757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A7393" w14:textId="77777777" w:rsidR="007355C2" w:rsidRPr="00A561F9" w:rsidRDefault="007355C2" w:rsidP="00E479A1">
    <w:pPr>
      <w:pStyle w:val="Zpat"/>
      <w:jc w:val="right"/>
      <w:rPr>
        <w:rFonts w:ascii="Segoe UI" w:hAnsi="Segoe UI" w:cs="Segoe UI"/>
      </w:rPr>
    </w:pPr>
    <w:r w:rsidRPr="00A561F9">
      <w:rPr>
        <w:rFonts w:ascii="Segoe UI" w:hAnsi="Segoe UI" w:cs="Segoe UI"/>
        <w:sz w:val="22"/>
        <w:szCs w:val="22"/>
      </w:rPr>
      <w:t xml:space="preserve">Stránka </w:t>
    </w:r>
    <w:r w:rsidRPr="00A561F9">
      <w:rPr>
        <w:rFonts w:ascii="Segoe UI" w:hAnsi="Segoe UI" w:cs="Segoe UI"/>
        <w:b/>
        <w:sz w:val="22"/>
        <w:szCs w:val="22"/>
      </w:rPr>
      <w:fldChar w:fldCharType="begin"/>
    </w:r>
    <w:r w:rsidRPr="00A561F9">
      <w:rPr>
        <w:rFonts w:ascii="Segoe UI" w:hAnsi="Segoe UI" w:cs="Segoe UI"/>
        <w:b/>
        <w:sz w:val="22"/>
        <w:szCs w:val="22"/>
      </w:rPr>
      <w:instrText>PAGE</w:instrText>
    </w:r>
    <w:r w:rsidRPr="00A561F9">
      <w:rPr>
        <w:rFonts w:ascii="Segoe UI" w:hAnsi="Segoe UI" w:cs="Segoe UI"/>
        <w:b/>
        <w:sz w:val="22"/>
        <w:szCs w:val="22"/>
      </w:rPr>
      <w:fldChar w:fldCharType="separate"/>
    </w:r>
    <w:r w:rsidR="00C81230" w:rsidRPr="00A561F9">
      <w:rPr>
        <w:rFonts w:ascii="Segoe UI" w:hAnsi="Segoe UI" w:cs="Segoe UI"/>
        <w:b/>
        <w:noProof/>
        <w:sz w:val="22"/>
        <w:szCs w:val="22"/>
      </w:rPr>
      <w:t>40</w:t>
    </w:r>
    <w:r w:rsidRPr="00A561F9">
      <w:rPr>
        <w:rFonts w:ascii="Segoe UI" w:hAnsi="Segoe UI" w:cs="Segoe UI"/>
        <w:b/>
        <w:sz w:val="22"/>
        <w:szCs w:val="22"/>
      </w:rPr>
      <w:fldChar w:fldCharType="end"/>
    </w:r>
    <w:r w:rsidRPr="00A561F9">
      <w:rPr>
        <w:rFonts w:ascii="Segoe UI" w:hAnsi="Segoe UI" w:cs="Segoe UI"/>
        <w:sz w:val="22"/>
        <w:szCs w:val="22"/>
      </w:rPr>
      <w:t xml:space="preserve"> z </w:t>
    </w:r>
    <w:r w:rsidRPr="00A561F9">
      <w:rPr>
        <w:rFonts w:ascii="Segoe UI" w:hAnsi="Segoe UI" w:cs="Segoe UI"/>
        <w:b/>
        <w:sz w:val="22"/>
        <w:szCs w:val="22"/>
      </w:rPr>
      <w:fldChar w:fldCharType="begin"/>
    </w:r>
    <w:r w:rsidRPr="00A561F9">
      <w:rPr>
        <w:rFonts w:ascii="Segoe UI" w:hAnsi="Segoe UI" w:cs="Segoe UI"/>
        <w:b/>
        <w:sz w:val="22"/>
        <w:szCs w:val="22"/>
      </w:rPr>
      <w:instrText>NUMPAGES</w:instrText>
    </w:r>
    <w:r w:rsidRPr="00A561F9">
      <w:rPr>
        <w:rFonts w:ascii="Segoe UI" w:hAnsi="Segoe UI" w:cs="Segoe UI"/>
        <w:b/>
        <w:sz w:val="22"/>
        <w:szCs w:val="22"/>
      </w:rPr>
      <w:fldChar w:fldCharType="separate"/>
    </w:r>
    <w:r w:rsidR="00C81230" w:rsidRPr="00A561F9">
      <w:rPr>
        <w:rFonts w:ascii="Segoe UI" w:hAnsi="Segoe UI" w:cs="Segoe UI"/>
        <w:b/>
        <w:noProof/>
        <w:sz w:val="22"/>
        <w:szCs w:val="22"/>
      </w:rPr>
      <w:t>42</w:t>
    </w:r>
    <w:r w:rsidRPr="00A561F9">
      <w:rPr>
        <w:rFonts w:ascii="Segoe UI" w:hAnsi="Segoe UI" w:cs="Segoe UI"/>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6EBE4" w14:textId="77777777" w:rsidR="006565D6" w:rsidRDefault="006565D6" w:rsidP="007575D2">
      <w:r>
        <w:separator/>
      </w:r>
    </w:p>
  </w:footnote>
  <w:footnote w:type="continuationSeparator" w:id="0">
    <w:p w14:paraId="363D6390" w14:textId="77777777" w:rsidR="006565D6" w:rsidRDefault="006565D6" w:rsidP="007575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68071" w14:textId="77777777" w:rsidR="001177A2" w:rsidRPr="003A1D7B" w:rsidRDefault="001177A2" w:rsidP="003A1D7B">
    <w:pPr>
      <w:tabs>
        <w:tab w:val="center" w:pos="4536"/>
        <w:tab w:val="right" w:pos="9072"/>
      </w:tabs>
      <w:jc w:val="center"/>
      <w:rPr>
        <w:rFonts w:ascii="Palatino Linotype" w:hAnsi="Palatino Linotype"/>
        <w:i/>
        <w:sz w:val="22"/>
        <w:szCs w:val="22"/>
        <w:lang w:val="x-none" w:eastAsia="x-no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E08A6"/>
    <w:multiLevelType w:val="hybridMultilevel"/>
    <w:tmpl w:val="FBBC0EC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028C6333"/>
    <w:multiLevelType w:val="multilevel"/>
    <w:tmpl w:val="261426DA"/>
    <w:lvl w:ilvl="0">
      <w:start w:val="1"/>
      <w:numFmt w:val="upperRoman"/>
      <w:lvlText w:val="%1."/>
      <w:lvlJc w:val="right"/>
      <w:pPr>
        <w:tabs>
          <w:tab w:val="num" w:pos="360"/>
        </w:tabs>
        <w:ind w:left="360" w:hanging="18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20" w:hanging="360"/>
      </w:pPr>
      <w:rPr>
        <w:rFonts w:hint="default"/>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6EA695F"/>
    <w:multiLevelType w:val="hybridMultilevel"/>
    <w:tmpl w:val="E5CE8E2C"/>
    <w:lvl w:ilvl="0" w:tplc="9BC448A2">
      <w:start w:val="1"/>
      <w:numFmt w:val="lowerLetter"/>
      <w:lvlText w:val="%1)"/>
      <w:lvlJc w:val="left"/>
      <w:pPr>
        <w:ind w:left="720" w:hanging="360"/>
      </w:pPr>
      <w:rPr>
        <w:rFonts w:ascii="Segoe UI" w:hAnsi="Segoe UI" w:cs="Segoe UI" w:hint="default"/>
        <w:b w:val="0"/>
        <w:i w:val="0"/>
        <w:sz w:val="22"/>
        <w:szCs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683E0A"/>
    <w:multiLevelType w:val="hybridMultilevel"/>
    <w:tmpl w:val="6D7A3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F61A92"/>
    <w:multiLevelType w:val="hybridMultilevel"/>
    <w:tmpl w:val="2200E2F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B128CA"/>
    <w:multiLevelType w:val="hybridMultilevel"/>
    <w:tmpl w:val="02ACFF0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846E7"/>
    <w:multiLevelType w:val="hybridMultilevel"/>
    <w:tmpl w:val="84B204A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842285"/>
    <w:multiLevelType w:val="multilevel"/>
    <w:tmpl w:val="8E74885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692B07"/>
    <w:multiLevelType w:val="hybridMultilevel"/>
    <w:tmpl w:val="B80AD6CC"/>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2AC200B5"/>
    <w:multiLevelType w:val="hybridMultilevel"/>
    <w:tmpl w:val="C8EEFFE8"/>
    <w:lvl w:ilvl="0" w:tplc="31ECB49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B935B1D"/>
    <w:multiLevelType w:val="multilevel"/>
    <w:tmpl w:val="0370171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32260F7A"/>
    <w:multiLevelType w:val="multilevel"/>
    <w:tmpl w:val="7BE6CA4C"/>
    <w:lvl w:ilvl="0">
      <w:start w:val="1"/>
      <w:numFmt w:val="decimal"/>
      <w:isLgl/>
      <w:lvlText w:val="(%1)"/>
      <w:lvlJc w:val="left"/>
      <w:pPr>
        <w:tabs>
          <w:tab w:val="num" w:pos="782"/>
        </w:tabs>
        <w:ind w:left="0" w:firstLine="425"/>
      </w:pPr>
      <w:rPr>
        <w:rFonts w:hint="default"/>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0"/>
        </w:tabs>
        <w:ind w:left="850" w:hanging="425"/>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pStyle w:val="Textodstavce"/>
      <w:lvlText w:val="(%7)"/>
      <w:lvlJc w:val="left"/>
      <w:pPr>
        <w:tabs>
          <w:tab w:val="num" w:pos="785"/>
        </w:tabs>
        <w:ind w:left="0" w:firstLine="425"/>
      </w:pPr>
      <w:rPr>
        <w:rFonts w:hint="default"/>
      </w:rPr>
    </w:lvl>
    <w:lvl w:ilvl="7">
      <w:start w:val="1"/>
      <w:numFmt w:val="lowerLetter"/>
      <w:pStyle w:val="Textpsmene"/>
      <w:lvlText w:val="%8)"/>
      <w:lvlJc w:val="left"/>
      <w:pPr>
        <w:tabs>
          <w:tab w:val="num" w:pos="425"/>
        </w:tabs>
        <w:ind w:left="425" w:hanging="425"/>
      </w:pPr>
      <w:rPr>
        <w:rFonts w:hint="default"/>
        <w:b/>
      </w:rPr>
    </w:lvl>
    <w:lvl w:ilvl="8">
      <w:start w:val="1"/>
      <w:numFmt w:val="decimal"/>
      <w:pStyle w:val="Textbodu"/>
      <w:lvlText w:val="%9."/>
      <w:lvlJc w:val="left"/>
      <w:pPr>
        <w:tabs>
          <w:tab w:val="num" w:pos="851"/>
        </w:tabs>
        <w:ind w:left="851" w:hanging="426"/>
      </w:pPr>
      <w:rPr>
        <w:rFonts w:ascii="Verdana" w:hAnsi="Verdana" w:hint="default"/>
        <w:sz w:val="20"/>
        <w:szCs w:val="20"/>
      </w:rPr>
    </w:lvl>
  </w:abstractNum>
  <w:abstractNum w:abstractNumId="13" w15:restartNumberingAfterBreak="0">
    <w:nsid w:val="32D85821"/>
    <w:multiLevelType w:val="hybridMultilevel"/>
    <w:tmpl w:val="AD4483E8"/>
    <w:lvl w:ilvl="0" w:tplc="300A61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AB6BE7"/>
    <w:multiLevelType w:val="hybridMultilevel"/>
    <w:tmpl w:val="91AABE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4C366D8"/>
    <w:multiLevelType w:val="hybridMultilevel"/>
    <w:tmpl w:val="7534A68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390C48"/>
    <w:multiLevelType w:val="hybridMultilevel"/>
    <w:tmpl w:val="D09EC5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A2C69"/>
    <w:multiLevelType w:val="hybridMultilevel"/>
    <w:tmpl w:val="0CB85B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54698D"/>
    <w:multiLevelType w:val="hybridMultilevel"/>
    <w:tmpl w:val="176609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F241003"/>
    <w:multiLevelType w:val="multilevel"/>
    <w:tmpl w:val="0370171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AAA281A"/>
    <w:multiLevelType w:val="hybridMultilevel"/>
    <w:tmpl w:val="6624E1C0"/>
    <w:lvl w:ilvl="0" w:tplc="04050017">
      <w:start w:val="1"/>
      <w:numFmt w:val="lowerLetter"/>
      <w:lvlText w:val="%1)"/>
      <w:lvlJc w:val="left"/>
      <w:pPr>
        <w:ind w:left="1146" w:hanging="360"/>
      </w:pPr>
    </w:lvl>
    <w:lvl w:ilvl="1" w:tplc="04050017">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2" w15:restartNumberingAfterBreak="0">
    <w:nsid w:val="563B4CC7"/>
    <w:multiLevelType w:val="multilevel"/>
    <w:tmpl w:val="3F0C241A"/>
    <w:lvl w:ilvl="0">
      <w:start w:val="1"/>
      <w:numFmt w:val="decimal"/>
      <w:lvlText w:val="%1"/>
      <w:lvlJc w:val="left"/>
      <w:pPr>
        <w:tabs>
          <w:tab w:val="num" w:pos="454"/>
        </w:tabs>
        <w:ind w:left="454" w:hanging="454"/>
      </w:pPr>
      <w:rPr>
        <w:rFonts w:hint="default"/>
        <w:b/>
      </w:rPr>
    </w:lvl>
    <w:lvl w:ilvl="1">
      <w:start w:val="1"/>
      <w:numFmt w:val="ordinal"/>
      <w:lvlText w:val="%1.%2"/>
      <w:lvlJc w:val="left"/>
      <w:pPr>
        <w:tabs>
          <w:tab w:val="num" w:pos="737"/>
        </w:tabs>
        <w:ind w:left="737" w:hanging="737"/>
      </w:pPr>
      <w:rPr>
        <w:rFonts w:hint="default"/>
        <w:b w:val="0"/>
        <w:i w:val="0"/>
        <w:strike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5F0E786A"/>
    <w:multiLevelType w:val="hybridMultilevel"/>
    <w:tmpl w:val="94C029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EB7AE3"/>
    <w:multiLevelType w:val="hybridMultilevel"/>
    <w:tmpl w:val="583C915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5" w15:restartNumberingAfterBreak="0">
    <w:nsid w:val="6647101B"/>
    <w:multiLevelType w:val="hybridMultilevel"/>
    <w:tmpl w:val="30824D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46206B"/>
    <w:multiLevelType w:val="hybridMultilevel"/>
    <w:tmpl w:val="6D7A3EF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88348D1"/>
    <w:multiLevelType w:val="hybridMultilevel"/>
    <w:tmpl w:val="35B8234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9" w15:restartNumberingAfterBreak="0">
    <w:nsid w:val="7239382E"/>
    <w:multiLevelType w:val="hybridMultilevel"/>
    <w:tmpl w:val="DF94C1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3C5E77"/>
    <w:multiLevelType w:val="hybridMultilevel"/>
    <w:tmpl w:val="E1309F40"/>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E44E41EC">
      <w:start w:val="3"/>
      <w:numFmt w:val="bullet"/>
      <w:lvlText w:val="-"/>
      <w:lvlJc w:val="left"/>
      <w:pPr>
        <w:tabs>
          <w:tab w:val="num" w:pos="2917"/>
        </w:tabs>
        <w:ind w:left="2917" w:hanging="397"/>
      </w:pPr>
      <w:rPr>
        <w:rFonts w:ascii="Times New Roman" w:hAnsi="Times New Roman" w:cs="Times New Roman" w:hint="default"/>
        <w:b w:val="0"/>
        <w:i/>
        <w:color w:val="auto"/>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95F7722"/>
    <w:multiLevelType w:val="hybridMultilevel"/>
    <w:tmpl w:val="2F6C9D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B275E60"/>
    <w:multiLevelType w:val="hybridMultilevel"/>
    <w:tmpl w:val="A642CAC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D9105BA"/>
    <w:multiLevelType w:val="hybridMultilevel"/>
    <w:tmpl w:val="A7B681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27095043">
    <w:abstractNumId w:val="28"/>
  </w:num>
  <w:num w:numId="2" w16cid:durableId="217057593">
    <w:abstractNumId w:val="22"/>
  </w:num>
  <w:num w:numId="3" w16cid:durableId="1132869118">
    <w:abstractNumId w:val="30"/>
  </w:num>
  <w:num w:numId="4" w16cid:durableId="401948313">
    <w:abstractNumId w:val="21"/>
  </w:num>
  <w:num w:numId="5" w16cid:durableId="1021476154">
    <w:abstractNumId w:val="10"/>
  </w:num>
  <w:num w:numId="6" w16cid:durableId="2053066333">
    <w:abstractNumId w:val="7"/>
  </w:num>
  <w:num w:numId="7" w16cid:durableId="2115246020">
    <w:abstractNumId w:val="12"/>
  </w:num>
  <w:num w:numId="8" w16cid:durableId="1795321176">
    <w:abstractNumId w:val="11"/>
  </w:num>
  <w:num w:numId="9" w16cid:durableId="647437256">
    <w:abstractNumId w:val="13"/>
  </w:num>
  <w:num w:numId="10" w16cid:durableId="1844080242">
    <w:abstractNumId w:val="1"/>
  </w:num>
  <w:num w:numId="11" w16cid:durableId="1366180532">
    <w:abstractNumId w:val="2"/>
  </w:num>
  <w:num w:numId="12" w16cid:durableId="1322349884">
    <w:abstractNumId w:val="20"/>
  </w:num>
  <w:num w:numId="13" w16cid:durableId="1479767907">
    <w:abstractNumId w:val="8"/>
  </w:num>
  <w:num w:numId="14" w16cid:durableId="21322853">
    <w:abstractNumId w:val="19"/>
  </w:num>
  <w:num w:numId="15" w16cid:durableId="1807356231">
    <w:abstractNumId w:val="32"/>
  </w:num>
  <w:num w:numId="16" w16cid:durableId="1317225975">
    <w:abstractNumId w:val="24"/>
  </w:num>
  <w:num w:numId="17" w16cid:durableId="1557859108">
    <w:abstractNumId w:val="3"/>
  </w:num>
  <w:num w:numId="18" w16cid:durableId="1613316931">
    <w:abstractNumId w:val="26"/>
  </w:num>
  <w:num w:numId="19" w16cid:durableId="910774920">
    <w:abstractNumId w:val="27"/>
  </w:num>
  <w:num w:numId="20" w16cid:durableId="908538063">
    <w:abstractNumId w:val="9"/>
  </w:num>
  <w:num w:numId="21" w16cid:durableId="1591619993">
    <w:abstractNumId w:val="25"/>
  </w:num>
  <w:num w:numId="22" w16cid:durableId="900286292">
    <w:abstractNumId w:val="15"/>
  </w:num>
  <w:num w:numId="23" w16cid:durableId="1856189878">
    <w:abstractNumId w:val="16"/>
  </w:num>
  <w:num w:numId="24" w16cid:durableId="2139685961">
    <w:abstractNumId w:val="6"/>
  </w:num>
  <w:num w:numId="25" w16cid:durableId="1154494006">
    <w:abstractNumId w:val="0"/>
  </w:num>
  <w:num w:numId="26" w16cid:durableId="1852841454">
    <w:abstractNumId w:val="31"/>
  </w:num>
  <w:num w:numId="27" w16cid:durableId="712774607">
    <w:abstractNumId w:val="5"/>
  </w:num>
  <w:num w:numId="28" w16cid:durableId="1046032042">
    <w:abstractNumId w:val="29"/>
  </w:num>
  <w:num w:numId="29" w16cid:durableId="314140983">
    <w:abstractNumId w:val="18"/>
  </w:num>
  <w:num w:numId="30" w16cid:durableId="2130316749">
    <w:abstractNumId w:val="17"/>
  </w:num>
  <w:num w:numId="31" w16cid:durableId="341905818">
    <w:abstractNumId w:val="33"/>
  </w:num>
  <w:num w:numId="32" w16cid:durableId="2023580415">
    <w:abstractNumId w:val="4"/>
  </w:num>
  <w:num w:numId="33" w16cid:durableId="2027946131">
    <w:abstractNumId w:val="14"/>
  </w:num>
  <w:num w:numId="34" w16cid:durableId="493838387">
    <w:abstractNumId w:val="23"/>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anislav Mozgva">
    <w15:presenceInfo w15:providerId="AD" w15:userId="S::mozgva@solkind.cz::32d8732f-58b0-4eb4-a8c1-cf36d107c2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5D2"/>
    <w:rsid w:val="000005F8"/>
    <w:rsid w:val="00000677"/>
    <w:rsid w:val="000011F7"/>
    <w:rsid w:val="000021B1"/>
    <w:rsid w:val="00002516"/>
    <w:rsid w:val="000032AE"/>
    <w:rsid w:val="00004125"/>
    <w:rsid w:val="00004746"/>
    <w:rsid w:val="0000584F"/>
    <w:rsid w:val="000064F2"/>
    <w:rsid w:val="00006E63"/>
    <w:rsid w:val="00007FAB"/>
    <w:rsid w:val="00010591"/>
    <w:rsid w:val="00010DAF"/>
    <w:rsid w:val="00012027"/>
    <w:rsid w:val="000129AF"/>
    <w:rsid w:val="000133C5"/>
    <w:rsid w:val="0001598F"/>
    <w:rsid w:val="000166E7"/>
    <w:rsid w:val="000176A8"/>
    <w:rsid w:val="00017EB3"/>
    <w:rsid w:val="0002073C"/>
    <w:rsid w:val="00021914"/>
    <w:rsid w:val="00022016"/>
    <w:rsid w:val="000221B5"/>
    <w:rsid w:val="00022BF0"/>
    <w:rsid w:val="0002400E"/>
    <w:rsid w:val="0002437D"/>
    <w:rsid w:val="000254BB"/>
    <w:rsid w:val="0002604A"/>
    <w:rsid w:val="00027049"/>
    <w:rsid w:val="00027744"/>
    <w:rsid w:val="00027A38"/>
    <w:rsid w:val="00030147"/>
    <w:rsid w:val="00030704"/>
    <w:rsid w:val="0003170B"/>
    <w:rsid w:val="000317D6"/>
    <w:rsid w:val="00031A0A"/>
    <w:rsid w:val="00031C6C"/>
    <w:rsid w:val="00031C8A"/>
    <w:rsid w:val="000324DF"/>
    <w:rsid w:val="000325C1"/>
    <w:rsid w:val="00032B4E"/>
    <w:rsid w:val="000347EE"/>
    <w:rsid w:val="00034A98"/>
    <w:rsid w:val="00034E44"/>
    <w:rsid w:val="00035180"/>
    <w:rsid w:val="0003532B"/>
    <w:rsid w:val="00035680"/>
    <w:rsid w:val="00035F9A"/>
    <w:rsid w:val="000364DE"/>
    <w:rsid w:val="000370DB"/>
    <w:rsid w:val="00037134"/>
    <w:rsid w:val="000376D2"/>
    <w:rsid w:val="000426E9"/>
    <w:rsid w:val="000432E6"/>
    <w:rsid w:val="00044A1C"/>
    <w:rsid w:val="000476FF"/>
    <w:rsid w:val="000517BF"/>
    <w:rsid w:val="00051879"/>
    <w:rsid w:val="00053813"/>
    <w:rsid w:val="00053927"/>
    <w:rsid w:val="00054539"/>
    <w:rsid w:val="00055965"/>
    <w:rsid w:val="0005656D"/>
    <w:rsid w:val="00056CE4"/>
    <w:rsid w:val="00057E80"/>
    <w:rsid w:val="00060050"/>
    <w:rsid w:val="000615A3"/>
    <w:rsid w:val="00061F8C"/>
    <w:rsid w:val="00062098"/>
    <w:rsid w:val="0006242D"/>
    <w:rsid w:val="0006271C"/>
    <w:rsid w:val="000641EA"/>
    <w:rsid w:val="0006498A"/>
    <w:rsid w:val="000668D5"/>
    <w:rsid w:val="0006762E"/>
    <w:rsid w:val="00067B39"/>
    <w:rsid w:val="00067FC2"/>
    <w:rsid w:val="00070374"/>
    <w:rsid w:val="000707A3"/>
    <w:rsid w:val="00071279"/>
    <w:rsid w:val="000721C5"/>
    <w:rsid w:val="00072A15"/>
    <w:rsid w:val="00074142"/>
    <w:rsid w:val="0007447D"/>
    <w:rsid w:val="000762C6"/>
    <w:rsid w:val="000763B4"/>
    <w:rsid w:val="00076E21"/>
    <w:rsid w:val="000771C4"/>
    <w:rsid w:val="0007728B"/>
    <w:rsid w:val="000772B6"/>
    <w:rsid w:val="00077E8B"/>
    <w:rsid w:val="000818DE"/>
    <w:rsid w:val="00082713"/>
    <w:rsid w:val="00083289"/>
    <w:rsid w:val="000837EC"/>
    <w:rsid w:val="000848F7"/>
    <w:rsid w:val="00084964"/>
    <w:rsid w:val="00086B2F"/>
    <w:rsid w:val="00086B7C"/>
    <w:rsid w:val="00086DF1"/>
    <w:rsid w:val="00086E31"/>
    <w:rsid w:val="00087A7C"/>
    <w:rsid w:val="00090024"/>
    <w:rsid w:val="000900BE"/>
    <w:rsid w:val="0009051E"/>
    <w:rsid w:val="000905A1"/>
    <w:rsid w:val="0009137A"/>
    <w:rsid w:val="0009167D"/>
    <w:rsid w:val="000917E8"/>
    <w:rsid w:val="00092463"/>
    <w:rsid w:val="00093D17"/>
    <w:rsid w:val="00093F62"/>
    <w:rsid w:val="00094A88"/>
    <w:rsid w:val="00094BDE"/>
    <w:rsid w:val="000950DF"/>
    <w:rsid w:val="00095FAF"/>
    <w:rsid w:val="000966C7"/>
    <w:rsid w:val="00097C38"/>
    <w:rsid w:val="000A0EBA"/>
    <w:rsid w:val="000A12FD"/>
    <w:rsid w:val="000A3144"/>
    <w:rsid w:val="000A33E6"/>
    <w:rsid w:val="000A495E"/>
    <w:rsid w:val="000A6A73"/>
    <w:rsid w:val="000A79E1"/>
    <w:rsid w:val="000A7BFA"/>
    <w:rsid w:val="000A7E33"/>
    <w:rsid w:val="000B1264"/>
    <w:rsid w:val="000B1929"/>
    <w:rsid w:val="000B205E"/>
    <w:rsid w:val="000B2143"/>
    <w:rsid w:val="000B3DA9"/>
    <w:rsid w:val="000B5160"/>
    <w:rsid w:val="000B66E9"/>
    <w:rsid w:val="000B6CF2"/>
    <w:rsid w:val="000C005B"/>
    <w:rsid w:val="000C0260"/>
    <w:rsid w:val="000C0443"/>
    <w:rsid w:val="000C090F"/>
    <w:rsid w:val="000C0A22"/>
    <w:rsid w:val="000C0B8A"/>
    <w:rsid w:val="000C1110"/>
    <w:rsid w:val="000C11AA"/>
    <w:rsid w:val="000C122A"/>
    <w:rsid w:val="000C28A2"/>
    <w:rsid w:val="000C3083"/>
    <w:rsid w:val="000C4CE4"/>
    <w:rsid w:val="000C50E0"/>
    <w:rsid w:val="000C756A"/>
    <w:rsid w:val="000C78AF"/>
    <w:rsid w:val="000D03E5"/>
    <w:rsid w:val="000D0AF1"/>
    <w:rsid w:val="000D0D59"/>
    <w:rsid w:val="000D17A6"/>
    <w:rsid w:val="000D1CD4"/>
    <w:rsid w:val="000D28EE"/>
    <w:rsid w:val="000D2C19"/>
    <w:rsid w:val="000D3518"/>
    <w:rsid w:val="000D3F82"/>
    <w:rsid w:val="000D4078"/>
    <w:rsid w:val="000D4B3F"/>
    <w:rsid w:val="000D57D0"/>
    <w:rsid w:val="000D5A24"/>
    <w:rsid w:val="000D5D08"/>
    <w:rsid w:val="000D60CA"/>
    <w:rsid w:val="000D6409"/>
    <w:rsid w:val="000D67A9"/>
    <w:rsid w:val="000D6A0C"/>
    <w:rsid w:val="000D6CBC"/>
    <w:rsid w:val="000D71D9"/>
    <w:rsid w:val="000D7E51"/>
    <w:rsid w:val="000E05AB"/>
    <w:rsid w:val="000E0925"/>
    <w:rsid w:val="000E137C"/>
    <w:rsid w:val="000E1FBB"/>
    <w:rsid w:val="000E2219"/>
    <w:rsid w:val="000E2ECE"/>
    <w:rsid w:val="000E3012"/>
    <w:rsid w:val="000E3059"/>
    <w:rsid w:val="000E3187"/>
    <w:rsid w:val="000E34B7"/>
    <w:rsid w:val="000E4658"/>
    <w:rsid w:val="000E4A82"/>
    <w:rsid w:val="000E4F0E"/>
    <w:rsid w:val="000E67C7"/>
    <w:rsid w:val="000E7EF0"/>
    <w:rsid w:val="000F08C1"/>
    <w:rsid w:val="000F0A92"/>
    <w:rsid w:val="000F17D2"/>
    <w:rsid w:val="000F19C8"/>
    <w:rsid w:val="000F35E7"/>
    <w:rsid w:val="000F3654"/>
    <w:rsid w:val="000F3793"/>
    <w:rsid w:val="000F48A7"/>
    <w:rsid w:val="000F4B06"/>
    <w:rsid w:val="000F4C19"/>
    <w:rsid w:val="000F528D"/>
    <w:rsid w:val="000F5EEF"/>
    <w:rsid w:val="000F6041"/>
    <w:rsid w:val="000F6726"/>
    <w:rsid w:val="001000D7"/>
    <w:rsid w:val="0010051B"/>
    <w:rsid w:val="00100785"/>
    <w:rsid w:val="00100B4B"/>
    <w:rsid w:val="00102C3A"/>
    <w:rsid w:val="001030D4"/>
    <w:rsid w:val="0010346B"/>
    <w:rsid w:val="0010477D"/>
    <w:rsid w:val="001047A7"/>
    <w:rsid w:val="00104CF1"/>
    <w:rsid w:val="001055A6"/>
    <w:rsid w:val="001059B2"/>
    <w:rsid w:val="00105A02"/>
    <w:rsid w:val="00105FE1"/>
    <w:rsid w:val="00106107"/>
    <w:rsid w:val="0010635B"/>
    <w:rsid w:val="00106F6F"/>
    <w:rsid w:val="00110062"/>
    <w:rsid w:val="00110076"/>
    <w:rsid w:val="001103DD"/>
    <w:rsid w:val="00110A05"/>
    <w:rsid w:val="00110C25"/>
    <w:rsid w:val="001113C7"/>
    <w:rsid w:val="00111AFD"/>
    <w:rsid w:val="001144F3"/>
    <w:rsid w:val="001159D7"/>
    <w:rsid w:val="00115F82"/>
    <w:rsid w:val="001177A2"/>
    <w:rsid w:val="0012059E"/>
    <w:rsid w:val="00120835"/>
    <w:rsid w:val="00120B8C"/>
    <w:rsid w:val="00120ED7"/>
    <w:rsid w:val="0012163A"/>
    <w:rsid w:val="00122105"/>
    <w:rsid w:val="00122D06"/>
    <w:rsid w:val="00124093"/>
    <w:rsid w:val="00125676"/>
    <w:rsid w:val="00125A03"/>
    <w:rsid w:val="00126023"/>
    <w:rsid w:val="00127AE5"/>
    <w:rsid w:val="00127B0A"/>
    <w:rsid w:val="00131238"/>
    <w:rsid w:val="001317A0"/>
    <w:rsid w:val="00131D2E"/>
    <w:rsid w:val="00131DC2"/>
    <w:rsid w:val="0013221E"/>
    <w:rsid w:val="00132400"/>
    <w:rsid w:val="001328A8"/>
    <w:rsid w:val="001337C2"/>
    <w:rsid w:val="00133AC1"/>
    <w:rsid w:val="00133E09"/>
    <w:rsid w:val="00134458"/>
    <w:rsid w:val="00134DCA"/>
    <w:rsid w:val="00135414"/>
    <w:rsid w:val="00135707"/>
    <w:rsid w:val="00137EB1"/>
    <w:rsid w:val="00140118"/>
    <w:rsid w:val="00140313"/>
    <w:rsid w:val="0014117F"/>
    <w:rsid w:val="00141C96"/>
    <w:rsid w:val="00142730"/>
    <w:rsid w:val="0014325D"/>
    <w:rsid w:val="001436A3"/>
    <w:rsid w:val="00143C30"/>
    <w:rsid w:val="00143ECB"/>
    <w:rsid w:val="001442A3"/>
    <w:rsid w:val="00144E69"/>
    <w:rsid w:val="00145EDE"/>
    <w:rsid w:val="00146550"/>
    <w:rsid w:val="001466BC"/>
    <w:rsid w:val="00147215"/>
    <w:rsid w:val="00147A59"/>
    <w:rsid w:val="00147A5C"/>
    <w:rsid w:val="0015070C"/>
    <w:rsid w:val="00150833"/>
    <w:rsid w:val="001508CE"/>
    <w:rsid w:val="00153513"/>
    <w:rsid w:val="00154EB6"/>
    <w:rsid w:val="001551B0"/>
    <w:rsid w:val="0015590E"/>
    <w:rsid w:val="00155D5F"/>
    <w:rsid w:val="001563E2"/>
    <w:rsid w:val="001569E9"/>
    <w:rsid w:val="00156E65"/>
    <w:rsid w:val="0015730E"/>
    <w:rsid w:val="00157405"/>
    <w:rsid w:val="001600F6"/>
    <w:rsid w:val="00161156"/>
    <w:rsid w:val="00161442"/>
    <w:rsid w:val="0016197A"/>
    <w:rsid w:val="001625ED"/>
    <w:rsid w:val="00162F5A"/>
    <w:rsid w:val="00163BA9"/>
    <w:rsid w:val="0016437D"/>
    <w:rsid w:val="001646DB"/>
    <w:rsid w:val="00164C7C"/>
    <w:rsid w:val="00166763"/>
    <w:rsid w:val="00166B77"/>
    <w:rsid w:val="00171FD2"/>
    <w:rsid w:val="00172B41"/>
    <w:rsid w:val="001743D7"/>
    <w:rsid w:val="00175B01"/>
    <w:rsid w:val="001765CD"/>
    <w:rsid w:val="001769EC"/>
    <w:rsid w:val="00177E82"/>
    <w:rsid w:val="00180D79"/>
    <w:rsid w:val="00181AF9"/>
    <w:rsid w:val="00181C62"/>
    <w:rsid w:val="00181C84"/>
    <w:rsid w:val="00181D48"/>
    <w:rsid w:val="0018249E"/>
    <w:rsid w:val="00182E17"/>
    <w:rsid w:val="00182F3D"/>
    <w:rsid w:val="00183800"/>
    <w:rsid w:val="00184310"/>
    <w:rsid w:val="00184555"/>
    <w:rsid w:val="00185400"/>
    <w:rsid w:val="00185B4F"/>
    <w:rsid w:val="00186A58"/>
    <w:rsid w:val="00186FE0"/>
    <w:rsid w:val="001916A2"/>
    <w:rsid w:val="001922C9"/>
    <w:rsid w:val="001930A6"/>
    <w:rsid w:val="00195356"/>
    <w:rsid w:val="00195657"/>
    <w:rsid w:val="00195F42"/>
    <w:rsid w:val="00196BE4"/>
    <w:rsid w:val="00197368"/>
    <w:rsid w:val="001A26D2"/>
    <w:rsid w:val="001A2CC9"/>
    <w:rsid w:val="001A2E1A"/>
    <w:rsid w:val="001A38A9"/>
    <w:rsid w:val="001A4962"/>
    <w:rsid w:val="001A4EC4"/>
    <w:rsid w:val="001A65A9"/>
    <w:rsid w:val="001A6759"/>
    <w:rsid w:val="001A7324"/>
    <w:rsid w:val="001A7918"/>
    <w:rsid w:val="001A7C7F"/>
    <w:rsid w:val="001A7E94"/>
    <w:rsid w:val="001B0AEA"/>
    <w:rsid w:val="001B0B87"/>
    <w:rsid w:val="001B1120"/>
    <w:rsid w:val="001B181E"/>
    <w:rsid w:val="001B1A40"/>
    <w:rsid w:val="001B2040"/>
    <w:rsid w:val="001B235B"/>
    <w:rsid w:val="001B3421"/>
    <w:rsid w:val="001B3751"/>
    <w:rsid w:val="001B40EB"/>
    <w:rsid w:val="001B4150"/>
    <w:rsid w:val="001B424B"/>
    <w:rsid w:val="001B4421"/>
    <w:rsid w:val="001B4F74"/>
    <w:rsid w:val="001B4FBB"/>
    <w:rsid w:val="001B5397"/>
    <w:rsid w:val="001B5471"/>
    <w:rsid w:val="001B56EF"/>
    <w:rsid w:val="001B5E33"/>
    <w:rsid w:val="001B691C"/>
    <w:rsid w:val="001C06FE"/>
    <w:rsid w:val="001C152E"/>
    <w:rsid w:val="001C185D"/>
    <w:rsid w:val="001C190C"/>
    <w:rsid w:val="001C1AB6"/>
    <w:rsid w:val="001C222F"/>
    <w:rsid w:val="001C2E52"/>
    <w:rsid w:val="001C2EFE"/>
    <w:rsid w:val="001C318B"/>
    <w:rsid w:val="001C389F"/>
    <w:rsid w:val="001C4090"/>
    <w:rsid w:val="001C4183"/>
    <w:rsid w:val="001C7008"/>
    <w:rsid w:val="001C76F0"/>
    <w:rsid w:val="001C7FA6"/>
    <w:rsid w:val="001D21D1"/>
    <w:rsid w:val="001D2614"/>
    <w:rsid w:val="001D2971"/>
    <w:rsid w:val="001D2A73"/>
    <w:rsid w:val="001D2FA8"/>
    <w:rsid w:val="001D3441"/>
    <w:rsid w:val="001D3649"/>
    <w:rsid w:val="001D4466"/>
    <w:rsid w:val="001D4933"/>
    <w:rsid w:val="001D4BF5"/>
    <w:rsid w:val="001D5CB6"/>
    <w:rsid w:val="001D616C"/>
    <w:rsid w:val="001D63E0"/>
    <w:rsid w:val="001D6C47"/>
    <w:rsid w:val="001E1727"/>
    <w:rsid w:val="001E19BB"/>
    <w:rsid w:val="001E1B2F"/>
    <w:rsid w:val="001E2158"/>
    <w:rsid w:val="001E2BB9"/>
    <w:rsid w:val="001E389E"/>
    <w:rsid w:val="001E38C0"/>
    <w:rsid w:val="001E4F5B"/>
    <w:rsid w:val="001E5672"/>
    <w:rsid w:val="001E5777"/>
    <w:rsid w:val="001E6ABF"/>
    <w:rsid w:val="001E7245"/>
    <w:rsid w:val="001E789A"/>
    <w:rsid w:val="001F0C7C"/>
    <w:rsid w:val="001F10E9"/>
    <w:rsid w:val="001F2AC1"/>
    <w:rsid w:val="001F2E70"/>
    <w:rsid w:val="001F3254"/>
    <w:rsid w:val="001F360D"/>
    <w:rsid w:val="001F36F9"/>
    <w:rsid w:val="001F50A9"/>
    <w:rsid w:val="001F5F4B"/>
    <w:rsid w:val="001F5F97"/>
    <w:rsid w:val="001F62F0"/>
    <w:rsid w:val="001F75D4"/>
    <w:rsid w:val="00200518"/>
    <w:rsid w:val="0020051F"/>
    <w:rsid w:val="00200CD6"/>
    <w:rsid w:val="0020126F"/>
    <w:rsid w:val="00201275"/>
    <w:rsid w:val="00201B28"/>
    <w:rsid w:val="0020320B"/>
    <w:rsid w:val="00203288"/>
    <w:rsid w:val="0020376B"/>
    <w:rsid w:val="00203890"/>
    <w:rsid w:val="00204073"/>
    <w:rsid w:val="002048A5"/>
    <w:rsid w:val="002075D8"/>
    <w:rsid w:val="00207801"/>
    <w:rsid w:val="00207BFF"/>
    <w:rsid w:val="00207CB3"/>
    <w:rsid w:val="00207F71"/>
    <w:rsid w:val="00210CDA"/>
    <w:rsid w:val="00211018"/>
    <w:rsid w:val="00211502"/>
    <w:rsid w:val="00211CC8"/>
    <w:rsid w:val="00211EA0"/>
    <w:rsid w:val="002122C2"/>
    <w:rsid w:val="002124A4"/>
    <w:rsid w:val="00212780"/>
    <w:rsid w:val="00212A4E"/>
    <w:rsid w:val="002135EB"/>
    <w:rsid w:val="00213DC6"/>
    <w:rsid w:val="00214436"/>
    <w:rsid w:val="0021468A"/>
    <w:rsid w:val="00214C5B"/>
    <w:rsid w:val="00216A1C"/>
    <w:rsid w:val="00216A28"/>
    <w:rsid w:val="00216FFF"/>
    <w:rsid w:val="002176B1"/>
    <w:rsid w:val="00217789"/>
    <w:rsid w:val="00222608"/>
    <w:rsid w:val="0022331E"/>
    <w:rsid w:val="0022381F"/>
    <w:rsid w:val="00223F92"/>
    <w:rsid w:val="00224058"/>
    <w:rsid w:val="00224132"/>
    <w:rsid w:val="0022438C"/>
    <w:rsid w:val="0022443E"/>
    <w:rsid w:val="00224689"/>
    <w:rsid w:val="00225242"/>
    <w:rsid w:val="002261E9"/>
    <w:rsid w:val="00226894"/>
    <w:rsid w:val="00226CDA"/>
    <w:rsid w:val="00226F05"/>
    <w:rsid w:val="002274D8"/>
    <w:rsid w:val="002275AA"/>
    <w:rsid w:val="00227CE8"/>
    <w:rsid w:val="00230D47"/>
    <w:rsid w:val="00230D55"/>
    <w:rsid w:val="00230E57"/>
    <w:rsid w:val="00231076"/>
    <w:rsid w:val="002318B5"/>
    <w:rsid w:val="00231BBA"/>
    <w:rsid w:val="002320D1"/>
    <w:rsid w:val="002321DC"/>
    <w:rsid w:val="00232505"/>
    <w:rsid w:val="00232A36"/>
    <w:rsid w:val="00232A75"/>
    <w:rsid w:val="00233486"/>
    <w:rsid w:val="00233BD8"/>
    <w:rsid w:val="00234621"/>
    <w:rsid w:val="00234D2C"/>
    <w:rsid w:val="00236759"/>
    <w:rsid w:val="002372C9"/>
    <w:rsid w:val="0023776C"/>
    <w:rsid w:val="00237A94"/>
    <w:rsid w:val="00242090"/>
    <w:rsid w:val="00242D9D"/>
    <w:rsid w:val="00242EB2"/>
    <w:rsid w:val="00243B88"/>
    <w:rsid w:val="00243E7C"/>
    <w:rsid w:val="00245409"/>
    <w:rsid w:val="00245EE1"/>
    <w:rsid w:val="00245FD2"/>
    <w:rsid w:val="00246309"/>
    <w:rsid w:val="0024698D"/>
    <w:rsid w:val="00247E0A"/>
    <w:rsid w:val="002500ED"/>
    <w:rsid w:val="00250B70"/>
    <w:rsid w:val="002515C8"/>
    <w:rsid w:val="00252D09"/>
    <w:rsid w:val="00253541"/>
    <w:rsid w:val="0025361E"/>
    <w:rsid w:val="002542FF"/>
    <w:rsid w:val="00254D2C"/>
    <w:rsid w:val="00254F80"/>
    <w:rsid w:val="002555C9"/>
    <w:rsid w:val="0025587B"/>
    <w:rsid w:val="00256368"/>
    <w:rsid w:val="00256B2A"/>
    <w:rsid w:val="00257517"/>
    <w:rsid w:val="00257CCA"/>
    <w:rsid w:val="00263230"/>
    <w:rsid w:val="00263B3F"/>
    <w:rsid w:val="0026423C"/>
    <w:rsid w:val="00265189"/>
    <w:rsid w:val="00266D36"/>
    <w:rsid w:val="00266FEA"/>
    <w:rsid w:val="002678D7"/>
    <w:rsid w:val="00267B8D"/>
    <w:rsid w:val="00270563"/>
    <w:rsid w:val="00271659"/>
    <w:rsid w:val="00271AA9"/>
    <w:rsid w:val="00273E16"/>
    <w:rsid w:val="002745EB"/>
    <w:rsid w:val="00275785"/>
    <w:rsid w:val="00275BED"/>
    <w:rsid w:val="00276039"/>
    <w:rsid w:val="002762F8"/>
    <w:rsid w:val="0027737A"/>
    <w:rsid w:val="00277447"/>
    <w:rsid w:val="00277B28"/>
    <w:rsid w:val="00277C04"/>
    <w:rsid w:val="00280741"/>
    <w:rsid w:val="00280D46"/>
    <w:rsid w:val="00281963"/>
    <w:rsid w:val="0028209A"/>
    <w:rsid w:val="00282A80"/>
    <w:rsid w:val="00283EA8"/>
    <w:rsid w:val="00284010"/>
    <w:rsid w:val="00284439"/>
    <w:rsid w:val="00284A1A"/>
    <w:rsid w:val="00284C26"/>
    <w:rsid w:val="00284F97"/>
    <w:rsid w:val="00285002"/>
    <w:rsid w:val="002852E1"/>
    <w:rsid w:val="002859B9"/>
    <w:rsid w:val="00286E5E"/>
    <w:rsid w:val="00286E9A"/>
    <w:rsid w:val="00287CE9"/>
    <w:rsid w:val="00287E02"/>
    <w:rsid w:val="00290F99"/>
    <w:rsid w:val="00291FF9"/>
    <w:rsid w:val="00292C42"/>
    <w:rsid w:val="002936A6"/>
    <w:rsid w:val="00293A3A"/>
    <w:rsid w:val="00294DF7"/>
    <w:rsid w:val="00295B8C"/>
    <w:rsid w:val="002962F2"/>
    <w:rsid w:val="00296399"/>
    <w:rsid w:val="00296EFE"/>
    <w:rsid w:val="00297285"/>
    <w:rsid w:val="00297C16"/>
    <w:rsid w:val="002A05B9"/>
    <w:rsid w:val="002A09C6"/>
    <w:rsid w:val="002A1318"/>
    <w:rsid w:val="002A1C80"/>
    <w:rsid w:val="002A1C95"/>
    <w:rsid w:val="002A1D69"/>
    <w:rsid w:val="002A3A67"/>
    <w:rsid w:val="002A4C3C"/>
    <w:rsid w:val="002A5592"/>
    <w:rsid w:val="002A5F2C"/>
    <w:rsid w:val="002A71E6"/>
    <w:rsid w:val="002A75DD"/>
    <w:rsid w:val="002B1642"/>
    <w:rsid w:val="002B1F55"/>
    <w:rsid w:val="002B2C02"/>
    <w:rsid w:val="002B4622"/>
    <w:rsid w:val="002B4714"/>
    <w:rsid w:val="002B4841"/>
    <w:rsid w:val="002B5528"/>
    <w:rsid w:val="002B5905"/>
    <w:rsid w:val="002B6471"/>
    <w:rsid w:val="002B6899"/>
    <w:rsid w:val="002B6C79"/>
    <w:rsid w:val="002B6CCF"/>
    <w:rsid w:val="002B7379"/>
    <w:rsid w:val="002B7929"/>
    <w:rsid w:val="002B7D9C"/>
    <w:rsid w:val="002C056B"/>
    <w:rsid w:val="002C071B"/>
    <w:rsid w:val="002C07D6"/>
    <w:rsid w:val="002C1287"/>
    <w:rsid w:val="002C26BF"/>
    <w:rsid w:val="002C277B"/>
    <w:rsid w:val="002C2D15"/>
    <w:rsid w:val="002C34CB"/>
    <w:rsid w:val="002C3E04"/>
    <w:rsid w:val="002C401F"/>
    <w:rsid w:val="002C43C8"/>
    <w:rsid w:val="002C51A8"/>
    <w:rsid w:val="002C58B7"/>
    <w:rsid w:val="002C6D79"/>
    <w:rsid w:val="002C79BE"/>
    <w:rsid w:val="002D01A5"/>
    <w:rsid w:val="002D0611"/>
    <w:rsid w:val="002D13AB"/>
    <w:rsid w:val="002D1DDF"/>
    <w:rsid w:val="002D1EC6"/>
    <w:rsid w:val="002D1F40"/>
    <w:rsid w:val="002D2013"/>
    <w:rsid w:val="002D33A8"/>
    <w:rsid w:val="002D3510"/>
    <w:rsid w:val="002D3F5F"/>
    <w:rsid w:val="002D45A4"/>
    <w:rsid w:val="002D6206"/>
    <w:rsid w:val="002D7683"/>
    <w:rsid w:val="002E1746"/>
    <w:rsid w:val="002E2079"/>
    <w:rsid w:val="002E2A8D"/>
    <w:rsid w:val="002E2BE1"/>
    <w:rsid w:val="002E2D54"/>
    <w:rsid w:val="002E3663"/>
    <w:rsid w:val="002E553D"/>
    <w:rsid w:val="002E5686"/>
    <w:rsid w:val="002E58B6"/>
    <w:rsid w:val="002E59ED"/>
    <w:rsid w:val="002E765B"/>
    <w:rsid w:val="002E76B0"/>
    <w:rsid w:val="002F13AE"/>
    <w:rsid w:val="002F2205"/>
    <w:rsid w:val="002F2906"/>
    <w:rsid w:val="002F3E2B"/>
    <w:rsid w:val="002F43DC"/>
    <w:rsid w:val="002F444B"/>
    <w:rsid w:val="002F550C"/>
    <w:rsid w:val="002F58AF"/>
    <w:rsid w:val="002F7669"/>
    <w:rsid w:val="0030070A"/>
    <w:rsid w:val="00302054"/>
    <w:rsid w:val="0030285A"/>
    <w:rsid w:val="00302EB4"/>
    <w:rsid w:val="0030377B"/>
    <w:rsid w:val="00303E89"/>
    <w:rsid w:val="00304B96"/>
    <w:rsid w:val="00305CCA"/>
    <w:rsid w:val="003066D8"/>
    <w:rsid w:val="00306916"/>
    <w:rsid w:val="0031017A"/>
    <w:rsid w:val="00310B3E"/>
    <w:rsid w:val="00310E95"/>
    <w:rsid w:val="00311080"/>
    <w:rsid w:val="0031111D"/>
    <w:rsid w:val="00311DC6"/>
    <w:rsid w:val="003125FF"/>
    <w:rsid w:val="00313C7D"/>
    <w:rsid w:val="003146C4"/>
    <w:rsid w:val="00314D2E"/>
    <w:rsid w:val="00315698"/>
    <w:rsid w:val="00315759"/>
    <w:rsid w:val="00315F2F"/>
    <w:rsid w:val="00315FEE"/>
    <w:rsid w:val="003164C5"/>
    <w:rsid w:val="003165F9"/>
    <w:rsid w:val="0031672C"/>
    <w:rsid w:val="003172CE"/>
    <w:rsid w:val="0032125A"/>
    <w:rsid w:val="00321874"/>
    <w:rsid w:val="00321878"/>
    <w:rsid w:val="00321C05"/>
    <w:rsid w:val="00322546"/>
    <w:rsid w:val="00322A56"/>
    <w:rsid w:val="003232E7"/>
    <w:rsid w:val="00323F3A"/>
    <w:rsid w:val="003240F6"/>
    <w:rsid w:val="0032464B"/>
    <w:rsid w:val="003255EE"/>
    <w:rsid w:val="003257D3"/>
    <w:rsid w:val="00326184"/>
    <w:rsid w:val="00326293"/>
    <w:rsid w:val="00326701"/>
    <w:rsid w:val="00326CE9"/>
    <w:rsid w:val="00327182"/>
    <w:rsid w:val="00327B8B"/>
    <w:rsid w:val="00330891"/>
    <w:rsid w:val="00330AF9"/>
    <w:rsid w:val="00331181"/>
    <w:rsid w:val="00331259"/>
    <w:rsid w:val="00331E52"/>
    <w:rsid w:val="003329E9"/>
    <w:rsid w:val="00333038"/>
    <w:rsid w:val="00333295"/>
    <w:rsid w:val="003336CB"/>
    <w:rsid w:val="00333A9B"/>
    <w:rsid w:val="0033444A"/>
    <w:rsid w:val="00334827"/>
    <w:rsid w:val="00335BF6"/>
    <w:rsid w:val="00335E12"/>
    <w:rsid w:val="00337B53"/>
    <w:rsid w:val="00337E68"/>
    <w:rsid w:val="00340765"/>
    <w:rsid w:val="003415C1"/>
    <w:rsid w:val="00341846"/>
    <w:rsid w:val="00341A06"/>
    <w:rsid w:val="00341A8E"/>
    <w:rsid w:val="00342762"/>
    <w:rsid w:val="00342F08"/>
    <w:rsid w:val="0034436F"/>
    <w:rsid w:val="00345AD4"/>
    <w:rsid w:val="00345DCF"/>
    <w:rsid w:val="00345F33"/>
    <w:rsid w:val="00345FCA"/>
    <w:rsid w:val="0034688E"/>
    <w:rsid w:val="00346909"/>
    <w:rsid w:val="00346D5D"/>
    <w:rsid w:val="00346E9B"/>
    <w:rsid w:val="00350A99"/>
    <w:rsid w:val="0035150B"/>
    <w:rsid w:val="00351B6C"/>
    <w:rsid w:val="003520B0"/>
    <w:rsid w:val="003520D7"/>
    <w:rsid w:val="00352107"/>
    <w:rsid w:val="00352956"/>
    <w:rsid w:val="00352986"/>
    <w:rsid w:val="003531BE"/>
    <w:rsid w:val="00353953"/>
    <w:rsid w:val="00353C91"/>
    <w:rsid w:val="00354152"/>
    <w:rsid w:val="00354CB3"/>
    <w:rsid w:val="00355DCD"/>
    <w:rsid w:val="0035708B"/>
    <w:rsid w:val="003607DC"/>
    <w:rsid w:val="003608C3"/>
    <w:rsid w:val="00363131"/>
    <w:rsid w:val="0036313D"/>
    <w:rsid w:val="0036325F"/>
    <w:rsid w:val="0036381A"/>
    <w:rsid w:val="003639AA"/>
    <w:rsid w:val="00364188"/>
    <w:rsid w:val="003704E4"/>
    <w:rsid w:val="003715C9"/>
    <w:rsid w:val="003718F1"/>
    <w:rsid w:val="00372868"/>
    <w:rsid w:val="00372AA3"/>
    <w:rsid w:val="00373466"/>
    <w:rsid w:val="00373BFE"/>
    <w:rsid w:val="00374051"/>
    <w:rsid w:val="00374312"/>
    <w:rsid w:val="0037434C"/>
    <w:rsid w:val="00374AE1"/>
    <w:rsid w:val="00374B2B"/>
    <w:rsid w:val="00375010"/>
    <w:rsid w:val="0037544C"/>
    <w:rsid w:val="003757C6"/>
    <w:rsid w:val="0037585F"/>
    <w:rsid w:val="00375B7D"/>
    <w:rsid w:val="00375F5E"/>
    <w:rsid w:val="00376F79"/>
    <w:rsid w:val="00376FCC"/>
    <w:rsid w:val="0037741A"/>
    <w:rsid w:val="0037741B"/>
    <w:rsid w:val="0037763D"/>
    <w:rsid w:val="00377668"/>
    <w:rsid w:val="0038001E"/>
    <w:rsid w:val="0038196E"/>
    <w:rsid w:val="00381C8F"/>
    <w:rsid w:val="00381E35"/>
    <w:rsid w:val="003822AF"/>
    <w:rsid w:val="00382493"/>
    <w:rsid w:val="003824DD"/>
    <w:rsid w:val="003829EC"/>
    <w:rsid w:val="00382E67"/>
    <w:rsid w:val="00383133"/>
    <w:rsid w:val="0039162E"/>
    <w:rsid w:val="00392681"/>
    <w:rsid w:val="00392C3E"/>
    <w:rsid w:val="003930D4"/>
    <w:rsid w:val="00393B9D"/>
    <w:rsid w:val="0039447C"/>
    <w:rsid w:val="00394947"/>
    <w:rsid w:val="00395CDE"/>
    <w:rsid w:val="00396173"/>
    <w:rsid w:val="0039683D"/>
    <w:rsid w:val="003A000C"/>
    <w:rsid w:val="003A176E"/>
    <w:rsid w:val="003A1D7B"/>
    <w:rsid w:val="003A2B9B"/>
    <w:rsid w:val="003A357A"/>
    <w:rsid w:val="003A4C8D"/>
    <w:rsid w:val="003A5F3A"/>
    <w:rsid w:val="003A6EAF"/>
    <w:rsid w:val="003A7EC1"/>
    <w:rsid w:val="003B0E92"/>
    <w:rsid w:val="003B13A1"/>
    <w:rsid w:val="003B1EE6"/>
    <w:rsid w:val="003B2718"/>
    <w:rsid w:val="003B2EA8"/>
    <w:rsid w:val="003B3828"/>
    <w:rsid w:val="003B4645"/>
    <w:rsid w:val="003B46E8"/>
    <w:rsid w:val="003B4FB0"/>
    <w:rsid w:val="003B7920"/>
    <w:rsid w:val="003B7C00"/>
    <w:rsid w:val="003B7FB1"/>
    <w:rsid w:val="003C0308"/>
    <w:rsid w:val="003C06C1"/>
    <w:rsid w:val="003C1563"/>
    <w:rsid w:val="003C1EA9"/>
    <w:rsid w:val="003C24E2"/>
    <w:rsid w:val="003C2B01"/>
    <w:rsid w:val="003C2EFA"/>
    <w:rsid w:val="003C3BC4"/>
    <w:rsid w:val="003C3C1A"/>
    <w:rsid w:val="003C4477"/>
    <w:rsid w:val="003C465D"/>
    <w:rsid w:val="003C4BA3"/>
    <w:rsid w:val="003C6549"/>
    <w:rsid w:val="003C654C"/>
    <w:rsid w:val="003C67F5"/>
    <w:rsid w:val="003D1050"/>
    <w:rsid w:val="003D21F8"/>
    <w:rsid w:val="003D2413"/>
    <w:rsid w:val="003D25FF"/>
    <w:rsid w:val="003D2C0E"/>
    <w:rsid w:val="003D3351"/>
    <w:rsid w:val="003D3A9D"/>
    <w:rsid w:val="003D4A71"/>
    <w:rsid w:val="003D5F3D"/>
    <w:rsid w:val="003D6F24"/>
    <w:rsid w:val="003D7BBE"/>
    <w:rsid w:val="003E04F9"/>
    <w:rsid w:val="003E152E"/>
    <w:rsid w:val="003E1832"/>
    <w:rsid w:val="003E1A34"/>
    <w:rsid w:val="003E1A49"/>
    <w:rsid w:val="003E2C48"/>
    <w:rsid w:val="003E34D9"/>
    <w:rsid w:val="003E35F0"/>
    <w:rsid w:val="003E465E"/>
    <w:rsid w:val="003E556F"/>
    <w:rsid w:val="003E5613"/>
    <w:rsid w:val="003E5C02"/>
    <w:rsid w:val="003E5E25"/>
    <w:rsid w:val="003E6463"/>
    <w:rsid w:val="003E661B"/>
    <w:rsid w:val="003E670E"/>
    <w:rsid w:val="003E72F0"/>
    <w:rsid w:val="003F0687"/>
    <w:rsid w:val="003F0AAD"/>
    <w:rsid w:val="003F0B2E"/>
    <w:rsid w:val="003F156E"/>
    <w:rsid w:val="003F266C"/>
    <w:rsid w:val="003F3C34"/>
    <w:rsid w:val="003F4A9E"/>
    <w:rsid w:val="003F606D"/>
    <w:rsid w:val="003F6592"/>
    <w:rsid w:val="003F7626"/>
    <w:rsid w:val="003F765B"/>
    <w:rsid w:val="003F78FD"/>
    <w:rsid w:val="004010CD"/>
    <w:rsid w:val="004012D3"/>
    <w:rsid w:val="004014C9"/>
    <w:rsid w:val="004023D1"/>
    <w:rsid w:val="00402B67"/>
    <w:rsid w:val="004037A5"/>
    <w:rsid w:val="00404550"/>
    <w:rsid w:val="00404AA6"/>
    <w:rsid w:val="00404C6F"/>
    <w:rsid w:val="00405084"/>
    <w:rsid w:val="00405A6C"/>
    <w:rsid w:val="00406821"/>
    <w:rsid w:val="004068C9"/>
    <w:rsid w:val="0040797B"/>
    <w:rsid w:val="004105A3"/>
    <w:rsid w:val="00410FF9"/>
    <w:rsid w:val="00411EE5"/>
    <w:rsid w:val="00411F9F"/>
    <w:rsid w:val="00412213"/>
    <w:rsid w:val="004131D5"/>
    <w:rsid w:val="004138EF"/>
    <w:rsid w:val="00414DF4"/>
    <w:rsid w:val="00414DFF"/>
    <w:rsid w:val="0041574C"/>
    <w:rsid w:val="00415BD2"/>
    <w:rsid w:val="0041691C"/>
    <w:rsid w:val="00416FB5"/>
    <w:rsid w:val="00417359"/>
    <w:rsid w:val="00417D8C"/>
    <w:rsid w:val="004202AA"/>
    <w:rsid w:val="00420B0D"/>
    <w:rsid w:val="00420FC8"/>
    <w:rsid w:val="004220C9"/>
    <w:rsid w:val="004223FF"/>
    <w:rsid w:val="00422F70"/>
    <w:rsid w:val="00423119"/>
    <w:rsid w:val="00423299"/>
    <w:rsid w:val="00423FED"/>
    <w:rsid w:val="004243BB"/>
    <w:rsid w:val="004248E3"/>
    <w:rsid w:val="004254FC"/>
    <w:rsid w:val="00425968"/>
    <w:rsid w:val="00425996"/>
    <w:rsid w:val="00426D46"/>
    <w:rsid w:val="00427092"/>
    <w:rsid w:val="00427309"/>
    <w:rsid w:val="0042789D"/>
    <w:rsid w:val="00427FAE"/>
    <w:rsid w:val="00430453"/>
    <w:rsid w:val="0043089D"/>
    <w:rsid w:val="00431080"/>
    <w:rsid w:val="00431EF9"/>
    <w:rsid w:val="0043255F"/>
    <w:rsid w:val="00432C16"/>
    <w:rsid w:val="00436197"/>
    <w:rsid w:val="00436D22"/>
    <w:rsid w:val="004372F2"/>
    <w:rsid w:val="0043788E"/>
    <w:rsid w:val="00440014"/>
    <w:rsid w:val="00440A01"/>
    <w:rsid w:val="00440D60"/>
    <w:rsid w:val="00442114"/>
    <w:rsid w:val="00444320"/>
    <w:rsid w:val="004444F4"/>
    <w:rsid w:val="004465C8"/>
    <w:rsid w:val="00446932"/>
    <w:rsid w:val="00451623"/>
    <w:rsid w:val="00451B13"/>
    <w:rsid w:val="00452DA6"/>
    <w:rsid w:val="00455236"/>
    <w:rsid w:val="00455565"/>
    <w:rsid w:val="0045570E"/>
    <w:rsid w:val="00456CCD"/>
    <w:rsid w:val="00457E3C"/>
    <w:rsid w:val="004609D1"/>
    <w:rsid w:val="00460CC2"/>
    <w:rsid w:val="00461AD3"/>
    <w:rsid w:val="0046209D"/>
    <w:rsid w:val="00462D0C"/>
    <w:rsid w:val="00462DA0"/>
    <w:rsid w:val="0046307A"/>
    <w:rsid w:val="00463421"/>
    <w:rsid w:val="004638BE"/>
    <w:rsid w:val="00466075"/>
    <w:rsid w:val="00466CFE"/>
    <w:rsid w:val="00466FFF"/>
    <w:rsid w:val="00467395"/>
    <w:rsid w:val="00470922"/>
    <w:rsid w:val="004717F6"/>
    <w:rsid w:val="00471E92"/>
    <w:rsid w:val="00471F21"/>
    <w:rsid w:val="00472BE8"/>
    <w:rsid w:val="00474075"/>
    <w:rsid w:val="0047533A"/>
    <w:rsid w:val="00475886"/>
    <w:rsid w:val="004760CD"/>
    <w:rsid w:val="00476798"/>
    <w:rsid w:val="00476A02"/>
    <w:rsid w:val="00477F22"/>
    <w:rsid w:val="00480A28"/>
    <w:rsid w:val="00482422"/>
    <w:rsid w:val="00482B0B"/>
    <w:rsid w:val="00482BA4"/>
    <w:rsid w:val="004843FE"/>
    <w:rsid w:val="004844BB"/>
    <w:rsid w:val="00484B63"/>
    <w:rsid w:val="004856AC"/>
    <w:rsid w:val="00485A2F"/>
    <w:rsid w:val="00486A25"/>
    <w:rsid w:val="00490BEF"/>
    <w:rsid w:val="004928F4"/>
    <w:rsid w:val="0049399B"/>
    <w:rsid w:val="004947EB"/>
    <w:rsid w:val="00494E8A"/>
    <w:rsid w:val="00495078"/>
    <w:rsid w:val="004951CC"/>
    <w:rsid w:val="004952BF"/>
    <w:rsid w:val="004958A6"/>
    <w:rsid w:val="0049696D"/>
    <w:rsid w:val="00497FA5"/>
    <w:rsid w:val="004A3FB8"/>
    <w:rsid w:val="004A465B"/>
    <w:rsid w:val="004A4FB5"/>
    <w:rsid w:val="004A70F9"/>
    <w:rsid w:val="004A7C27"/>
    <w:rsid w:val="004B1463"/>
    <w:rsid w:val="004B21F2"/>
    <w:rsid w:val="004B2BAD"/>
    <w:rsid w:val="004B322A"/>
    <w:rsid w:val="004B331F"/>
    <w:rsid w:val="004B3D95"/>
    <w:rsid w:val="004B3F30"/>
    <w:rsid w:val="004B4BA5"/>
    <w:rsid w:val="004B540E"/>
    <w:rsid w:val="004B5FD7"/>
    <w:rsid w:val="004B63E7"/>
    <w:rsid w:val="004B6E39"/>
    <w:rsid w:val="004B735E"/>
    <w:rsid w:val="004B76DF"/>
    <w:rsid w:val="004B7C6D"/>
    <w:rsid w:val="004C0114"/>
    <w:rsid w:val="004C0233"/>
    <w:rsid w:val="004C0F9B"/>
    <w:rsid w:val="004C2AE7"/>
    <w:rsid w:val="004C2B20"/>
    <w:rsid w:val="004C34F5"/>
    <w:rsid w:val="004C4149"/>
    <w:rsid w:val="004C45F6"/>
    <w:rsid w:val="004C52CC"/>
    <w:rsid w:val="004C5368"/>
    <w:rsid w:val="004C60FB"/>
    <w:rsid w:val="004C6450"/>
    <w:rsid w:val="004C6AA4"/>
    <w:rsid w:val="004C7B39"/>
    <w:rsid w:val="004D06BC"/>
    <w:rsid w:val="004D0C6B"/>
    <w:rsid w:val="004D10E2"/>
    <w:rsid w:val="004D18BF"/>
    <w:rsid w:val="004D219D"/>
    <w:rsid w:val="004D21B9"/>
    <w:rsid w:val="004D2965"/>
    <w:rsid w:val="004D3302"/>
    <w:rsid w:val="004D34B6"/>
    <w:rsid w:val="004D3615"/>
    <w:rsid w:val="004D3EE5"/>
    <w:rsid w:val="004D4473"/>
    <w:rsid w:val="004D4A3F"/>
    <w:rsid w:val="004D508F"/>
    <w:rsid w:val="004D638D"/>
    <w:rsid w:val="004E12D4"/>
    <w:rsid w:val="004E2B98"/>
    <w:rsid w:val="004E2E82"/>
    <w:rsid w:val="004E3621"/>
    <w:rsid w:val="004E5C5A"/>
    <w:rsid w:val="004E5CCF"/>
    <w:rsid w:val="004E7785"/>
    <w:rsid w:val="004E7FDB"/>
    <w:rsid w:val="004F1CBD"/>
    <w:rsid w:val="004F1EF9"/>
    <w:rsid w:val="004F3F32"/>
    <w:rsid w:val="004F4088"/>
    <w:rsid w:val="004F4240"/>
    <w:rsid w:val="004F44BB"/>
    <w:rsid w:val="004F45A1"/>
    <w:rsid w:val="004F4688"/>
    <w:rsid w:val="004F4D5F"/>
    <w:rsid w:val="004F5369"/>
    <w:rsid w:val="004F54D4"/>
    <w:rsid w:val="004F596B"/>
    <w:rsid w:val="004F5BDF"/>
    <w:rsid w:val="004F5FC8"/>
    <w:rsid w:val="004F6FF6"/>
    <w:rsid w:val="004F7011"/>
    <w:rsid w:val="004F702C"/>
    <w:rsid w:val="004F706E"/>
    <w:rsid w:val="00501B1F"/>
    <w:rsid w:val="005031C7"/>
    <w:rsid w:val="005047D6"/>
    <w:rsid w:val="00504B71"/>
    <w:rsid w:val="00504F73"/>
    <w:rsid w:val="00506533"/>
    <w:rsid w:val="00506620"/>
    <w:rsid w:val="00506CCC"/>
    <w:rsid w:val="005074AF"/>
    <w:rsid w:val="005078A8"/>
    <w:rsid w:val="0051039D"/>
    <w:rsid w:val="0051074C"/>
    <w:rsid w:val="00510897"/>
    <w:rsid w:val="005112CC"/>
    <w:rsid w:val="005128C5"/>
    <w:rsid w:val="005130BD"/>
    <w:rsid w:val="00513D56"/>
    <w:rsid w:val="00514AA3"/>
    <w:rsid w:val="00515B40"/>
    <w:rsid w:val="0051698E"/>
    <w:rsid w:val="00516F57"/>
    <w:rsid w:val="005209F7"/>
    <w:rsid w:val="00520EF5"/>
    <w:rsid w:val="00522E8E"/>
    <w:rsid w:val="00523253"/>
    <w:rsid w:val="00524BC6"/>
    <w:rsid w:val="00524F3B"/>
    <w:rsid w:val="005274A5"/>
    <w:rsid w:val="00530A12"/>
    <w:rsid w:val="00530DFC"/>
    <w:rsid w:val="00530EFC"/>
    <w:rsid w:val="00531493"/>
    <w:rsid w:val="0053239F"/>
    <w:rsid w:val="00532D8A"/>
    <w:rsid w:val="00532DC1"/>
    <w:rsid w:val="005333F7"/>
    <w:rsid w:val="005360D1"/>
    <w:rsid w:val="00536252"/>
    <w:rsid w:val="00536C6E"/>
    <w:rsid w:val="00536DDB"/>
    <w:rsid w:val="00536FD7"/>
    <w:rsid w:val="005379DD"/>
    <w:rsid w:val="00537B3D"/>
    <w:rsid w:val="005401F6"/>
    <w:rsid w:val="005407D9"/>
    <w:rsid w:val="0054118D"/>
    <w:rsid w:val="00541663"/>
    <w:rsid w:val="00541ACB"/>
    <w:rsid w:val="00541C44"/>
    <w:rsid w:val="005424F2"/>
    <w:rsid w:val="005441F7"/>
    <w:rsid w:val="0054443D"/>
    <w:rsid w:val="00544F42"/>
    <w:rsid w:val="00546573"/>
    <w:rsid w:val="00550760"/>
    <w:rsid w:val="0055083C"/>
    <w:rsid w:val="00550C18"/>
    <w:rsid w:val="00550E25"/>
    <w:rsid w:val="00550EDD"/>
    <w:rsid w:val="00551E3C"/>
    <w:rsid w:val="00552307"/>
    <w:rsid w:val="005525F6"/>
    <w:rsid w:val="00552ABB"/>
    <w:rsid w:val="00553DEF"/>
    <w:rsid w:val="00554CB6"/>
    <w:rsid w:val="00555080"/>
    <w:rsid w:val="0055547E"/>
    <w:rsid w:val="005556C7"/>
    <w:rsid w:val="005558DA"/>
    <w:rsid w:val="00555A6E"/>
    <w:rsid w:val="005569C8"/>
    <w:rsid w:val="005575FE"/>
    <w:rsid w:val="005609FF"/>
    <w:rsid w:val="00561672"/>
    <w:rsid w:val="00561D7D"/>
    <w:rsid w:val="00562F89"/>
    <w:rsid w:val="00562FFB"/>
    <w:rsid w:val="0056380A"/>
    <w:rsid w:val="005651BE"/>
    <w:rsid w:val="005655B0"/>
    <w:rsid w:val="00566F5E"/>
    <w:rsid w:val="0056748A"/>
    <w:rsid w:val="005677EB"/>
    <w:rsid w:val="00567AB5"/>
    <w:rsid w:val="00570416"/>
    <w:rsid w:val="005716A8"/>
    <w:rsid w:val="00571E1B"/>
    <w:rsid w:val="00572E4D"/>
    <w:rsid w:val="005736E4"/>
    <w:rsid w:val="00573CD1"/>
    <w:rsid w:val="00575490"/>
    <w:rsid w:val="00576313"/>
    <w:rsid w:val="00576384"/>
    <w:rsid w:val="0057642D"/>
    <w:rsid w:val="0057647D"/>
    <w:rsid w:val="00576509"/>
    <w:rsid w:val="0057656F"/>
    <w:rsid w:val="0057693C"/>
    <w:rsid w:val="00576ADE"/>
    <w:rsid w:val="005774D0"/>
    <w:rsid w:val="0057769E"/>
    <w:rsid w:val="005776A4"/>
    <w:rsid w:val="0057799F"/>
    <w:rsid w:val="00577AF5"/>
    <w:rsid w:val="005804F3"/>
    <w:rsid w:val="0058305B"/>
    <w:rsid w:val="0058492C"/>
    <w:rsid w:val="00584E40"/>
    <w:rsid w:val="0058525D"/>
    <w:rsid w:val="00585A2B"/>
    <w:rsid w:val="00585E44"/>
    <w:rsid w:val="00586468"/>
    <w:rsid w:val="00587B99"/>
    <w:rsid w:val="00590295"/>
    <w:rsid w:val="0059045D"/>
    <w:rsid w:val="0059092A"/>
    <w:rsid w:val="005914D0"/>
    <w:rsid w:val="00591B96"/>
    <w:rsid w:val="00591CF0"/>
    <w:rsid w:val="005924C4"/>
    <w:rsid w:val="00592508"/>
    <w:rsid w:val="0059428F"/>
    <w:rsid w:val="00595306"/>
    <w:rsid w:val="0059557E"/>
    <w:rsid w:val="005956CE"/>
    <w:rsid w:val="005965E7"/>
    <w:rsid w:val="005972E0"/>
    <w:rsid w:val="005973BF"/>
    <w:rsid w:val="00597642"/>
    <w:rsid w:val="005A034D"/>
    <w:rsid w:val="005A0F95"/>
    <w:rsid w:val="005A12BB"/>
    <w:rsid w:val="005A14D9"/>
    <w:rsid w:val="005A1C0E"/>
    <w:rsid w:val="005A1D43"/>
    <w:rsid w:val="005A2323"/>
    <w:rsid w:val="005A25C1"/>
    <w:rsid w:val="005A2911"/>
    <w:rsid w:val="005A37B2"/>
    <w:rsid w:val="005A3A8F"/>
    <w:rsid w:val="005A3F82"/>
    <w:rsid w:val="005A6359"/>
    <w:rsid w:val="005A6DA6"/>
    <w:rsid w:val="005A700F"/>
    <w:rsid w:val="005A77FB"/>
    <w:rsid w:val="005B1F76"/>
    <w:rsid w:val="005B20CB"/>
    <w:rsid w:val="005B395D"/>
    <w:rsid w:val="005B437A"/>
    <w:rsid w:val="005B441F"/>
    <w:rsid w:val="005B5DA1"/>
    <w:rsid w:val="005B5F9E"/>
    <w:rsid w:val="005B6EF5"/>
    <w:rsid w:val="005B7BFA"/>
    <w:rsid w:val="005C0DC4"/>
    <w:rsid w:val="005C1043"/>
    <w:rsid w:val="005C1179"/>
    <w:rsid w:val="005C23F8"/>
    <w:rsid w:val="005C2C61"/>
    <w:rsid w:val="005C31B4"/>
    <w:rsid w:val="005C3837"/>
    <w:rsid w:val="005C406D"/>
    <w:rsid w:val="005C45DC"/>
    <w:rsid w:val="005C4F28"/>
    <w:rsid w:val="005C4F5A"/>
    <w:rsid w:val="005C6D87"/>
    <w:rsid w:val="005C7E9D"/>
    <w:rsid w:val="005D0244"/>
    <w:rsid w:val="005D074B"/>
    <w:rsid w:val="005D14BA"/>
    <w:rsid w:val="005D18C6"/>
    <w:rsid w:val="005D1D06"/>
    <w:rsid w:val="005D30E7"/>
    <w:rsid w:val="005D3B73"/>
    <w:rsid w:val="005D3E81"/>
    <w:rsid w:val="005D41FB"/>
    <w:rsid w:val="005D4292"/>
    <w:rsid w:val="005D43F8"/>
    <w:rsid w:val="005D574C"/>
    <w:rsid w:val="005D5C27"/>
    <w:rsid w:val="005D5C7E"/>
    <w:rsid w:val="005D643F"/>
    <w:rsid w:val="005D6BC3"/>
    <w:rsid w:val="005D7A63"/>
    <w:rsid w:val="005E1594"/>
    <w:rsid w:val="005E1600"/>
    <w:rsid w:val="005E1930"/>
    <w:rsid w:val="005E2BBB"/>
    <w:rsid w:val="005E33C8"/>
    <w:rsid w:val="005E341D"/>
    <w:rsid w:val="005E3734"/>
    <w:rsid w:val="005E3852"/>
    <w:rsid w:val="005E4835"/>
    <w:rsid w:val="005E4892"/>
    <w:rsid w:val="005E6658"/>
    <w:rsid w:val="005E697F"/>
    <w:rsid w:val="005E7086"/>
    <w:rsid w:val="005E74B5"/>
    <w:rsid w:val="005E7557"/>
    <w:rsid w:val="005E76B5"/>
    <w:rsid w:val="005E7A5C"/>
    <w:rsid w:val="005E7D86"/>
    <w:rsid w:val="005F0E6A"/>
    <w:rsid w:val="005F1032"/>
    <w:rsid w:val="005F181D"/>
    <w:rsid w:val="005F1C80"/>
    <w:rsid w:val="005F1DBC"/>
    <w:rsid w:val="005F1EC6"/>
    <w:rsid w:val="005F2430"/>
    <w:rsid w:val="005F2DF3"/>
    <w:rsid w:val="005F305C"/>
    <w:rsid w:val="005F3710"/>
    <w:rsid w:val="005F3C8E"/>
    <w:rsid w:val="005F49AE"/>
    <w:rsid w:val="005F4B92"/>
    <w:rsid w:val="005F4BA4"/>
    <w:rsid w:val="005F4FD0"/>
    <w:rsid w:val="005F590C"/>
    <w:rsid w:val="005F598D"/>
    <w:rsid w:val="005F68E6"/>
    <w:rsid w:val="005F7C39"/>
    <w:rsid w:val="0060013B"/>
    <w:rsid w:val="0060202F"/>
    <w:rsid w:val="00602CD3"/>
    <w:rsid w:val="00602D06"/>
    <w:rsid w:val="00602D79"/>
    <w:rsid w:val="00603A2A"/>
    <w:rsid w:val="00603DCF"/>
    <w:rsid w:val="00604131"/>
    <w:rsid w:val="00604E02"/>
    <w:rsid w:val="00605745"/>
    <w:rsid w:val="0060576F"/>
    <w:rsid w:val="00607058"/>
    <w:rsid w:val="00607A84"/>
    <w:rsid w:val="00607FEF"/>
    <w:rsid w:val="006106FC"/>
    <w:rsid w:val="00610FD4"/>
    <w:rsid w:val="00611AC6"/>
    <w:rsid w:val="00613261"/>
    <w:rsid w:val="00614345"/>
    <w:rsid w:val="006146D3"/>
    <w:rsid w:val="00614F41"/>
    <w:rsid w:val="0061503D"/>
    <w:rsid w:val="00615308"/>
    <w:rsid w:val="006156DE"/>
    <w:rsid w:val="006158F1"/>
    <w:rsid w:val="00615AE3"/>
    <w:rsid w:val="00616F2B"/>
    <w:rsid w:val="00617FA9"/>
    <w:rsid w:val="00620144"/>
    <w:rsid w:val="006214B2"/>
    <w:rsid w:val="00622456"/>
    <w:rsid w:val="006236CC"/>
    <w:rsid w:val="00623DB8"/>
    <w:rsid w:val="00624D54"/>
    <w:rsid w:val="00625281"/>
    <w:rsid w:val="00625991"/>
    <w:rsid w:val="00627A19"/>
    <w:rsid w:val="006308B8"/>
    <w:rsid w:val="006314DA"/>
    <w:rsid w:val="006321B2"/>
    <w:rsid w:val="006330CD"/>
    <w:rsid w:val="006331AD"/>
    <w:rsid w:val="006344B2"/>
    <w:rsid w:val="00634D29"/>
    <w:rsid w:val="006350EF"/>
    <w:rsid w:val="00635788"/>
    <w:rsid w:val="006362C0"/>
    <w:rsid w:val="0063638C"/>
    <w:rsid w:val="00637A45"/>
    <w:rsid w:val="006400B1"/>
    <w:rsid w:val="00640BE3"/>
    <w:rsid w:val="00642609"/>
    <w:rsid w:val="00642DA3"/>
    <w:rsid w:val="00643639"/>
    <w:rsid w:val="00644434"/>
    <w:rsid w:val="00645D0C"/>
    <w:rsid w:val="00645E36"/>
    <w:rsid w:val="006465F2"/>
    <w:rsid w:val="00646ED3"/>
    <w:rsid w:val="00647505"/>
    <w:rsid w:val="006478E8"/>
    <w:rsid w:val="0065108B"/>
    <w:rsid w:val="0065142B"/>
    <w:rsid w:val="00651A7F"/>
    <w:rsid w:val="00651CAF"/>
    <w:rsid w:val="00651FD0"/>
    <w:rsid w:val="006526DB"/>
    <w:rsid w:val="00653ACA"/>
    <w:rsid w:val="00653D2C"/>
    <w:rsid w:val="00654F25"/>
    <w:rsid w:val="00655C44"/>
    <w:rsid w:val="0065602D"/>
    <w:rsid w:val="006563CF"/>
    <w:rsid w:val="006565D6"/>
    <w:rsid w:val="00656C43"/>
    <w:rsid w:val="00657411"/>
    <w:rsid w:val="00657CB6"/>
    <w:rsid w:val="006601B1"/>
    <w:rsid w:val="00660546"/>
    <w:rsid w:val="00661F04"/>
    <w:rsid w:val="00662F2D"/>
    <w:rsid w:val="006630E3"/>
    <w:rsid w:val="0066400B"/>
    <w:rsid w:val="006644D7"/>
    <w:rsid w:val="00664DF3"/>
    <w:rsid w:val="00665560"/>
    <w:rsid w:val="006657A2"/>
    <w:rsid w:val="006661EF"/>
    <w:rsid w:val="00666767"/>
    <w:rsid w:val="00666A83"/>
    <w:rsid w:val="00666A90"/>
    <w:rsid w:val="00666E3C"/>
    <w:rsid w:val="0066755D"/>
    <w:rsid w:val="00667CCE"/>
    <w:rsid w:val="00670A7B"/>
    <w:rsid w:val="0067170B"/>
    <w:rsid w:val="006732F4"/>
    <w:rsid w:val="00673464"/>
    <w:rsid w:val="006735E9"/>
    <w:rsid w:val="00674E63"/>
    <w:rsid w:val="00675CCA"/>
    <w:rsid w:val="00675EEF"/>
    <w:rsid w:val="00676713"/>
    <w:rsid w:val="00677860"/>
    <w:rsid w:val="00677990"/>
    <w:rsid w:val="00677F3A"/>
    <w:rsid w:val="00680F64"/>
    <w:rsid w:val="00680FBD"/>
    <w:rsid w:val="00681656"/>
    <w:rsid w:val="006827AD"/>
    <w:rsid w:val="00682819"/>
    <w:rsid w:val="00682999"/>
    <w:rsid w:val="006837F6"/>
    <w:rsid w:val="00684855"/>
    <w:rsid w:val="00684CFE"/>
    <w:rsid w:val="0068542F"/>
    <w:rsid w:val="0068549E"/>
    <w:rsid w:val="00685644"/>
    <w:rsid w:val="00685C45"/>
    <w:rsid w:val="006870C0"/>
    <w:rsid w:val="00690D91"/>
    <w:rsid w:val="00691010"/>
    <w:rsid w:val="006914B9"/>
    <w:rsid w:val="00691D26"/>
    <w:rsid w:val="00692F0A"/>
    <w:rsid w:val="00693341"/>
    <w:rsid w:val="006935A6"/>
    <w:rsid w:val="00693E57"/>
    <w:rsid w:val="006951FD"/>
    <w:rsid w:val="00695AF0"/>
    <w:rsid w:val="0069623F"/>
    <w:rsid w:val="0069625B"/>
    <w:rsid w:val="00697BF8"/>
    <w:rsid w:val="00697ED0"/>
    <w:rsid w:val="006A05A8"/>
    <w:rsid w:val="006A1711"/>
    <w:rsid w:val="006A1A77"/>
    <w:rsid w:val="006A1F31"/>
    <w:rsid w:val="006A1FF4"/>
    <w:rsid w:val="006A2ACA"/>
    <w:rsid w:val="006A2F62"/>
    <w:rsid w:val="006A382D"/>
    <w:rsid w:val="006A38AD"/>
    <w:rsid w:val="006A3E7F"/>
    <w:rsid w:val="006A439D"/>
    <w:rsid w:val="006A4A90"/>
    <w:rsid w:val="006A4C4F"/>
    <w:rsid w:val="006A4E36"/>
    <w:rsid w:val="006A51AB"/>
    <w:rsid w:val="006A5A95"/>
    <w:rsid w:val="006A6054"/>
    <w:rsid w:val="006A69F5"/>
    <w:rsid w:val="006A7505"/>
    <w:rsid w:val="006B0BC0"/>
    <w:rsid w:val="006B166F"/>
    <w:rsid w:val="006B1796"/>
    <w:rsid w:val="006B5047"/>
    <w:rsid w:val="006C126E"/>
    <w:rsid w:val="006C19A6"/>
    <w:rsid w:val="006C4145"/>
    <w:rsid w:val="006C5D1E"/>
    <w:rsid w:val="006C6C34"/>
    <w:rsid w:val="006C72B0"/>
    <w:rsid w:val="006C7D4E"/>
    <w:rsid w:val="006C7FA8"/>
    <w:rsid w:val="006D059A"/>
    <w:rsid w:val="006D09A1"/>
    <w:rsid w:val="006D0D15"/>
    <w:rsid w:val="006D1204"/>
    <w:rsid w:val="006D3421"/>
    <w:rsid w:val="006D4645"/>
    <w:rsid w:val="006D4878"/>
    <w:rsid w:val="006D63E4"/>
    <w:rsid w:val="006D645F"/>
    <w:rsid w:val="006D649B"/>
    <w:rsid w:val="006D6642"/>
    <w:rsid w:val="006D7598"/>
    <w:rsid w:val="006D7E12"/>
    <w:rsid w:val="006E008F"/>
    <w:rsid w:val="006E09C9"/>
    <w:rsid w:val="006E119A"/>
    <w:rsid w:val="006E18AC"/>
    <w:rsid w:val="006E2821"/>
    <w:rsid w:val="006E2B6C"/>
    <w:rsid w:val="006E2CDF"/>
    <w:rsid w:val="006E40D8"/>
    <w:rsid w:val="006E4F44"/>
    <w:rsid w:val="006E58C1"/>
    <w:rsid w:val="006E60B0"/>
    <w:rsid w:val="006E6CD7"/>
    <w:rsid w:val="006E6F79"/>
    <w:rsid w:val="006E79AD"/>
    <w:rsid w:val="006F0A04"/>
    <w:rsid w:val="006F18C6"/>
    <w:rsid w:val="006F2F60"/>
    <w:rsid w:val="006F31B6"/>
    <w:rsid w:val="006F327C"/>
    <w:rsid w:val="006F34FC"/>
    <w:rsid w:val="006F3B73"/>
    <w:rsid w:val="006F4104"/>
    <w:rsid w:val="006F4DCC"/>
    <w:rsid w:val="006F5C0A"/>
    <w:rsid w:val="006F5F08"/>
    <w:rsid w:val="006F61AE"/>
    <w:rsid w:val="006F68AF"/>
    <w:rsid w:val="006F743D"/>
    <w:rsid w:val="007003E8"/>
    <w:rsid w:val="007005C1"/>
    <w:rsid w:val="00700E7D"/>
    <w:rsid w:val="0070102F"/>
    <w:rsid w:val="0070121A"/>
    <w:rsid w:val="007028EB"/>
    <w:rsid w:val="00702ACD"/>
    <w:rsid w:val="00703508"/>
    <w:rsid w:val="007040EF"/>
    <w:rsid w:val="00704598"/>
    <w:rsid w:val="007055C4"/>
    <w:rsid w:val="00705E6B"/>
    <w:rsid w:val="00705F7F"/>
    <w:rsid w:val="00706045"/>
    <w:rsid w:val="007060CA"/>
    <w:rsid w:val="0070792C"/>
    <w:rsid w:val="00713731"/>
    <w:rsid w:val="00713FF0"/>
    <w:rsid w:val="007143DC"/>
    <w:rsid w:val="007153DC"/>
    <w:rsid w:val="007158F3"/>
    <w:rsid w:val="00716A3A"/>
    <w:rsid w:val="007174F9"/>
    <w:rsid w:val="00717985"/>
    <w:rsid w:val="00717C90"/>
    <w:rsid w:val="00717CD2"/>
    <w:rsid w:val="00717D0D"/>
    <w:rsid w:val="00717D20"/>
    <w:rsid w:val="007203E7"/>
    <w:rsid w:val="00720574"/>
    <w:rsid w:val="00720FCA"/>
    <w:rsid w:val="007231F8"/>
    <w:rsid w:val="00723EA1"/>
    <w:rsid w:val="007246BD"/>
    <w:rsid w:val="00725197"/>
    <w:rsid w:val="007258C5"/>
    <w:rsid w:val="00725CC6"/>
    <w:rsid w:val="00725F92"/>
    <w:rsid w:val="007267C8"/>
    <w:rsid w:val="00726DE3"/>
    <w:rsid w:val="00730429"/>
    <w:rsid w:val="00730938"/>
    <w:rsid w:val="00730F5D"/>
    <w:rsid w:val="0073125C"/>
    <w:rsid w:val="007313E3"/>
    <w:rsid w:val="00731AAD"/>
    <w:rsid w:val="0073201D"/>
    <w:rsid w:val="00732AFD"/>
    <w:rsid w:val="007335B3"/>
    <w:rsid w:val="0073393B"/>
    <w:rsid w:val="00733AD6"/>
    <w:rsid w:val="00733C34"/>
    <w:rsid w:val="00733F74"/>
    <w:rsid w:val="007355C2"/>
    <w:rsid w:val="00736454"/>
    <w:rsid w:val="00736B86"/>
    <w:rsid w:val="00737224"/>
    <w:rsid w:val="0073735A"/>
    <w:rsid w:val="00740238"/>
    <w:rsid w:val="00740E21"/>
    <w:rsid w:val="007415AB"/>
    <w:rsid w:val="007417D9"/>
    <w:rsid w:val="00741922"/>
    <w:rsid w:val="00742CB2"/>
    <w:rsid w:val="0074373C"/>
    <w:rsid w:val="00743802"/>
    <w:rsid w:val="00743A15"/>
    <w:rsid w:val="0074418A"/>
    <w:rsid w:val="00744227"/>
    <w:rsid w:val="00744825"/>
    <w:rsid w:val="007455EA"/>
    <w:rsid w:val="007459CA"/>
    <w:rsid w:val="00745CFA"/>
    <w:rsid w:val="00746059"/>
    <w:rsid w:val="0074678D"/>
    <w:rsid w:val="007476C2"/>
    <w:rsid w:val="00750048"/>
    <w:rsid w:val="0075509F"/>
    <w:rsid w:val="007550A4"/>
    <w:rsid w:val="00755462"/>
    <w:rsid w:val="00756FE0"/>
    <w:rsid w:val="0075731D"/>
    <w:rsid w:val="007575D2"/>
    <w:rsid w:val="00760084"/>
    <w:rsid w:val="00760337"/>
    <w:rsid w:val="00760D98"/>
    <w:rsid w:val="007615EB"/>
    <w:rsid w:val="0076283F"/>
    <w:rsid w:val="00763125"/>
    <w:rsid w:val="007633F8"/>
    <w:rsid w:val="0076397F"/>
    <w:rsid w:val="00764095"/>
    <w:rsid w:val="007643D1"/>
    <w:rsid w:val="0076538D"/>
    <w:rsid w:val="00765395"/>
    <w:rsid w:val="00765E19"/>
    <w:rsid w:val="00765F53"/>
    <w:rsid w:val="00767820"/>
    <w:rsid w:val="00770CE3"/>
    <w:rsid w:val="00771894"/>
    <w:rsid w:val="00771ACB"/>
    <w:rsid w:val="00772173"/>
    <w:rsid w:val="007726DA"/>
    <w:rsid w:val="00772986"/>
    <w:rsid w:val="00774B0D"/>
    <w:rsid w:val="00775637"/>
    <w:rsid w:val="0077563F"/>
    <w:rsid w:val="007757CF"/>
    <w:rsid w:val="00776FBC"/>
    <w:rsid w:val="007773D8"/>
    <w:rsid w:val="00780258"/>
    <w:rsid w:val="00780521"/>
    <w:rsid w:val="0078093B"/>
    <w:rsid w:val="00780EB2"/>
    <w:rsid w:val="007814A7"/>
    <w:rsid w:val="007815B0"/>
    <w:rsid w:val="00781705"/>
    <w:rsid w:val="00781A7C"/>
    <w:rsid w:val="00783AAC"/>
    <w:rsid w:val="007843E3"/>
    <w:rsid w:val="0078473A"/>
    <w:rsid w:val="0078473D"/>
    <w:rsid w:val="00785320"/>
    <w:rsid w:val="00785713"/>
    <w:rsid w:val="00786202"/>
    <w:rsid w:val="007863EA"/>
    <w:rsid w:val="007876D0"/>
    <w:rsid w:val="00787934"/>
    <w:rsid w:val="0079028F"/>
    <w:rsid w:val="00790422"/>
    <w:rsid w:val="00790587"/>
    <w:rsid w:val="007919ED"/>
    <w:rsid w:val="00792D2A"/>
    <w:rsid w:val="00793AE3"/>
    <w:rsid w:val="00793CD4"/>
    <w:rsid w:val="00793F72"/>
    <w:rsid w:val="00795405"/>
    <w:rsid w:val="00795C35"/>
    <w:rsid w:val="00795DE6"/>
    <w:rsid w:val="00796948"/>
    <w:rsid w:val="00797061"/>
    <w:rsid w:val="00797222"/>
    <w:rsid w:val="007A01CA"/>
    <w:rsid w:val="007A0C99"/>
    <w:rsid w:val="007A18FC"/>
    <w:rsid w:val="007A208F"/>
    <w:rsid w:val="007A3C11"/>
    <w:rsid w:val="007A3CC7"/>
    <w:rsid w:val="007A4924"/>
    <w:rsid w:val="007A4F91"/>
    <w:rsid w:val="007A50A5"/>
    <w:rsid w:val="007A5A8A"/>
    <w:rsid w:val="007A6A96"/>
    <w:rsid w:val="007B00AA"/>
    <w:rsid w:val="007B1377"/>
    <w:rsid w:val="007B15BA"/>
    <w:rsid w:val="007B201C"/>
    <w:rsid w:val="007B24BC"/>
    <w:rsid w:val="007B267A"/>
    <w:rsid w:val="007B28D1"/>
    <w:rsid w:val="007B4F15"/>
    <w:rsid w:val="007B5619"/>
    <w:rsid w:val="007B6FD3"/>
    <w:rsid w:val="007B70EF"/>
    <w:rsid w:val="007C0D52"/>
    <w:rsid w:val="007C1124"/>
    <w:rsid w:val="007C1B95"/>
    <w:rsid w:val="007C22D9"/>
    <w:rsid w:val="007C2874"/>
    <w:rsid w:val="007C35AA"/>
    <w:rsid w:val="007C3CEF"/>
    <w:rsid w:val="007C665D"/>
    <w:rsid w:val="007C6D48"/>
    <w:rsid w:val="007C7EDD"/>
    <w:rsid w:val="007D0BE8"/>
    <w:rsid w:val="007D131A"/>
    <w:rsid w:val="007D146D"/>
    <w:rsid w:val="007D160B"/>
    <w:rsid w:val="007D1C4E"/>
    <w:rsid w:val="007D1DE7"/>
    <w:rsid w:val="007D1FE9"/>
    <w:rsid w:val="007D204C"/>
    <w:rsid w:val="007D32B7"/>
    <w:rsid w:val="007D3C93"/>
    <w:rsid w:val="007D613C"/>
    <w:rsid w:val="007D6571"/>
    <w:rsid w:val="007D6CD6"/>
    <w:rsid w:val="007D702A"/>
    <w:rsid w:val="007D7DEF"/>
    <w:rsid w:val="007E0887"/>
    <w:rsid w:val="007E0A53"/>
    <w:rsid w:val="007E0E4B"/>
    <w:rsid w:val="007E166C"/>
    <w:rsid w:val="007E16CE"/>
    <w:rsid w:val="007E199C"/>
    <w:rsid w:val="007E1D1C"/>
    <w:rsid w:val="007E211F"/>
    <w:rsid w:val="007E362F"/>
    <w:rsid w:val="007E3888"/>
    <w:rsid w:val="007E3A9B"/>
    <w:rsid w:val="007E55C0"/>
    <w:rsid w:val="007E5FC1"/>
    <w:rsid w:val="007E7CE6"/>
    <w:rsid w:val="007F0535"/>
    <w:rsid w:val="007F0D45"/>
    <w:rsid w:val="007F2936"/>
    <w:rsid w:val="007F2AF6"/>
    <w:rsid w:val="007F3A58"/>
    <w:rsid w:val="007F3E55"/>
    <w:rsid w:val="007F4046"/>
    <w:rsid w:val="007F4ED7"/>
    <w:rsid w:val="007F6D4E"/>
    <w:rsid w:val="007F6F5C"/>
    <w:rsid w:val="007F762B"/>
    <w:rsid w:val="00800118"/>
    <w:rsid w:val="00800386"/>
    <w:rsid w:val="008011D2"/>
    <w:rsid w:val="008016FE"/>
    <w:rsid w:val="008029FB"/>
    <w:rsid w:val="00802D73"/>
    <w:rsid w:val="00802E17"/>
    <w:rsid w:val="00802E72"/>
    <w:rsid w:val="008035FC"/>
    <w:rsid w:val="00804246"/>
    <w:rsid w:val="00804B1E"/>
    <w:rsid w:val="008051FA"/>
    <w:rsid w:val="0080603E"/>
    <w:rsid w:val="00806530"/>
    <w:rsid w:val="00806F09"/>
    <w:rsid w:val="00807522"/>
    <w:rsid w:val="008108D3"/>
    <w:rsid w:val="00811405"/>
    <w:rsid w:val="00814425"/>
    <w:rsid w:val="008147DB"/>
    <w:rsid w:val="00814C89"/>
    <w:rsid w:val="008150D7"/>
    <w:rsid w:val="0081514F"/>
    <w:rsid w:val="008153CD"/>
    <w:rsid w:val="00815995"/>
    <w:rsid w:val="00815EF2"/>
    <w:rsid w:val="00816940"/>
    <w:rsid w:val="00816B27"/>
    <w:rsid w:val="008170E3"/>
    <w:rsid w:val="0081740A"/>
    <w:rsid w:val="00817EF8"/>
    <w:rsid w:val="008204AD"/>
    <w:rsid w:val="00820CAA"/>
    <w:rsid w:val="00821601"/>
    <w:rsid w:val="008222CE"/>
    <w:rsid w:val="00822548"/>
    <w:rsid w:val="008232D4"/>
    <w:rsid w:val="008233D5"/>
    <w:rsid w:val="00823820"/>
    <w:rsid w:val="00823958"/>
    <w:rsid w:val="008241D1"/>
    <w:rsid w:val="00824644"/>
    <w:rsid w:val="008267CD"/>
    <w:rsid w:val="00826CCF"/>
    <w:rsid w:val="00827503"/>
    <w:rsid w:val="008277F3"/>
    <w:rsid w:val="008279C3"/>
    <w:rsid w:val="00827D0E"/>
    <w:rsid w:val="00827E05"/>
    <w:rsid w:val="00830FAA"/>
    <w:rsid w:val="00831512"/>
    <w:rsid w:val="00831B7F"/>
    <w:rsid w:val="00831DF0"/>
    <w:rsid w:val="00832BA9"/>
    <w:rsid w:val="008341F3"/>
    <w:rsid w:val="00834226"/>
    <w:rsid w:val="00835032"/>
    <w:rsid w:val="008357D4"/>
    <w:rsid w:val="00835951"/>
    <w:rsid w:val="00835A28"/>
    <w:rsid w:val="0083650B"/>
    <w:rsid w:val="00836ACA"/>
    <w:rsid w:val="00837524"/>
    <w:rsid w:val="0084033D"/>
    <w:rsid w:val="00840972"/>
    <w:rsid w:val="00840C11"/>
    <w:rsid w:val="008418BA"/>
    <w:rsid w:val="00842BA3"/>
    <w:rsid w:val="008459BD"/>
    <w:rsid w:val="00846411"/>
    <w:rsid w:val="00846976"/>
    <w:rsid w:val="00846BB4"/>
    <w:rsid w:val="00847220"/>
    <w:rsid w:val="00847EC8"/>
    <w:rsid w:val="0085009A"/>
    <w:rsid w:val="00850B27"/>
    <w:rsid w:val="00851469"/>
    <w:rsid w:val="008523AC"/>
    <w:rsid w:val="0085318F"/>
    <w:rsid w:val="008542E9"/>
    <w:rsid w:val="00854ACE"/>
    <w:rsid w:val="0085581E"/>
    <w:rsid w:val="00856543"/>
    <w:rsid w:val="008566CC"/>
    <w:rsid w:val="008566E3"/>
    <w:rsid w:val="00857C3E"/>
    <w:rsid w:val="00857E07"/>
    <w:rsid w:val="008600FA"/>
    <w:rsid w:val="00860A4A"/>
    <w:rsid w:val="00860EFC"/>
    <w:rsid w:val="008610F7"/>
    <w:rsid w:val="00861A7C"/>
    <w:rsid w:val="0086232B"/>
    <w:rsid w:val="008629EF"/>
    <w:rsid w:val="00863333"/>
    <w:rsid w:val="00863598"/>
    <w:rsid w:val="00863D14"/>
    <w:rsid w:val="00863F4D"/>
    <w:rsid w:val="008657BA"/>
    <w:rsid w:val="00865B9C"/>
    <w:rsid w:val="00866069"/>
    <w:rsid w:val="00866899"/>
    <w:rsid w:val="00867432"/>
    <w:rsid w:val="00867DAC"/>
    <w:rsid w:val="008719E2"/>
    <w:rsid w:val="00871F69"/>
    <w:rsid w:val="00871FCB"/>
    <w:rsid w:val="008727E0"/>
    <w:rsid w:val="0087299C"/>
    <w:rsid w:val="0087426E"/>
    <w:rsid w:val="00874B3F"/>
    <w:rsid w:val="008762E9"/>
    <w:rsid w:val="00876D49"/>
    <w:rsid w:val="00877A2E"/>
    <w:rsid w:val="008800F6"/>
    <w:rsid w:val="0088023A"/>
    <w:rsid w:val="00880DB1"/>
    <w:rsid w:val="008817AB"/>
    <w:rsid w:val="008822E7"/>
    <w:rsid w:val="00882694"/>
    <w:rsid w:val="00883410"/>
    <w:rsid w:val="00883483"/>
    <w:rsid w:val="0088535C"/>
    <w:rsid w:val="00885598"/>
    <w:rsid w:val="00885F21"/>
    <w:rsid w:val="00885FA0"/>
    <w:rsid w:val="0089006F"/>
    <w:rsid w:val="00890F78"/>
    <w:rsid w:val="0089252A"/>
    <w:rsid w:val="0089295F"/>
    <w:rsid w:val="00892C2A"/>
    <w:rsid w:val="00892F27"/>
    <w:rsid w:val="0089386A"/>
    <w:rsid w:val="008938FB"/>
    <w:rsid w:val="00893AEF"/>
    <w:rsid w:val="00893D13"/>
    <w:rsid w:val="0089489D"/>
    <w:rsid w:val="00896201"/>
    <w:rsid w:val="0089695B"/>
    <w:rsid w:val="00897145"/>
    <w:rsid w:val="00897E73"/>
    <w:rsid w:val="008A0871"/>
    <w:rsid w:val="008A0C64"/>
    <w:rsid w:val="008A0DDE"/>
    <w:rsid w:val="008A1C97"/>
    <w:rsid w:val="008A1C9E"/>
    <w:rsid w:val="008A2B87"/>
    <w:rsid w:val="008A41C5"/>
    <w:rsid w:val="008A41ED"/>
    <w:rsid w:val="008A48FB"/>
    <w:rsid w:val="008A4EAA"/>
    <w:rsid w:val="008A6561"/>
    <w:rsid w:val="008A7036"/>
    <w:rsid w:val="008A7E5D"/>
    <w:rsid w:val="008B2D0A"/>
    <w:rsid w:val="008B3A89"/>
    <w:rsid w:val="008B42D0"/>
    <w:rsid w:val="008B43C7"/>
    <w:rsid w:val="008B470C"/>
    <w:rsid w:val="008B48D8"/>
    <w:rsid w:val="008B4CCE"/>
    <w:rsid w:val="008B4E5D"/>
    <w:rsid w:val="008B5D42"/>
    <w:rsid w:val="008B5DC0"/>
    <w:rsid w:val="008B6710"/>
    <w:rsid w:val="008B67B6"/>
    <w:rsid w:val="008B6892"/>
    <w:rsid w:val="008B6FCF"/>
    <w:rsid w:val="008B79DC"/>
    <w:rsid w:val="008C1079"/>
    <w:rsid w:val="008C1601"/>
    <w:rsid w:val="008C16CE"/>
    <w:rsid w:val="008C21A2"/>
    <w:rsid w:val="008C2C76"/>
    <w:rsid w:val="008C448C"/>
    <w:rsid w:val="008C6BE1"/>
    <w:rsid w:val="008C6F92"/>
    <w:rsid w:val="008D01E0"/>
    <w:rsid w:val="008D0D55"/>
    <w:rsid w:val="008D0F57"/>
    <w:rsid w:val="008D115A"/>
    <w:rsid w:val="008D122F"/>
    <w:rsid w:val="008D1493"/>
    <w:rsid w:val="008D14A2"/>
    <w:rsid w:val="008D1AA6"/>
    <w:rsid w:val="008D28F4"/>
    <w:rsid w:val="008D2A5B"/>
    <w:rsid w:val="008D3724"/>
    <w:rsid w:val="008D37E6"/>
    <w:rsid w:val="008D3B55"/>
    <w:rsid w:val="008D424F"/>
    <w:rsid w:val="008D4267"/>
    <w:rsid w:val="008D45EC"/>
    <w:rsid w:val="008D664F"/>
    <w:rsid w:val="008D7529"/>
    <w:rsid w:val="008D7A9C"/>
    <w:rsid w:val="008E01AE"/>
    <w:rsid w:val="008E0829"/>
    <w:rsid w:val="008E0C9B"/>
    <w:rsid w:val="008E1496"/>
    <w:rsid w:val="008E19D0"/>
    <w:rsid w:val="008E3823"/>
    <w:rsid w:val="008E433F"/>
    <w:rsid w:val="008E461B"/>
    <w:rsid w:val="008E46E4"/>
    <w:rsid w:val="008E4D45"/>
    <w:rsid w:val="008E5229"/>
    <w:rsid w:val="008E615D"/>
    <w:rsid w:val="008E65FB"/>
    <w:rsid w:val="008E6E22"/>
    <w:rsid w:val="008E76B1"/>
    <w:rsid w:val="008E7CB2"/>
    <w:rsid w:val="008E7DB4"/>
    <w:rsid w:val="008F0A31"/>
    <w:rsid w:val="008F0DA8"/>
    <w:rsid w:val="008F0ED4"/>
    <w:rsid w:val="008F1190"/>
    <w:rsid w:val="008F13E2"/>
    <w:rsid w:val="008F2A6B"/>
    <w:rsid w:val="008F2D31"/>
    <w:rsid w:val="008F3B70"/>
    <w:rsid w:val="008F40B1"/>
    <w:rsid w:val="008F4B2B"/>
    <w:rsid w:val="008F51AD"/>
    <w:rsid w:val="008F6AC7"/>
    <w:rsid w:val="009005A8"/>
    <w:rsid w:val="009007A8"/>
    <w:rsid w:val="00900EAC"/>
    <w:rsid w:val="00902A7D"/>
    <w:rsid w:val="0090351E"/>
    <w:rsid w:val="00905188"/>
    <w:rsid w:val="00906132"/>
    <w:rsid w:val="00906191"/>
    <w:rsid w:val="0090765A"/>
    <w:rsid w:val="00912A14"/>
    <w:rsid w:val="009135F2"/>
    <w:rsid w:val="00913C13"/>
    <w:rsid w:val="009143EB"/>
    <w:rsid w:val="00914B77"/>
    <w:rsid w:val="00914BA4"/>
    <w:rsid w:val="0091590F"/>
    <w:rsid w:val="00916B72"/>
    <w:rsid w:val="00916CB7"/>
    <w:rsid w:val="00917594"/>
    <w:rsid w:val="00921BC3"/>
    <w:rsid w:val="009226E5"/>
    <w:rsid w:val="00923219"/>
    <w:rsid w:val="009235BD"/>
    <w:rsid w:val="00923891"/>
    <w:rsid w:val="009243D4"/>
    <w:rsid w:val="00924431"/>
    <w:rsid w:val="00924CFC"/>
    <w:rsid w:val="00926669"/>
    <w:rsid w:val="00926960"/>
    <w:rsid w:val="00927500"/>
    <w:rsid w:val="009309AA"/>
    <w:rsid w:val="00930B28"/>
    <w:rsid w:val="00930F4A"/>
    <w:rsid w:val="009310FB"/>
    <w:rsid w:val="00931499"/>
    <w:rsid w:val="009318C9"/>
    <w:rsid w:val="00931931"/>
    <w:rsid w:val="0093239A"/>
    <w:rsid w:val="00933281"/>
    <w:rsid w:val="00933C5E"/>
    <w:rsid w:val="00934DEA"/>
    <w:rsid w:val="00936B00"/>
    <w:rsid w:val="00936F15"/>
    <w:rsid w:val="00937090"/>
    <w:rsid w:val="009370C0"/>
    <w:rsid w:val="0093759F"/>
    <w:rsid w:val="00940257"/>
    <w:rsid w:val="00940719"/>
    <w:rsid w:val="009416A3"/>
    <w:rsid w:val="00941A32"/>
    <w:rsid w:val="0094272D"/>
    <w:rsid w:val="0094300E"/>
    <w:rsid w:val="0094383A"/>
    <w:rsid w:val="00943DF1"/>
    <w:rsid w:val="00944110"/>
    <w:rsid w:val="009444AF"/>
    <w:rsid w:val="00944619"/>
    <w:rsid w:val="009448C9"/>
    <w:rsid w:val="0094530F"/>
    <w:rsid w:val="00945543"/>
    <w:rsid w:val="00945A1D"/>
    <w:rsid w:val="00945FB5"/>
    <w:rsid w:val="0094714A"/>
    <w:rsid w:val="009471BE"/>
    <w:rsid w:val="009518C1"/>
    <w:rsid w:val="00951D21"/>
    <w:rsid w:val="00953C36"/>
    <w:rsid w:val="00954769"/>
    <w:rsid w:val="009561AD"/>
    <w:rsid w:val="00956286"/>
    <w:rsid w:val="00956C9E"/>
    <w:rsid w:val="00956F4E"/>
    <w:rsid w:val="0095711F"/>
    <w:rsid w:val="00957A4D"/>
    <w:rsid w:val="00957ABC"/>
    <w:rsid w:val="00957EFC"/>
    <w:rsid w:val="0096038B"/>
    <w:rsid w:val="009609C6"/>
    <w:rsid w:val="009621B8"/>
    <w:rsid w:val="009629B4"/>
    <w:rsid w:val="00962D5E"/>
    <w:rsid w:val="009638DD"/>
    <w:rsid w:val="00964897"/>
    <w:rsid w:val="00965159"/>
    <w:rsid w:val="0096515B"/>
    <w:rsid w:val="009658F4"/>
    <w:rsid w:val="00965C81"/>
    <w:rsid w:val="009660CC"/>
    <w:rsid w:val="009661E2"/>
    <w:rsid w:val="0096744D"/>
    <w:rsid w:val="00967F8F"/>
    <w:rsid w:val="00970055"/>
    <w:rsid w:val="009700EA"/>
    <w:rsid w:val="009717E1"/>
    <w:rsid w:val="00971B01"/>
    <w:rsid w:val="00971BF9"/>
    <w:rsid w:val="00972211"/>
    <w:rsid w:val="00972896"/>
    <w:rsid w:val="009728C2"/>
    <w:rsid w:val="00972D88"/>
    <w:rsid w:val="009731C5"/>
    <w:rsid w:val="00973D5B"/>
    <w:rsid w:val="00974C2E"/>
    <w:rsid w:val="0097685D"/>
    <w:rsid w:val="009774B5"/>
    <w:rsid w:val="00977745"/>
    <w:rsid w:val="00980169"/>
    <w:rsid w:val="00980250"/>
    <w:rsid w:val="009804D1"/>
    <w:rsid w:val="009817E9"/>
    <w:rsid w:val="0098275D"/>
    <w:rsid w:val="00983183"/>
    <w:rsid w:val="00984771"/>
    <w:rsid w:val="00984EF4"/>
    <w:rsid w:val="00986456"/>
    <w:rsid w:val="0098725A"/>
    <w:rsid w:val="00990D95"/>
    <w:rsid w:val="00990F7F"/>
    <w:rsid w:val="009942EA"/>
    <w:rsid w:val="00994653"/>
    <w:rsid w:val="009961B9"/>
    <w:rsid w:val="009966B0"/>
    <w:rsid w:val="009967E0"/>
    <w:rsid w:val="009974FE"/>
    <w:rsid w:val="00997D30"/>
    <w:rsid w:val="00997FC3"/>
    <w:rsid w:val="009A0323"/>
    <w:rsid w:val="009A29CE"/>
    <w:rsid w:val="009A2B7B"/>
    <w:rsid w:val="009A2D6A"/>
    <w:rsid w:val="009A2D72"/>
    <w:rsid w:val="009A2F93"/>
    <w:rsid w:val="009A46C6"/>
    <w:rsid w:val="009A486F"/>
    <w:rsid w:val="009A5B2D"/>
    <w:rsid w:val="009A6522"/>
    <w:rsid w:val="009A7223"/>
    <w:rsid w:val="009B0B94"/>
    <w:rsid w:val="009B0D0A"/>
    <w:rsid w:val="009B1427"/>
    <w:rsid w:val="009B15D1"/>
    <w:rsid w:val="009B1949"/>
    <w:rsid w:val="009B1D20"/>
    <w:rsid w:val="009B22F3"/>
    <w:rsid w:val="009B2807"/>
    <w:rsid w:val="009B3977"/>
    <w:rsid w:val="009B3E8E"/>
    <w:rsid w:val="009B46E9"/>
    <w:rsid w:val="009B5291"/>
    <w:rsid w:val="009B53DF"/>
    <w:rsid w:val="009B7C63"/>
    <w:rsid w:val="009C0371"/>
    <w:rsid w:val="009C15DE"/>
    <w:rsid w:val="009C1E06"/>
    <w:rsid w:val="009C23CA"/>
    <w:rsid w:val="009C29EB"/>
    <w:rsid w:val="009C2FF2"/>
    <w:rsid w:val="009C3A2F"/>
    <w:rsid w:val="009C3F1B"/>
    <w:rsid w:val="009C473E"/>
    <w:rsid w:val="009C4FCB"/>
    <w:rsid w:val="009C5128"/>
    <w:rsid w:val="009C738E"/>
    <w:rsid w:val="009C758B"/>
    <w:rsid w:val="009C7815"/>
    <w:rsid w:val="009C7FFA"/>
    <w:rsid w:val="009D06A7"/>
    <w:rsid w:val="009D0B0C"/>
    <w:rsid w:val="009D0C05"/>
    <w:rsid w:val="009D1A49"/>
    <w:rsid w:val="009D351C"/>
    <w:rsid w:val="009D3C7B"/>
    <w:rsid w:val="009D45C2"/>
    <w:rsid w:val="009D5A1B"/>
    <w:rsid w:val="009D6055"/>
    <w:rsid w:val="009D69C0"/>
    <w:rsid w:val="009D739F"/>
    <w:rsid w:val="009D745E"/>
    <w:rsid w:val="009E089B"/>
    <w:rsid w:val="009E1068"/>
    <w:rsid w:val="009E197D"/>
    <w:rsid w:val="009E2861"/>
    <w:rsid w:val="009E2A1C"/>
    <w:rsid w:val="009E2F72"/>
    <w:rsid w:val="009E3964"/>
    <w:rsid w:val="009E3D71"/>
    <w:rsid w:val="009E4199"/>
    <w:rsid w:val="009E4414"/>
    <w:rsid w:val="009E4D8A"/>
    <w:rsid w:val="009E4DC3"/>
    <w:rsid w:val="009E4DC8"/>
    <w:rsid w:val="009E5307"/>
    <w:rsid w:val="009E66DA"/>
    <w:rsid w:val="009F097F"/>
    <w:rsid w:val="009F1170"/>
    <w:rsid w:val="009F1B7A"/>
    <w:rsid w:val="009F1F13"/>
    <w:rsid w:val="009F21DD"/>
    <w:rsid w:val="009F4B13"/>
    <w:rsid w:val="009F4CA8"/>
    <w:rsid w:val="009F64BA"/>
    <w:rsid w:val="009F7B9E"/>
    <w:rsid w:val="009F7D58"/>
    <w:rsid w:val="00A005E2"/>
    <w:rsid w:val="00A00EC7"/>
    <w:rsid w:val="00A01825"/>
    <w:rsid w:val="00A02200"/>
    <w:rsid w:val="00A03724"/>
    <w:rsid w:val="00A03B66"/>
    <w:rsid w:val="00A043EF"/>
    <w:rsid w:val="00A046B0"/>
    <w:rsid w:val="00A054F6"/>
    <w:rsid w:val="00A0668F"/>
    <w:rsid w:val="00A07110"/>
    <w:rsid w:val="00A109CC"/>
    <w:rsid w:val="00A121EC"/>
    <w:rsid w:val="00A133C1"/>
    <w:rsid w:val="00A14B43"/>
    <w:rsid w:val="00A151E3"/>
    <w:rsid w:val="00A173DE"/>
    <w:rsid w:val="00A17AD9"/>
    <w:rsid w:val="00A21110"/>
    <w:rsid w:val="00A2137B"/>
    <w:rsid w:val="00A2156A"/>
    <w:rsid w:val="00A2157E"/>
    <w:rsid w:val="00A2198C"/>
    <w:rsid w:val="00A21F44"/>
    <w:rsid w:val="00A221B8"/>
    <w:rsid w:val="00A22935"/>
    <w:rsid w:val="00A22967"/>
    <w:rsid w:val="00A23160"/>
    <w:rsid w:val="00A241BC"/>
    <w:rsid w:val="00A24BAE"/>
    <w:rsid w:val="00A25B43"/>
    <w:rsid w:val="00A27191"/>
    <w:rsid w:val="00A273EB"/>
    <w:rsid w:val="00A27C2D"/>
    <w:rsid w:val="00A3042B"/>
    <w:rsid w:val="00A3096E"/>
    <w:rsid w:val="00A312ED"/>
    <w:rsid w:val="00A3139A"/>
    <w:rsid w:val="00A32E5B"/>
    <w:rsid w:val="00A3374D"/>
    <w:rsid w:val="00A33CBD"/>
    <w:rsid w:val="00A34298"/>
    <w:rsid w:val="00A354CE"/>
    <w:rsid w:val="00A36302"/>
    <w:rsid w:val="00A36787"/>
    <w:rsid w:val="00A36EC3"/>
    <w:rsid w:val="00A37CEA"/>
    <w:rsid w:val="00A37F14"/>
    <w:rsid w:val="00A37F52"/>
    <w:rsid w:val="00A403E6"/>
    <w:rsid w:val="00A405F0"/>
    <w:rsid w:val="00A40A29"/>
    <w:rsid w:val="00A4168E"/>
    <w:rsid w:val="00A42048"/>
    <w:rsid w:val="00A42EB1"/>
    <w:rsid w:val="00A43E09"/>
    <w:rsid w:val="00A43E63"/>
    <w:rsid w:val="00A442FD"/>
    <w:rsid w:val="00A46075"/>
    <w:rsid w:val="00A47860"/>
    <w:rsid w:val="00A502E0"/>
    <w:rsid w:val="00A51190"/>
    <w:rsid w:val="00A51482"/>
    <w:rsid w:val="00A51973"/>
    <w:rsid w:val="00A51FE4"/>
    <w:rsid w:val="00A5267C"/>
    <w:rsid w:val="00A52B66"/>
    <w:rsid w:val="00A52D13"/>
    <w:rsid w:val="00A53027"/>
    <w:rsid w:val="00A53BC5"/>
    <w:rsid w:val="00A54F74"/>
    <w:rsid w:val="00A553AB"/>
    <w:rsid w:val="00A554A1"/>
    <w:rsid w:val="00A561F9"/>
    <w:rsid w:val="00A56A92"/>
    <w:rsid w:val="00A56DAF"/>
    <w:rsid w:val="00A56F41"/>
    <w:rsid w:val="00A57385"/>
    <w:rsid w:val="00A5762F"/>
    <w:rsid w:val="00A57ADE"/>
    <w:rsid w:val="00A57B92"/>
    <w:rsid w:val="00A6041D"/>
    <w:rsid w:val="00A60AC8"/>
    <w:rsid w:val="00A60B0C"/>
    <w:rsid w:val="00A622FC"/>
    <w:rsid w:val="00A629B0"/>
    <w:rsid w:val="00A62ECD"/>
    <w:rsid w:val="00A63547"/>
    <w:rsid w:val="00A63548"/>
    <w:rsid w:val="00A63C12"/>
    <w:rsid w:val="00A6530D"/>
    <w:rsid w:val="00A65741"/>
    <w:rsid w:val="00A65A09"/>
    <w:rsid w:val="00A668ED"/>
    <w:rsid w:val="00A66AC1"/>
    <w:rsid w:val="00A66C0C"/>
    <w:rsid w:val="00A6711D"/>
    <w:rsid w:val="00A70460"/>
    <w:rsid w:val="00A708DF"/>
    <w:rsid w:val="00A72203"/>
    <w:rsid w:val="00A72BA2"/>
    <w:rsid w:val="00A7343E"/>
    <w:rsid w:val="00A73A5F"/>
    <w:rsid w:val="00A75D13"/>
    <w:rsid w:val="00A75F3C"/>
    <w:rsid w:val="00A76676"/>
    <w:rsid w:val="00A76AEF"/>
    <w:rsid w:val="00A80144"/>
    <w:rsid w:val="00A803A4"/>
    <w:rsid w:val="00A80BE2"/>
    <w:rsid w:val="00A813D5"/>
    <w:rsid w:val="00A8171E"/>
    <w:rsid w:val="00A818D9"/>
    <w:rsid w:val="00A82AEA"/>
    <w:rsid w:val="00A83A20"/>
    <w:rsid w:val="00A83C69"/>
    <w:rsid w:val="00A83DB9"/>
    <w:rsid w:val="00A851A1"/>
    <w:rsid w:val="00A858A4"/>
    <w:rsid w:val="00A868A5"/>
    <w:rsid w:val="00A879D2"/>
    <w:rsid w:val="00A90EB0"/>
    <w:rsid w:val="00A91DAF"/>
    <w:rsid w:val="00A92D47"/>
    <w:rsid w:val="00A93803"/>
    <w:rsid w:val="00A9408C"/>
    <w:rsid w:val="00A946D3"/>
    <w:rsid w:val="00A957B2"/>
    <w:rsid w:val="00A95841"/>
    <w:rsid w:val="00A95AFB"/>
    <w:rsid w:val="00A95C3F"/>
    <w:rsid w:val="00A960DC"/>
    <w:rsid w:val="00A970C4"/>
    <w:rsid w:val="00A977C7"/>
    <w:rsid w:val="00A97801"/>
    <w:rsid w:val="00A97C06"/>
    <w:rsid w:val="00AA1F66"/>
    <w:rsid w:val="00AA2DC8"/>
    <w:rsid w:val="00AA372C"/>
    <w:rsid w:val="00AA3BA9"/>
    <w:rsid w:val="00AA3F07"/>
    <w:rsid w:val="00AA4B92"/>
    <w:rsid w:val="00AA5EC9"/>
    <w:rsid w:val="00AA725C"/>
    <w:rsid w:val="00AA7B4B"/>
    <w:rsid w:val="00AB1CA8"/>
    <w:rsid w:val="00AB1E4A"/>
    <w:rsid w:val="00AB6191"/>
    <w:rsid w:val="00AB70B2"/>
    <w:rsid w:val="00AC0192"/>
    <w:rsid w:val="00AC01FD"/>
    <w:rsid w:val="00AC0C21"/>
    <w:rsid w:val="00AC0C9D"/>
    <w:rsid w:val="00AC1177"/>
    <w:rsid w:val="00AC315A"/>
    <w:rsid w:val="00AC3552"/>
    <w:rsid w:val="00AC3841"/>
    <w:rsid w:val="00AC5166"/>
    <w:rsid w:val="00AC5365"/>
    <w:rsid w:val="00AC5AD8"/>
    <w:rsid w:val="00AC6EEF"/>
    <w:rsid w:val="00AC7219"/>
    <w:rsid w:val="00AC7228"/>
    <w:rsid w:val="00AC722C"/>
    <w:rsid w:val="00AD009D"/>
    <w:rsid w:val="00AD0A9E"/>
    <w:rsid w:val="00AD0C86"/>
    <w:rsid w:val="00AD1952"/>
    <w:rsid w:val="00AD1971"/>
    <w:rsid w:val="00AD1FB3"/>
    <w:rsid w:val="00AD4AA8"/>
    <w:rsid w:val="00AD4C2D"/>
    <w:rsid w:val="00AD5E3E"/>
    <w:rsid w:val="00AD6507"/>
    <w:rsid w:val="00AD65A0"/>
    <w:rsid w:val="00AD78DD"/>
    <w:rsid w:val="00AE08CA"/>
    <w:rsid w:val="00AE0C6C"/>
    <w:rsid w:val="00AE1CBC"/>
    <w:rsid w:val="00AE257D"/>
    <w:rsid w:val="00AE2E2F"/>
    <w:rsid w:val="00AE3E08"/>
    <w:rsid w:val="00AE5F67"/>
    <w:rsid w:val="00AE7143"/>
    <w:rsid w:val="00AE74FC"/>
    <w:rsid w:val="00AF075D"/>
    <w:rsid w:val="00AF0E33"/>
    <w:rsid w:val="00AF13A6"/>
    <w:rsid w:val="00AF3115"/>
    <w:rsid w:val="00AF3595"/>
    <w:rsid w:val="00AF3B09"/>
    <w:rsid w:val="00AF3D07"/>
    <w:rsid w:val="00AF479F"/>
    <w:rsid w:val="00AF4C62"/>
    <w:rsid w:val="00AF4ECD"/>
    <w:rsid w:val="00AF5BF7"/>
    <w:rsid w:val="00AF60A3"/>
    <w:rsid w:val="00AF6B7E"/>
    <w:rsid w:val="00AF712B"/>
    <w:rsid w:val="00B00101"/>
    <w:rsid w:val="00B02C6B"/>
    <w:rsid w:val="00B02C72"/>
    <w:rsid w:val="00B033E1"/>
    <w:rsid w:val="00B04C69"/>
    <w:rsid w:val="00B04CE9"/>
    <w:rsid w:val="00B05B7A"/>
    <w:rsid w:val="00B06287"/>
    <w:rsid w:val="00B06503"/>
    <w:rsid w:val="00B065DF"/>
    <w:rsid w:val="00B109B1"/>
    <w:rsid w:val="00B12182"/>
    <w:rsid w:val="00B13465"/>
    <w:rsid w:val="00B13BAB"/>
    <w:rsid w:val="00B142A4"/>
    <w:rsid w:val="00B15197"/>
    <w:rsid w:val="00B1573A"/>
    <w:rsid w:val="00B15CAA"/>
    <w:rsid w:val="00B15EA6"/>
    <w:rsid w:val="00B17E72"/>
    <w:rsid w:val="00B17E7F"/>
    <w:rsid w:val="00B20191"/>
    <w:rsid w:val="00B20E4C"/>
    <w:rsid w:val="00B21704"/>
    <w:rsid w:val="00B22E32"/>
    <w:rsid w:val="00B24999"/>
    <w:rsid w:val="00B25BC7"/>
    <w:rsid w:val="00B26854"/>
    <w:rsid w:val="00B27F5A"/>
    <w:rsid w:val="00B31071"/>
    <w:rsid w:val="00B312A9"/>
    <w:rsid w:val="00B312F1"/>
    <w:rsid w:val="00B313C3"/>
    <w:rsid w:val="00B313E8"/>
    <w:rsid w:val="00B3190A"/>
    <w:rsid w:val="00B33AE6"/>
    <w:rsid w:val="00B33E37"/>
    <w:rsid w:val="00B340F0"/>
    <w:rsid w:val="00B34818"/>
    <w:rsid w:val="00B3494C"/>
    <w:rsid w:val="00B34C5D"/>
    <w:rsid w:val="00B34D34"/>
    <w:rsid w:val="00B34E70"/>
    <w:rsid w:val="00B35645"/>
    <w:rsid w:val="00B3582E"/>
    <w:rsid w:val="00B400C1"/>
    <w:rsid w:val="00B40201"/>
    <w:rsid w:val="00B40212"/>
    <w:rsid w:val="00B410EA"/>
    <w:rsid w:val="00B41309"/>
    <w:rsid w:val="00B419E1"/>
    <w:rsid w:val="00B41C71"/>
    <w:rsid w:val="00B4228A"/>
    <w:rsid w:val="00B4332F"/>
    <w:rsid w:val="00B43BC2"/>
    <w:rsid w:val="00B43BC6"/>
    <w:rsid w:val="00B44127"/>
    <w:rsid w:val="00B44257"/>
    <w:rsid w:val="00B44F73"/>
    <w:rsid w:val="00B467AF"/>
    <w:rsid w:val="00B46FD7"/>
    <w:rsid w:val="00B47F26"/>
    <w:rsid w:val="00B50279"/>
    <w:rsid w:val="00B5080D"/>
    <w:rsid w:val="00B5122B"/>
    <w:rsid w:val="00B51C02"/>
    <w:rsid w:val="00B53580"/>
    <w:rsid w:val="00B554C4"/>
    <w:rsid w:val="00B557BF"/>
    <w:rsid w:val="00B55B10"/>
    <w:rsid w:val="00B55FC6"/>
    <w:rsid w:val="00B569FF"/>
    <w:rsid w:val="00B579E7"/>
    <w:rsid w:val="00B60872"/>
    <w:rsid w:val="00B62708"/>
    <w:rsid w:val="00B630B9"/>
    <w:rsid w:val="00B630C5"/>
    <w:rsid w:val="00B63629"/>
    <w:rsid w:val="00B63B03"/>
    <w:rsid w:val="00B640FD"/>
    <w:rsid w:val="00B6443A"/>
    <w:rsid w:val="00B64E3F"/>
    <w:rsid w:val="00B6719E"/>
    <w:rsid w:val="00B672FF"/>
    <w:rsid w:val="00B677C4"/>
    <w:rsid w:val="00B67AB5"/>
    <w:rsid w:val="00B7011B"/>
    <w:rsid w:val="00B7040E"/>
    <w:rsid w:val="00B70ACE"/>
    <w:rsid w:val="00B70E13"/>
    <w:rsid w:val="00B70F8B"/>
    <w:rsid w:val="00B72AA6"/>
    <w:rsid w:val="00B72EFE"/>
    <w:rsid w:val="00B73904"/>
    <w:rsid w:val="00B74881"/>
    <w:rsid w:val="00B748A1"/>
    <w:rsid w:val="00B74CDC"/>
    <w:rsid w:val="00B75261"/>
    <w:rsid w:val="00B76C83"/>
    <w:rsid w:val="00B80542"/>
    <w:rsid w:val="00B8097C"/>
    <w:rsid w:val="00B811FD"/>
    <w:rsid w:val="00B81F8F"/>
    <w:rsid w:val="00B82976"/>
    <w:rsid w:val="00B82FAE"/>
    <w:rsid w:val="00B8305E"/>
    <w:rsid w:val="00B83EA5"/>
    <w:rsid w:val="00B83F34"/>
    <w:rsid w:val="00B86249"/>
    <w:rsid w:val="00B869BD"/>
    <w:rsid w:val="00B86E33"/>
    <w:rsid w:val="00B87777"/>
    <w:rsid w:val="00B8777D"/>
    <w:rsid w:val="00B90673"/>
    <w:rsid w:val="00B90A73"/>
    <w:rsid w:val="00B91922"/>
    <w:rsid w:val="00B92630"/>
    <w:rsid w:val="00B95373"/>
    <w:rsid w:val="00B955A6"/>
    <w:rsid w:val="00B9572C"/>
    <w:rsid w:val="00B9580D"/>
    <w:rsid w:val="00B96579"/>
    <w:rsid w:val="00B96D96"/>
    <w:rsid w:val="00BA0874"/>
    <w:rsid w:val="00BA0B4C"/>
    <w:rsid w:val="00BA17EA"/>
    <w:rsid w:val="00BA1AAA"/>
    <w:rsid w:val="00BA1BB4"/>
    <w:rsid w:val="00BA270A"/>
    <w:rsid w:val="00BA41B3"/>
    <w:rsid w:val="00BA42F9"/>
    <w:rsid w:val="00BA627A"/>
    <w:rsid w:val="00BB114D"/>
    <w:rsid w:val="00BB127B"/>
    <w:rsid w:val="00BB19C2"/>
    <w:rsid w:val="00BB1A35"/>
    <w:rsid w:val="00BB1B07"/>
    <w:rsid w:val="00BB2AA3"/>
    <w:rsid w:val="00BB2FBE"/>
    <w:rsid w:val="00BB323B"/>
    <w:rsid w:val="00BB402C"/>
    <w:rsid w:val="00BB4EB1"/>
    <w:rsid w:val="00BB69CA"/>
    <w:rsid w:val="00BB7389"/>
    <w:rsid w:val="00BB7C4F"/>
    <w:rsid w:val="00BC0536"/>
    <w:rsid w:val="00BC0EAD"/>
    <w:rsid w:val="00BC1501"/>
    <w:rsid w:val="00BC3A41"/>
    <w:rsid w:val="00BC3C34"/>
    <w:rsid w:val="00BC3E8D"/>
    <w:rsid w:val="00BC50AA"/>
    <w:rsid w:val="00BC5592"/>
    <w:rsid w:val="00BC6351"/>
    <w:rsid w:val="00BC635F"/>
    <w:rsid w:val="00BC64D2"/>
    <w:rsid w:val="00BC6730"/>
    <w:rsid w:val="00BC7AA2"/>
    <w:rsid w:val="00BC7D09"/>
    <w:rsid w:val="00BC7F61"/>
    <w:rsid w:val="00BD0003"/>
    <w:rsid w:val="00BD0394"/>
    <w:rsid w:val="00BD10C8"/>
    <w:rsid w:val="00BD1C20"/>
    <w:rsid w:val="00BD3CD7"/>
    <w:rsid w:val="00BD44DD"/>
    <w:rsid w:val="00BD4C80"/>
    <w:rsid w:val="00BD535C"/>
    <w:rsid w:val="00BD56C2"/>
    <w:rsid w:val="00BD584C"/>
    <w:rsid w:val="00BD5B5B"/>
    <w:rsid w:val="00BD5D42"/>
    <w:rsid w:val="00BD735F"/>
    <w:rsid w:val="00BD782C"/>
    <w:rsid w:val="00BE01B9"/>
    <w:rsid w:val="00BE10E8"/>
    <w:rsid w:val="00BE1CDF"/>
    <w:rsid w:val="00BE1D19"/>
    <w:rsid w:val="00BE2007"/>
    <w:rsid w:val="00BE274F"/>
    <w:rsid w:val="00BE3298"/>
    <w:rsid w:val="00BE349F"/>
    <w:rsid w:val="00BE5227"/>
    <w:rsid w:val="00BE5A13"/>
    <w:rsid w:val="00BE6238"/>
    <w:rsid w:val="00BE6E52"/>
    <w:rsid w:val="00BE6F3A"/>
    <w:rsid w:val="00BE7651"/>
    <w:rsid w:val="00BF0372"/>
    <w:rsid w:val="00BF0B21"/>
    <w:rsid w:val="00BF11D3"/>
    <w:rsid w:val="00BF1A84"/>
    <w:rsid w:val="00BF343B"/>
    <w:rsid w:val="00BF451F"/>
    <w:rsid w:val="00BF54DF"/>
    <w:rsid w:val="00BF6167"/>
    <w:rsid w:val="00BF6B22"/>
    <w:rsid w:val="00BF7253"/>
    <w:rsid w:val="00BF7902"/>
    <w:rsid w:val="00C00203"/>
    <w:rsid w:val="00C0199E"/>
    <w:rsid w:val="00C01A7E"/>
    <w:rsid w:val="00C028AC"/>
    <w:rsid w:val="00C03410"/>
    <w:rsid w:val="00C0368F"/>
    <w:rsid w:val="00C046BA"/>
    <w:rsid w:val="00C050F0"/>
    <w:rsid w:val="00C05495"/>
    <w:rsid w:val="00C059AA"/>
    <w:rsid w:val="00C07205"/>
    <w:rsid w:val="00C111CD"/>
    <w:rsid w:val="00C11A65"/>
    <w:rsid w:val="00C11ABE"/>
    <w:rsid w:val="00C1463A"/>
    <w:rsid w:val="00C159A1"/>
    <w:rsid w:val="00C160A7"/>
    <w:rsid w:val="00C160CC"/>
    <w:rsid w:val="00C1768B"/>
    <w:rsid w:val="00C17DF9"/>
    <w:rsid w:val="00C204AC"/>
    <w:rsid w:val="00C20540"/>
    <w:rsid w:val="00C20768"/>
    <w:rsid w:val="00C211B5"/>
    <w:rsid w:val="00C22C93"/>
    <w:rsid w:val="00C24076"/>
    <w:rsid w:val="00C2436E"/>
    <w:rsid w:val="00C243A4"/>
    <w:rsid w:val="00C250A8"/>
    <w:rsid w:val="00C254F6"/>
    <w:rsid w:val="00C26D33"/>
    <w:rsid w:val="00C279FE"/>
    <w:rsid w:val="00C27C42"/>
    <w:rsid w:val="00C30237"/>
    <w:rsid w:val="00C3086B"/>
    <w:rsid w:val="00C30E5F"/>
    <w:rsid w:val="00C31E2C"/>
    <w:rsid w:val="00C333A4"/>
    <w:rsid w:val="00C33457"/>
    <w:rsid w:val="00C33BB3"/>
    <w:rsid w:val="00C357AD"/>
    <w:rsid w:val="00C37F31"/>
    <w:rsid w:val="00C37FF3"/>
    <w:rsid w:val="00C4003D"/>
    <w:rsid w:val="00C421CB"/>
    <w:rsid w:val="00C42B2D"/>
    <w:rsid w:val="00C42BAD"/>
    <w:rsid w:val="00C42D6D"/>
    <w:rsid w:val="00C42F2C"/>
    <w:rsid w:val="00C43EFB"/>
    <w:rsid w:val="00C445E1"/>
    <w:rsid w:val="00C453B2"/>
    <w:rsid w:val="00C45453"/>
    <w:rsid w:val="00C4560F"/>
    <w:rsid w:val="00C45726"/>
    <w:rsid w:val="00C45953"/>
    <w:rsid w:val="00C45B56"/>
    <w:rsid w:val="00C45EA3"/>
    <w:rsid w:val="00C46431"/>
    <w:rsid w:val="00C46C85"/>
    <w:rsid w:val="00C476C0"/>
    <w:rsid w:val="00C50143"/>
    <w:rsid w:val="00C50ECA"/>
    <w:rsid w:val="00C51BFE"/>
    <w:rsid w:val="00C525A6"/>
    <w:rsid w:val="00C534A3"/>
    <w:rsid w:val="00C53646"/>
    <w:rsid w:val="00C53B54"/>
    <w:rsid w:val="00C550ED"/>
    <w:rsid w:val="00C5510A"/>
    <w:rsid w:val="00C56D60"/>
    <w:rsid w:val="00C571CB"/>
    <w:rsid w:val="00C57352"/>
    <w:rsid w:val="00C57D3F"/>
    <w:rsid w:val="00C607EE"/>
    <w:rsid w:val="00C619E4"/>
    <w:rsid w:val="00C61D0D"/>
    <w:rsid w:val="00C61E73"/>
    <w:rsid w:val="00C61F49"/>
    <w:rsid w:val="00C6201F"/>
    <w:rsid w:val="00C621E8"/>
    <w:rsid w:val="00C62DD3"/>
    <w:rsid w:val="00C63C9F"/>
    <w:rsid w:val="00C63D1F"/>
    <w:rsid w:val="00C63E43"/>
    <w:rsid w:val="00C63F3B"/>
    <w:rsid w:val="00C64069"/>
    <w:rsid w:val="00C64BCC"/>
    <w:rsid w:val="00C650C2"/>
    <w:rsid w:val="00C66838"/>
    <w:rsid w:val="00C66CEB"/>
    <w:rsid w:val="00C6735E"/>
    <w:rsid w:val="00C675EA"/>
    <w:rsid w:val="00C67E3C"/>
    <w:rsid w:val="00C70C54"/>
    <w:rsid w:val="00C71165"/>
    <w:rsid w:val="00C71300"/>
    <w:rsid w:val="00C7193C"/>
    <w:rsid w:val="00C72AF1"/>
    <w:rsid w:val="00C7350B"/>
    <w:rsid w:val="00C7426D"/>
    <w:rsid w:val="00C76ADC"/>
    <w:rsid w:val="00C76C8C"/>
    <w:rsid w:val="00C76F55"/>
    <w:rsid w:val="00C81230"/>
    <w:rsid w:val="00C8207D"/>
    <w:rsid w:val="00C821E8"/>
    <w:rsid w:val="00C824AD"/>
    <w:rsid w:val="00C8265C"/>
    <w:rsid w:val="00C82C05"/>
    <w:rsid w:val="00C83127"/>
    <w:rsid w:val="00C8443F"/>
    <w:rsid w:val="00C8670A"/>
    <w:rsid w:val="00C868FE"/>
    <w:rsid w:val="00C87662"/>
    <w:rsid w:val="00C87C67"/>
    <w:rsid w:val="00C90A3A"/>
    <w:rsid w:val="00C90F7D"/>
    <w:rsid w:val="00C925AA"/>
    <w:rsid w:val="00C93CDD"/>
    <w:rsid w:val="00C93DBC"/>
    <w:rsid w:val="00C956C3"/>
    <w:rsid w:val="00C957FF"/>
    <w:rsid w:val="00C96768"/>
    <w:rsid w:val="00C97A40"/>
    <w:rsid w:val="00CA0C6E"/>
    <w:rsid w:val="00CA2328"/>
    <w:rsid w:val="00CA23B6"/>
    <w:rsid w:val="00CA3183"/>
    <w:rsid w:val="00CA3C8F"/>
    <w:rsid w:val="00CA3E53"/>
    <w:rsid w:val="00CA41CF"/>
    <w:rsid w:val="00CA4340"/>
    <w:rsid w:val="00CA70EE"/>
    <w:rsid w:val="00CA768C"/>
    <w:rsid w:val="00CA7DCB"/>
    <w:rsid w:val="00CB07CF"/>
    <w:rsid w:val="00CB0A2C"/>
    <w:rsid w:val="00CB147B"/>
    <w:rsid w:val="00CB1692"/>
    <w:rsid w:val="00CB22A3"/>
    <w:rsid w:val="00CB247F"/>
    <w:rsid w:val="00CB2FD0"/>
    <w:rsid w:val="00CB3A88"/>
    <w:rsid w:val="00CB3C78"/>
    <w:rsid w:val="00CB3E44"/>
    <w:rsid w:val="00CB40EA"/>
    <w:rsid w:val="00CB46D7"/>
    <w:rsid w:val="00CB4C7B"/>
    <w:rsid w:val="00CB4DA4"/>
    <w:rsid w:val="00CB4E71"/>
    <w:rsid w:val="00CB5DE4"/>
    <w:rsid w:val="00CB5F00"/>
    <w:rsid w:val="00CB6297"/>
    <w:rsid w:val="00CB6397"/>
    <w:rsid w:val="00CB6B29"/>
    <w:rsid w:val="00CB70A5"/>
    <w:rsid w:val="00CC08BE"/>
    <w:rsid w:val="00CC0B36"/>
    <w:rsid w:val="00CC10E6"/>
    <w:rsid w:val="00CC1B76"/>
    <w:rsid w:val="00CC2E9E"/>
    <w:rsid w:val="00CC430D"/>
    <w:rsid w:val="00CC602E"/>
    <w:rsid w:val="00CC60B8"/>
    <w:rsid w:val="00CC63FC"/>
    <w:rsid w:val="00CD154B"/>
    <w:rsid w:val="00CD1645"/>
    <w:rsid w:val="00CD3F7C"/>
    <w:rsid w:val="00CD4028"/>
    <w:rsid w:val="00CD5119"/>
    <w:rsid w:val="00CD5FBB"/>
    <w:rsid w:val="00CD615D"/>
    <w:rsid w:val="00CD631D"/>
    <w:rsid w:val="00CD64AA"/>
    <w:rsid w:val="00CD6A68"/>
    <w:rsid w:val="00CD76F6"/>
    <w:rsid w:val="00CE0125"/>
    <w:rsid w:val="00CE0416"/>
    <w:rsid w:val="00CE10CA"/>
    <w:rsid w:val="00CE285E"/>
    <w:rsid w:val="00CE2C36"/>
    <w:rsid w:val="00CE366A"/>
    <w:rsid w:val="00CE40AC"/>
    <w:rsid w:val="00CE562A"/>
    <w:rsid w:val="00CE7812"/>
    <w:rsid w:val="00CE7CD7"/>
    <w:rsid w:val="00CF10E8"/>
    <w:rsid w:val="00CF1452"/>
    <w:rsid w:val="00CF1B57"/>
    <w:rsid w:val="00CF227A"/>
    <w:rsid w:val="00CF340E"/>
    <w:rsid w:val="00CF35E0"/>
    <w:rsid w:val="00CF41EC"/>
    <w:rsid w:val="00CF4421"/>
    <w:rsid w:val="00CF4F2F"/>
    <w:rsid w:val="00CF59AE"/>
    <w:rsid w:val="00CF685E"/>
    <w:rsid w:val="00CF6C30"/>
    <w:rsid w:val="00CF7476"/>
    <w:rsid w:val="00CF7649"/>
    <w:rsid w:val="00D00949"/>
    <w:rsid w:val="00D00F84"/>
    <w:rsid w:val="00D01266"/>
    <w:rsid w:val="00D0161C"/>
    <w:rsid w:val="00D02A3E"/>
    <w:rsid w:val="00D03706"/>
    <w:rsid w:val="00D04360"/>
    <w:rsid w:val="00D057FC"/>
    <w:rsid w:val="00D0587B"/>
    <w:rsid w:val="00D05AD4"/>
    <w:rsid w:val="00D060AB"/>
    <w:rsid w:val="00D060D5"/>
    <w:rsid w:val="00D06D7B"/>
    <w:rsid w:val="00D06F77"/>
    <w:rsid w:val="00D10155"/>
    <w:rsid w:val="00D1107E"/>
    <w:rsid w:val="00D113C2"/>
    <w:rsid w:val="00D11F8B"/>
    <w:rsid w:val="00D124D4"/>
    <w:rsid w:val="00D12551"/>
    <w:rsid w:val="00D12A2C"/>
    <w:rsid w:val="00D12DB8"/>
    <w:rsid w:val="00D12ED9"/>
    <w:rsid w:val="00D13BC5"/>
    <w:rsid w:val="00D1479F"/>
    <w:rsid w:val="00D14B71"/>
    <w:rsid w:val="00D14BA3"/>
    <w:rsid w:val="00D14E3C"/>
    <w:rsid w:val="00D1525D"/>
    <w:rsid w:val="00D15D75"/>
    <w:rsid w:val="00D15F03"/>
    <w:rsid w:val="00D165DF"/>
    <w:rsid w:val="00D167CE"/>
    <w:rsid w:val="00D16F4C"/>
    <w:rsid w:val="00D171B5"/>
    <w:rsid w:val="00D21030"/>
    <w:rsid w:val="00D2240B"/>
    <w:rsid w:val="00D22833"/>
    <w:rsid w:val="00D22876"/>
    <w:rsid w:val="00D22884"/>
    <w:rsid w:val="00D2288D"/>
    <w:rsid w:val="00D22D59"/>
    <w:rsid w:val="00D2459E"/>
    <w:rsid w:val="00D24959"/>
    <w:rsid w:val="00D26C3F"/>
    <w:rsid w:val="00D2757D"/>
    <w:rsid w:val="00D279FA"/>
    <w:rsid w:val="00D3074A"/>
    <w:rsid w:val="00D30857"/>
    <w:rsid w:val="00D30DED"/>
    <w:rsid w:val="00D31D59"/>
    <w:rsid w:val="00D325EE"/>
    <w:rsid w:val="00D3272F"/>
    <w:rsid w:val="00D3420E"/>
    <w:rsid w:val="00D349FD"/>
    <w:rsid w:val="00D34D32"/>
    <w:rsid w:val="00D34F99"/>
    <w:rsid w:val="00D35349"/>
    <w:rsid w:val="00D35BE0"/>
    <w:rsid w:val="00D3645B"/>
    <w:rsid w:val="00D377CC"/>
    <w:rsid w:val="00D37CDF"/>
    <w:rsid w:val="00D410F1"/>
    <w:rsid w:val="00D412ED"/>
    <w:rsid w:val="00D42935"/>
    <w:rsid w:val="00D43349"/>
    <w:rsid w:val="00D441D4"/>
    <w:rsid w:val="00D447B9"/>
    <w:rsid w:val="00D45AF6"/>
    <w:rsid w:val="00D46424"/>
    <w:rsid w:val="00D5061F"/>
    <w:rsid w:val="00D50745"/>
    <w:rsid w:val="00D50E51"/>
    <w:rsid w:val="00D50E79"/>
    <w:rsid w:val="00D5125F"/>
    <w:rsid w:val="00D5162F"/>
    <w:rsid w:val="00D517A7"/>
    <w:rsid w:val="00D51B30"/>
    <w:rsid w:val="00D51B5D"/>
    <w:rsid w:val="00D53399"/>
    <w:rsid w:val="00D53BCD"/>
    <w:rsid w:val="00D53EEE"/>
    <w:rsid w:val="00D54E12"/>
    <w:rsid w:val="00D55FF0"/>
    <w:rsid w:val="00D56192"/>
    <w:rsid w:val="00D57748"/>
    <w:rsid w:val="00D57909"/>
    <w:rsid w:val="00D60567"/>
    <w:rsid w:val="00D60AC4"/>
    <w:rsid w:val="00D610B1"/>
    <w:rsid w:val="00D61611"/>
    <w:rsid w:val="00D616FA"/>
    <w:rsid w:val="00D61970"/>
    <w:rsid w:val="00D62735"/>
    <w:rsid w:val="00D62770"/>
    <w:rsid w:val="00D632E9"/>
    <w:rsid w:val="00D63CF0"/>
    <w:rsid w:val="00D6407F"/>
    <w:rsid w:val="00D64BEE"/>
    <w:rsid w:val="00D651D6"/>
    <w:rsid w:val="00D651E3"/>
    <w:rsid w:val="00D657EA"/>
    <w:rsid w:val="00D658D3"/>
    <w:rsid w:val="00D65EAC"/>
    <w:rsid w:val="00D66143"/>
    <w:rsid w:val="00D664FC"/>
    <w:rsid w:val="00D66543"/>
    <w:rsid w:val="00D66611"/>
    <w:rsid w:val="00D6774E"/>
    <w:rsid w:val="00D67EC9"/>
    <w:rsid w:val="00D71348"/>
    <w:rsid w:val="00D71AB6"/>
    <w:rsid w:val="00D71CFA"/>
    <w:rsid w:val="00D720D2"/>
    <w:rsid w:val="00D72156"/>
    <w:rsid w:val="00D72C56"/>
    <w:rsid w:val="00D72E07"/>
    <w:rsid w:val="00D73736"/>
    <w:rsid w:val="00D73CDA"/>
    <w:rsid w:val="00D75F51"/>
    <w:rsid w:val="00D77939"/>
    <w:rsid w:val="00D77BAE"/>
    <w:rsid w:val="00D81C97"/>
    <w:rsid w:val="00D82643"/>
    <w:rsid w:val="00D82D63"/>
    <w:rsid w:val="00D8341D"/>
    <w:rsid w:val="00D83760"/>
    <w:rsid w:val="00D84278"/>
    <w:rsid w:val="00D85010"/>
    <w:rsid w:val="00D8617B"/>
    <w:rsid w:val="00D8726A"/>
    <w:rsid w:val="00D8788C"/>
    <w:rsid w:val="00D918C4"/>
    <w:rsid w:val="00D91CAA"/>
    <w:rsid w:val="00D93E73"/>
    <w:rsid w:val="00D94CB6"/>
    <w:rsid w:val="00D956FC"/>
    <w:rsid w:val="00D95B0A"/>
    <w:rsid w:val="00D95BC2"/>
    <w:rsid w:val="00D96140"/>
    <w:rsid w:val="00D97214"/>
    <w:rsid w:val="00D97429"/>
    <w:rsid w:val="00DA0069"/>
    <w:rsid w:val="00DA1246"/>
    <w:rsid w:val="00DA28FA"/>
    <w:rsid w:val="00DA2ED3"/>
    <w:rsid w:val="00DA35C2"/>
    <w:rsid w:val="00DA3F27"/>
    <w:rsid w:val="00DA44D4"/>
    <w:rsid w:val="00DA4DCE"/>
    <w:rsid w:val="00DA4F12"/>
    <w:rsid w:val="00DA5081"/>
    <w:rsid w:val="00DA5F76"/>
    <w:rsid w:val="00DA6335"/>
    <w:rsid w:val="00DA6DC5"/>
    <w:rsid w:val="00DA7671"/>
    <w:rsid w:val="00DA7788"/>
    <w:rsid w:val="00DB28F9"/>
    <w:rsid w:val="00DB37D5"/>
    <w:rsid w:val="00DB41FF"/>
    <w:rsid w:val="00DB42AA"/>
    <w:rsid w:val="00DB475D"/>
    <w:rsid w:val="00DB54AC"/>
    <w:rsid w:val="00DB5E25"/>
    <w:rsid w:val="00DB5E8E"/>
    <w:rsid w:val="00DB604D"/>
    <w:rsid w:val="00DB757A"/>
    <w:rsid w:val="00DB7F03"/>
    <w:rsid w:val="00DC00FD"/>
    <w:rsid w:val="00DC08EA"/>
    <w:rsid w:val="00DC1192"/>
    <w:rsid w:val="00DC1416"/>
    <w:rsid w:val="00DC20A0"/>
    <w:rsid w:val="00DC2A27"/>
    <w:rsid w:val="00DC2B99"/>
    <w:rsid w:val="00DC3305"/>
    <w:rsid w:val="00DC35AA"/>
    <w:rsid w:val="00DC588E"/>
    <w:rsid w:val="00DC6129"/>
    <w:rsid w:val="00DC6144"/>
    <w:rsid w:val="00DC6597"/>
    <w:rsid w:val="00DC6A31"/>
    <w:rsid w:val="00DC74B1"/>
    <w:rsid w:val="00DD0C33"/>
    <w:rsid w:val="00DD0CB6"/>
    <w:rsid w:val="00DD16EE"/>
    <w:rsid w:val="00DD241F"/>
    <w:rsid w:val="00DD32C3"/>
    <w:rsid w:val="00DD359D"/>
    <w:rsid w:val="00DD38B5"/>
    <w:rsid w:val="00DD42E5"/>
    <w:rsid w:val="00DD68D1"/>
    <w:rsid w:val="00DD6F7F"/>
    <w:rsid w:val="00DD7182"/>
    <w:rsid w:val="00DD7E01"/>
    <w:rsid w:val="00DD7E4F"/>
    <w:rsid w:val="00DE0AD9"/>
    <w:rsid w:val="00DE11B1"/>
    <w:rsid w:val="00DE1CDC"/>
    <w:rsid w:val="00DE34C4"/>
    <w:rsid w:val="00DE3505"/>
    <w:rsid w:val="00DE429C"/>
    <w:rsid w:val="00DE42CD"/>
    <w:rsid w:val="00DE4C39"/>
    <w:rsid w:val="00DE64FA"/>
    <w:rsid w:val="00DE696C"/>
    <w:rsid w:val="00DE6A26"/>
    <w:rsid w:val="00DE6CED"/>
    <w:rsid w:val="00DE6FB9"/>
    <w:rsid w:val="00DE76CE"/>
    <w:rsid w:val="00DE7F91"/>
    <w:rsid w:val="00DE7FDE"/>
    <w:rsid w:val="00DF0F25"/>
    <w:rsid w:val="00DF1662"/>
    <w:rsid w:val="00DF19D6"/>
    <w:rsid w:val="00DF1BB6"/>
    <w:rsid w:val="00DF26A0"/>
    <w:rsid w:val="00DF281B"/>
    <w:rsid w:val="00DF3795"/>
    <w:rsid w:val="00DF3A59"/>
    <w:rsid w:val="00DF4EC0"/>
    <w:rsid w:val="00DF638B"/>
    <w:rsid w:val="00DF638C"/>
    <w:rsid w:val="00DF6696"/>
    <w:rsid w:val="00DF6EAC"/>
    <w:rsid w:val="00DF6FF4"/>
    <w:rsid w:val="00DF7500"/>
    <w:rsid w:val="00E00123"/>
    <w:rsid w:val="00E002EC"/>
    <w:rsid w:val="00E0196E"/>
    <w:rsid w:val="00E02346"/>
    <w:rsid w:val="00E029B1"/>
    <w:rsid w:val="00E02A91"/>
    <w:rsid w:val="00E03D1A"/>
    <w:rsid w:val="00E0455F"/>
    <w:rsid w:val="00E049A5"/>
    <w:rsid w:val="00E04A55"/>
    <w:rsid w:val="00E05D0C"/>
    <w:rsid w:val="00E079CE"/>
    <w:rsid w:val="00E07B9B"/>
    <w:rsid w:val="00E1035D"/>
    <w:rsid w:val="00E106EC"/>
    <w:rsid w:val="00E10B9C"/>
    <w:rsid w:val="00E1166E"/>
    <w:rsid w:val="00E121CD"/>
    <w:rsid w:val="00E12EF1"/>
    <w:rsid w:val="00E13AED"/>
    <w:rsid w:val="00E14291"/>
    <w:rsid w:val="00E17300"/>
    <w:rsid w:val="00E20BAD"/>
    <w:rsid w:val="00E213D3"/>
    <w:rsid w:val="00E224DB"/>
    <w:rsid w:val="00E22AE3"/>
    <w:rsid w:val="00E22FC1"/>
    <w:rsid w:val="00E23C6F"/>
    <w:rsid w:val="00E24176"/>
    <w:rsid w:val="00E242D9"/>
    <w:rsid w:val="00E24F49"/>
    <w:rsid w:val="00E254DF"/>
    <w:rsid w:val="00E2717A"/>
    <w:rsid w:val="00E31F1C"/>
    <w:rsid w:val="00E35689"/>
    <w:rsid w:val="00E35697"/>
    <w:rsid w:val="00E36A76"/>
    <w:rsid w:val="00E36F56"/>
    <w:rsid w:val="00E40980"/>
    <w:rsid w:val="00E4124C"/>
    <w:rsid w:val="00E41312"/>
    <w:rsid w:val="00E420C4"/>
    <w:rsid w:val="00E4216C"/>
    <w:rsid w:val="00E429C0"/>
    <w:rsid w:val="00E437A4"/>
    <w:rsid w:val="00E43894"/>
    <w:rsid w:val="00E43E8F"/>
    <w:rsid w:val="00E44258"/>
    <w:rsid w:val="00E44D15"/>
    <w:rsid w:val="00E45840"/>
    <w:rsid w:val="00E479A1"/>
    <w:rsid w:val="00E502F4"/>
    <w:rsid w:val="00E502F8"/>
    <w:rsid w:val="00E50690"/>
    <w:rsid w:val="00E51133"/>
    <w:rsid w:val="00E51C63"/>
    <w:rsid w:val="00E5255C"/>
    <w:rsid w:val="00E529A3"/>
    <w:rsid w:val="00E53221"/>
    <w:rsid w:val="00E53A78"/>
    <w:rsid w:val="00E54FF2"/>
    <w:rsid w:val="00E55137"/>
    <w:rsid w:val="00E568FC"/>
    <w:rsid w:val="00E569FF"/>
    <w:rsid w:val="00E57032"/>
    <w:rsid w:val="00E577FD"/>
    <w:rsid w:val="00E57A43"/>
    <w:rsid w:val="00E600CF"/>
    <w:rsid w:val="00E60D98"/>
    <w:rsid w:val="00E633AF"/>
    <w:rsid w:val="00E63C92"/>
    <w:rsid w:val="00E662B8"/>
    <w:rsid w:val="00E666AC"/>
    <w:rsid w:val="00E67B93"/>
    <w:rsid w:val="00E7006D"/>
    <w:rsid w:val="00E70700"/>
    <w:rsid w:val="00E70773"/>
    <w:rsid w:val="00E7171B"/>
    <w:rsid w:val="00E71ABC"/>
    <w:rsid w:val="00E71E00"/>
    <w:rsid w:val="00E72002"/>
    <w:rsid w:val="00E72015"/>
    <w:rsid w:val="00E73308"/>
    <w:rsid w:val="00E73671"/>
    <w:rsid w:val="00E73B8A"/>
    <w:rsid w:val="00E74AB9"/>
    <w:rsid w:val="00E74B61"/>
    <w:rsid w:val="00E74D9A"/>
    <w:rsid w:val="00E74E3A"/>
    <w:rsid w:val="00E7509F"/>
    <w:rsid w:val="00E761A0"/>
    <w:rsid w:val="00E76368"/>
    <w:rsid w:val="00E76CB6"/>
    <w:rsid w:val="00E77A18"/>
    <w:rsid w:val="00E77A2F"/>
    <w:rsid w:val="00E77FB7"/>
    <w:rsid w:val="00E80384"/>
    <w:rsid w:val="00E81F5D"/>
    <w:rsid w:val="00E8317E"/>
    <w:rsid w:val="00E838ED"/>
    <w:rsid w:val="00E83EE7"/>
    <w:rsid w:val="00E842E6"/>
    <w:rsid w:val="00E84A28"/>
    <w:rsid w:val="00E84DD9"/>
    <w:rsid w:val="00E86FC0"/>
    <w:rsid w:val="00E87884"/>
    <w:rsid w:val="00E87D83"/>
    <w:rsid w:val="00E87E2A"/>
    <w:rsid w:val="00E9173D"/>
    <w:rsid w:val="00E917A2"/>
    <w:rsid w:val="00E9183B"/>
    <w:rsid w:val="00E91C69"/>
    <w:rsid w:val="00E92B88"/>
    <w:rsid w:val="00E93DF9"/>
    <w:rsid w:val="00E95949"/>
    <w:rsid w:val="00E96552"/>
    <w:rsid w:val="00E9787C"/>
    <w:rsid w:val="00E979AE"/>
    <w:rsid w:val="00EA0C98"/>
    <w:rsid w:val="00EA1214"/>
    <w:rsid w:val="00EA132B"/>
    <w:rsid w:val="00EA15C0"/>
    <w:rsid w:val="00EA285B"/>
    <w:rsid w:val="00EA2E37"/>
    <w:rsid w:val="00EA3632"/>
    <w:rsid w:val="00EA389D"/>
    <w:rsid w:val="00EA3E0E"/>
    <w:rsid w:val="00EA426B"/>
    <w:rsid w:val="00EA59A2"/>
    <w:rsid w:val="00EA5C25"/>
    <w:rsid w:val="00EA5FC9"/>
    <w:rsid w:val="00EA6620"/>
    <w:rsid w:val="00EA6B50"/>
    <w:rsid w:val="00EA7186"/>
    <w:rsid w:val="00EB0431"/>
    <w:rsid w:val="00EB1F90"/>
    <w:rsid w:val="00EB23D8"/>
    <w:rsid w:val="00EB4B31"/>
    <w:rsid w:val="00EB4BF4"/>
    <w:rsid w:val="00EB4DC0"/>
    <w:rsid w:val="00EB5AE2"/>
    <w:rsid w:val="00EB5E3D"/>
    <w:rsid w:val="00EB6030"/>
    <w:rsid w:val="00EB603C"/>
    <w:rsid w:val="00EB6224"/>
    <w:rsid w:val="00EB6577"/>
    <w:rsid w:val="00EB68BB"/>
    <w:rsid w:val="00EB6CD7"/>
    <w:rsid w:val="00EC08F9"/>
    <w:rsid w:val="00EC0CCD"/>
    <w:rsid w:val="00EC0D3A"/>
    <w:rsid w:val="00EC31DA"/>
    <w:rsid w:val="00EC3E56"/>
    <w:rsid w:val="00EC4AC9"/>
    <w:rsid w:val="00EC5536"/>
    <w:rsid w:val="00EC62D4"/>
    <w:rsid w:val="00EC77D6"/>
    <w:rsid w:val="00EC792F"/>
    <w:rsid w:val="00ED00B3"/>
    <w:rsid w:val="00ED07EB"/>
    <w:rsid w:val="00ED0CF1"/>
    <w:rsid w:val="00ED1057"/>
    <w:rsid w:val="00ED11A6"/>
    <w:rsid w:val="00ED13CA"/>
    <w:rsid w:val="00ED1E70"/>
    <w:rsid w:val="00ED4ADB"/>
    <w:rsid w:val="00ED4EAE"/>
    <w:rsid w:val="00ED57F8"/>
    <w:rsid w:val="00ED688C"/>
    <w:rsid w:val="00ED7F35"/>
    <w:rsid w:val="00ED7F42"/>
    <w:rsid w:val="00EE0175"/>
    <w:rsid w:val="00EE034A"/>
    <w:rsid w:val="00EE071D"/>
    <w:rsid w:val="00EE0D03"/>
    <w:rsid w:val="00EE0F42"/>
    <w:rsid w:val="00EE10E7"/>
    <w:rsid w:val="00EE13E0"/>
    <w:rsid w:val="00EE286E"/>
    <w:rsid w:val="00EE2A97"/>
    <w:rsid w:val="00EE3DA2"/>
    <w:rsid w:val="00EE3EA3"/>
    <w:rsid w:val="00EE4926"/>
    <w:rsid w:val="00EE4A67"/>
    <w:rsid w:val="00EE4E2F"/>
    <w:rsid w:val="00EE6864"/>
    <w:rsid w:val="00EE761E"/>
    <w:rsid w:val="00EF19FF"/>
    <w:rsid w:val="00EF1DBD"/>
    <w:rsid w:val="00EF2E3F"/>
    <w:rsid w:val="00EF4E54"/>
    <w:rsid w:val="00EF6189"/>
    <w:rsid w:val="00EF7D0A"/>
    <w:rsid w:val="00EF7DEA"/>
    <w:rsid w:val="00EF7F80"/>
    <w:rsid w:val="00F001F2"/>
    <w:rsid w:val="00F01047"/>
    <w:rsid w:val="00F01053"/>
    <w:rsid w:val="00F01A9C"/>
    <w:rsid w:val="00F03584"/>
    <w:rsid w:val="00F036AF"/>
    <w:rsid w:val="00F03AB7"/>
    <w:rsid w:val="00F049FF"/>
    <w:rsid w:val="00F054A3"/>
    <w:rsid w:val="00F059D1"/>
    <w:rsid w:val="00F059DD"/>
    <w:rsid w:val="00F05D08"/>
    <w:rsid w:val="00F06063"/>
    <w:rsid w:val="00F06684"/>
    <w:rsid w:val="00F07236"/>
    <w:rsid w:val="00F103A9"/>
    <w:rsid w:val="00F11525"/>
    <w:rsid w:val="00F117E7"/>
    <w:rsid w:val="00F118BD"/>
    <w:rsid w:val="00F11C91"/>
    <w:rsid w:val="00F12354"/>
    <w:rsid w:val="00F141F8"/>
    <w:rsid w:val="00F141FF"/>
    <w:rsid w:val="00F14544"/>
    <w:rsid w:val="00F14916"/>
    <w:rsid w:val="00F14AB0"/>
    <w:rsid w:val="00F14BB8"/>
    <w:rsid w:val="00F167B9"/>
    <w:rsid w:val="00F17880"/>
    <w:rsid w:val="00F208D3"/>
    <w:rsid w:val="00F21254"/>
    <w:rsid w:val="00F224BF"/>
    <w:rsid w:val="00F22B78"/>
    <w:rsid w:val="00F22C14"/>
    <w:rsid w:val="00F235C1"/>
    <w:rsid w:val="00F23B12"/>
    <w:rsid w:val="00F24157"/>
    <w:rsid w:val="00F25C88"/>
    <w:rsid w:val="00F26A8B"/>
    <w:rsid w:val="00F26D82"/>
    <w:rsid w:val="00F30E4A"/>
    <w:rsid w:val="00F31CB9"/>
    <w:rsid w:val="00F33345"/>
    <w:rsid w:val="00F351BA"/>
    <w:rsid w:val="00F35C62"/>
    <w:rsid w:val="00F36B3C"/>
    <w:rsid w:val="00F371D0"/>
    <w:rsid w:val="00F37D10"/>
    <w:rsid w:val="00F406CC"/>
    <w:rsid w:val="00F40F25"/>
    <w:rsid w:val="00F411A7"/>
    <w:rsid w:val="00F4223E"/>
    <w:rsid w:val="00F42522"/>
    <w:rsid w:val="00F430E5"/>
    <w:rsid w:val="00F444B3"/>
    <w:rsid w:val="00F444C8"/>
    <w:rsid w:val="00F4456F"/>
    <w:rsid w:val="00F45A24"/>
    <w:rsid w:val="00F45F92"/>
    <w:rsid w:val="00F4699E"/>
    <w:rsid w:val="00F501AC"/>
    <w:rsid w:val="00F50894"/>
    <w:rsid w:val="00F50CA5"/>
    <w:rsid w:val="00F50FFC"/>
    <w:rsid w:val="00F511F3"/>
    <w:rsid w:val="00F51C16"/>
    <w:rsid w:val="00F52191"/>
    <w:rsid w:val="00F5267F"/>
    <w:rsid w:val="00F548F0"/>
    <w:rsid w:val="00F54DA2"/>
    <w:rsid w:val="00F5534A"/>
    <w:rsid w:val="00F562E7"/>
    <w:rsid w:val="00F56D02"/>
    <w:rsid w:val="00F5758E"/>
    <w:rsid w:val="00F57E50"/>
    <w:rsid w:val="00F60636"/>
    <w:rsid w:val="00F6175B"/>
    <w:rsid w:val="00F61A7E"/>
    <w:rsid w:val="00F62150"/>
    <w:rsid w:val="00F623D5"/>
    <w:rsid w:val="00F62478"/>
    <w:rsid w:val="00F62792"/>
    <w:rsid w:val="00F62BCC"/>
    <w:rsid w:val="00F6337E"/>
    <w:rsid w:val="00F63563"/>
    <w:rsid w:val="00F6379F"/>
    <w:rsid w:val="00F644E6"/>
    <w:rsid w:val="00F6452A"/>
    <w:rsid w:val="00F64C9A"/>
    <w:rsid w:val="00F673BE"/>
    <w:rsid w:val="00F67401"/>
    <w:rsid w:val="00F67C5F"/>
    <w:rsid w:val="00F707E6"/>
    <w:rsid w:val="00F70A17"/>
    <w:rsid w:val="00F70FB1"/>
    <w:rsid w:val="00F713C0"/>
    <w:rsid w:val="00F71BFD"/>
    <w:rsid w:val="00F72BAC"/>
    <w:rsid w:val="00F72D9F"/>
    <w:rsid w:val="00F73C48"/>
    <w:rsid w:val="00F7525A"/>
    <w:rsid w:val="00F7634A"/>
    <w:rsid w:val="00F767B4"/>
    <w:rsid w:val="00F76DAC"/>
    <w:rsid w:val="00F77957"/>
    <w:rsid w:val="00F77AAC"/>
    <w:rsid w:val="00F80580"/>
    <w:rsid w:val="00F80847"/>
    <w:rsid w:val="00F822AD"/>
    <w:rsid w:val="00F83029"/>
    <w:rsid w:val="00F839D7"/>
    <w:rsid w:val="00F83BF5"/>
    <w:rsid w:val="00F84A32"/>
    <w:rsid w:val="00F84A89"/>
    <w:rsid w:val="00F84D49"/>
    <w:rsid w:val="00F84D8D"/>
    <w:rsid w:val="00F85E83"/>
    <w:rsid w:val="00F8605E"/>
    <w:rsid w:val="00F864D7"/>
    <w:rsid w:val="00F86B59"/>
    <w:rsid w:val="00F87BF2"/>
    <w:rsid w:val="00F90FD9"/>
    <w:rsid w:val="00F91280"/>
    <w:rsid w:val="00F919E9"/>
    <w:rsid w:val="00F91A7C"/>
    <w:rsid w:val="00F91FD0"/>
    <w:rsid w:val="00F92550"/>
    <w:rsid w:val="00F935E4"/>
    <w:rsid w:val="00F94307"/>
    <w:rsid w:val="00F94538"/>
    <w:rsid w:val="00F94951"/>
    <w:rsid w:val="00F95236"/>
    <w:rsid w:val="00F9608B"/>
    <w:rsid w:val="00F97E47"/>
    <w:rsid w:val="00FA1777"/>
    <w:rsid w:val="00FA2DD5"/>
    <w:rsid w:val="00FA3701"/>
    <w:rsid w:val="00FA5A54"/>
    <w:rsid w:val="00FA70D5"/>
    <w:rsid w:val="00FA7C7B"/>
    <w:rsid w:val="00FA7E07"/>
    <w:rsid w:val="00FB20D1"/>
    <w:rsid w:val="00FB2845"/>
    <w:rsid w:val="00FB2ED9"/>
    <w:rsid w:val="00FB367E"/>
    <w:rsid w:val="00FB4756"/>
    <w:rsid w:val="00FB4D9E"/>
    <w:rsid w:val="00FB5992"/>
    <w:rsid w:val="00FB5AA9"/>
    <w:rsid w:val="00FB6581"/>
    <w:rsid w:val="00FB6F41"/>
    <w:rsid w:val="00FB7120"/>
    <w:rsid w:val="00FB7A3A"/>
    <w:rsid w:val="00FC0A51"/>
    <w:rsid w:val="00FC0C83"/>
    <w:rsid w:val="00FC12B7"/>
    <w:rsid w:val="00FC2870"/>
    <w:rsid w:val="00FC2AD8"/>
    <w:rsid w:val="00FC30E8"/>
    <w:rsid w:val="00FC48D6"/>
    <w:rsid w:val="00FC4F97"/>
    <w:rsid w:val="00FC52D0"/>
    <w:rsid w:val="00FC5A10"/>
    <w:rsid w:val="00FC653C"/>
    <w:rsid w:val="00FC762A"/>
    <w:rsid w:val="00FC7A58"/>
    <w:rsid w:val="00FD04BB"/>
    <w:rsid w:val="00FD1CFB"/>
    <w:rsid w:val="00FD280A"/>
    <w:rsid w:val="00FD3A12"/>
    <w:rsid w:val="00FD3DE9"/>
    <w:rsid w:val="00FD40B2"/>
    <w:rsid w:val="00FD4B5E"/>
    <w:rsid w:val="00FD4E7B"/>
    <w:rsid w:val="00FD59F2"/>
    <w:rsid w:val="00FD73E6"/>
    <w:rsid w:val="00FD758D"/>
    <w:rsid w:val="00FD7B2B"/>
    <w:rsid w:val="00FE0177"/>
    <w:rsid w:val="00FE06FB"/>
    <w:rsid w:val="00FE0968"/>
    <w:rsid w:val="00FE2836"/>
    <w:rsid w:val="00FE3BDE"/>
    <w:rsid w:val="00FE41EA"/>
    <w:rsid w:val="00FE41FD"/>
    <w:rsid w:val="00FE4D19"/>
    <w:rsid w:val="00FE68A2"/>
    <w:rsid w:val="00FE6E80"/>
    <w:rsid w:val="00FE76A1"/>
    <w:rsid w:val="00FE7DD2"/>
    <w:rsid w:val="00FF1495"/>
    <w:rsid w:val="00FF4ADE"/>
    <w:rsid w:val="00FF4B71"/>
    <w:rsid w:val="00FF4F5B"/>
    <w:rsid w:val="00FF62DE"/>
    <w:rsid w:val="00FF6FE5"/>
    <w:rsid w:val="00FF79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1FF2E"/>
  <w15:chartTrackingRefBased/>
  <w15:docId w15:val="{9F23A914-5BB6-4E7D-904D-B47E96AB8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61D0D"/>
    <w:rPr>
      <w:rFonts w:ascii="Times New Roman" w:eastAsia="Times New Roman" w:hAnsi="Times New Roman"/>
      <w:sz w:val="24"/>
      <w:szCs w:val="24"/>
    </w:rPr>
  </w:style>
  <w:style w:type="paragraph" w:styleId="Nadpis1">
    <w:name w:val="heading 1"/>
    <w:aliases w:val="MTL Nadpis 1"/>
    <w:basedOn w:val="Normln"/>
    <w:next w:val="Normln"/>
    <w:link w:val="Nadpis1Char"/>
    <w:qFormat/>
    <w:rsid w:val="007575D2"/>
    <w:pPr>
      <w:keepNext/>
      <w:overflowPunct w:val="0"/>
      <w:autoSpaceDE w:val="0"/>
      <w:autoSpaceDN w:val="0"/>
      <w:adjustRightInd w:val="0"/>
      <w:outlineLvl w:val="0"/>
    </w:pPr>
    <w:rPr>
      <w:rFonts w:eastAsia="Arial Unicode MS"/>
      <w:b/>
      <w:szCs w:val="20"/>
      <w:lang w:val="x-none"/>
    </w:rPr>
  </w:style>
  <w:style w:type="paragraph" w:styleId="Nadpis2">
    <w:name w:val="heading 2"/>
    <w:basedOn w:val="Normln"/>
    <w:next w:val="Normln"/>
    <w:link w:val="Nadpis2Char"/>
    <w:uiPriority w:val="9"/>
    <w:unhideWhenUsed/>
    <w:qFormat/>
    <w:rsid w:val="004C34F5"/>
    <w:pPr>
      <w:keepNext/>
      <w:spacing w:before="240" w:after="60"/>
      <w:outlineLvl w:val="1"/>
    </w:pPr>
    <w:rPr>
      <w:rFonts w:ascii="Cambria" w:hAnsi="Cambria"/>
      <w:b/>
      <w:bCs/>
      <w:i/>
      <w:iCs/>
      <w:sz w:val="28"/>
      <w:szCs w:val="28"/>
      <w:lang w:val="x-none" w:eastAsia="x-none"/>
    </w:rPr>
  </w:style>
  <w:style w:type="paragraph" w:styleId="Nadpis7">
    <w:name w:val="heading 7"/>
    <w:basedOn w:val="Normln"/>
    <w:next w:val="Normln"/>
    <w:link w:val="Nadpis7Char"/>
    <w:qFormat/>
    <w:rsid w:val="007575D2"/>
    <w:pPr>
      <w:keepNext/>
      <w:tabs>
        <w:tab w:val="left" w:pos="1701"/>
        <w:tab w:val="left" w:pos="4678"/>
      </w:tabs>
      <w:jc w:val="center"/>
      <w:outlineLvl w:val="6"/>
    </w:pPr>
    <w:rPr>
      <w:b/>
      <w:snapToGrid w:val="0"/>
      <w:sz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MTL Nadpis 1 Char"/>
    <w:link w:val="Nadpis1"/>
    <w:rsid w:val="007575D2"/>
    <w:rPr>
      <w:rFonts w:ascii="Times New Roman" w:eastAsia="Arial Unicode MS" w:hAnsi="Times New Roman" w:cs="Times New Roman"/>
      <w:b/>
      <w:sz w:val="24"/>
      <w:szCs w:val="20"/>
      <w:lang w:eastAsia="cs-CZ"/>
    </w:rPr>
  </w:style>
  <w:style w:type="character" w:customStyle="1" w:styleId="Nadpis7Char">
    <w:name w:val="Nadpis 7 Char"/>
    <w:link w:val="Nadpis7"/>
    <w:rsid w:val="007575D2"/>
    <w:rPr>
      <w:rFonts w:ascii="Times New Roman" w:eastAsia="Times New Roman" w:hAnsi="Times New Roman" w:cs="Times New Roman"/>
      <w:b/>
      <w:snapToGrid w:val="0"/>
      <w:sz w:val="26"/>
      <w:szCs w:val="24"/>
      <w:lang w:eastAsia="cs-CZ"/>
    </w:rPr>
  </w:style>
  <w:style w:type="paragraph" w:styleId="Zkladntext">
    <w:name w:val="Body Text"/>
    <w:aliases w:val="subtitle2,Základní tZákladní text,Body Text"/>
    <w:basedOn w:val="Normln"/>
    <w:link w:val="ZkladntextChar"/>
    <w:rsid w:val="007575D2"/>
    <w:pPr>
      <w:jc w:val="both"/>
    </w:pPr>
    <w:rPr>
      <w:lang w:val="x-none"/>
    </w:rPr>
  </w:style>
  <w:style w:type="character" w:customStyle="1" w:styleId="ZkladntextChar">
    <w:name w:val="Základní text Char"/>
    <w:aliases w:val="subtitle2 Char,Základní tZákladní text Char,Body Text Char"/>
    <w:link w:val="Zkladntext"/>
    <w:rsid w:val="007575D2"/>
    <w:rPr>
      <w:rFonts w:ascii="Times New Roman" w:eastAsia="Times New Roman" w:hAnsi="Times New Roman" w:cs="Times New Roman"/>
      <w:sz w:val="24"/>
      <w:szCs w:val="24"/>
      <w:lang w:eastAsia="cs-CZ"/>
    </w:rPr>
  </w:style>
  <w:style w:type="paragraph" w:styleId="Nzev">
    <w:name w:val="Title"/>
    <w:basedOn w:val="Normln"/>
    <w:link w:val="NzevChar"/>
    <w:qFormat/>
    <w:rsid w:val="007575D2"/>
    <w:pPr>
      <w:jc w:val="center"/>
    </w:pPr>
    <w:rPr>
      <w:b/>
      <w:bCs/>
      <w:sz w:val="44"/>
      <w:lang w:val="x-none"/>
    </w:rPr>
  </w:style>
  <w:style w:type="character" w:customStyle="1" w:styleId="NzevChar">
    <w:name w:val="Název Char"/>
    <w:link w:val="Nzev"/>
    <w:rsid w:val="007575D2"/>
    <w:rPr>
      <w:rFonts w:ascii="Times New Roman" w:eastAsia="Times New Roman" w:hAnsi="Times New Roman" w:cs="Times New Roman"/>
      <w:b/>
      <w:bCs/>
      <w:sz w:val="44"/>
      <w:szCs w:val="24"/>
      <w:lang w:eastAsia="cs-CZ"/>
    </w:rPr>
  </w:style>
  <w:style w:type="paragraph" w:styleId="Zkladntextodsazen">
    <w:name w:val="Body Text Indent"/>
    <w:basedOn w:val="Normln"/>
    <w:link w:val="ZkladntextodsazenChar"/>
    <w:rsid w:val="007575D2"/>
    <w:pPr>
      <w:ind w:firstLine="708"/>
    </w:pPr>
    <w:rPr>
      <w:lang w:val="x-none"/>
    </w:rPr>
  </w:style>
  <w:style w:type="character" w:customStyle="1" w:styleId="ZkladntextodsazenChar">
    <w:name w:val="Základní text odsazený Char"/>
    <w:link w:val="Zkladntextodsazen"/>
    <w:rsid w:val="007575D2"/>
    <w:rPr>
      <w:rFonts w:ascii="Times New Roman" w:eastAsia="Times New Roman" w:hAnsi="Times New Roman" w:cs="Times New Roman"/>
      <w:sz w:val="24"/>
      <w:szCs w:val="24"/>
      <w:lang w:eastAsia="cs-CZ"/>
    </w:rPr>
  </w:style>
  <w:style w:type="paragraph" w:customStyle="1" w:styleId="Podtitul">
    <w:name w:val="Podtitul"/>
    <w:basedOn w:val="Normln"/>
    <w:link w:val="PodtitulChar"/>
    <w:qFormat/>
    <w:rsid w:val="007575D2"/>
    <w:pPr>
      <w:jc w:val="center"/>
    </w:pPr>
    <w:rPr>
      <w:b/>
      <w:color w:val="000000"/>
      <w:sz w:val="28"/>
      <w:szCs w:val="20"/>
      <w:lang w:val="x-none"/>
    </w:rPr>
  </w:style>
  <w:style w:type="character" w:customStyle="1" w:styleId="PodtitulChar">
    <w:name w:val="Podtitul Char"/>
    <w:link w:val="Podtitul"/>
    <w:rsid w:val="007575D2"/>
    <w:rPr>
      <w:rFonts w:ascii="Times New Roman" w:eastAsia="Times New Roman" w:hAnsi="Times New Roman" w:cs="Times New Roman"/>
      <w:b/>
      <w:color w:val="000000"/>
      <w:sz w:val="28"/>
      <w:szCs w:val="20"/>
      <w:lang w:eastAsia="cs-CZ"/>
    </w:rPr>
  </w:style>
  <w:style w:type="paragraph" w:styleId="Zhlav">
    <w:name w:val="header"/>
    <w:aliases w:val="záhlaví,Příjmy,zisk,optimum"/>
    <w:basedOn w:val="Normln"/>
    <w:link w:val="ZhlavChar"/>
    <w:uiPriority w:val="99"/>
    <w:unhideWhenUsed/>
    <w:rsid w:val="007575D2"/>
    <w:pPr>
      <w:tabs>
        <w:tab w:val="center" w:pos="4536"/>
        <w:tab w:val="right" w:pos="9072"/>
      </w:tabs>
    </w:pPr>
    <w:rPr>
      <w:lang w:val="x-none"/>
    </w:rPr>
  </w:style>
  <w:style w:type="character" w:customStyle="1" w:styleId="ZhlavChar">
    <w:name w:val="Záhlaví Char"/>
    <w:aliases w:val="záhlaví Char,Příjmy Char,zisk Char,optimum Char"/>
    <w:link w:val="Zhlav"/>
    <w:uiPriority w:val="99"/>
    <w:rsid w:val="007575D2"/>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7575D2"/>
    <w:pPr>
      <w:tabs>
        <w:tab w:val="center" w:pos="4536"/>
        <w:tab w:val="right" w:pos="9072"/>
      </w:tabs>
    </w:pPr>
    <w:rPr>
      <w:lang w:val="x-none"/>
    </w:rPr>
  </w:style>
  <w:style w:type="character" w:customStyle="1" w:styleId="ZpatChar">
    <w:name w:val="Zápatí Char"/>
    <w:link w:val="Zpat"/>
    <w:uiPriority w:val="99"/>
    <w:rsid w:val="007575D2"/>
    <w:rPr>
      <w:rFonts w:ascii="Times New Roman" w:eastAsia="Times New Roman" w:hAnsi="Times New Roman" w:cs="Times New Roman"/>
      <w:sz w:val="24"/>
      <w:szCs w:val="24"/>
      <w:lang w:eastAsia="cs-CZ"/>
    </w:rPr>
  </w:style>
  <w:style w:type="character" w:customStyle="1" w:styleId="spiszn">
    <w:name w:val="spiszn"/>
    <w:rsid w:val="007B28D1"/>
  </w:style>
  <w:style w:type="paragraph" w:customStyle="1" w:styleId="Smlouva2">
    <w:name w:val="Smlouva2"/>
    <w:basedOn w:val="Normln"/>
    <w:rsid w:val="007B28D1"/>
    <w:pPr>
      <w:widowControl w:val="0"/>
      <w:jc w:val="center"/>
    </w:pPr>
    <w:rPr>
      <w:b/>
      <w:szCs w:val="20"/>
    </w:rPr>
  </w:style>
  <w:style w:type="paragraph" w:customStyle="1" w:styleId="OdstavecSmlouvy">
    <w:name w:val="OdstavecSmlouvy"/>
    <w:basedOn w:val="Normln"/>
    <w:rsid w:val="007B28D1"/>
    <w:pPr>
      <w:keepLines/>
      <w:numPr>
        <w:numId w:val="1"/>
      </w:numPr>
      <w:tabs>
        <w:tab w:val="left" w:pos="426"/>
        <w:tab w:val="left" w:pos="1701"/>
      </w:tabs>
      <w:spacing w:after="120"/>
      <w:jc w:val="both"/>
    </w:pPr>
    <w:rPr>
      <w:szCs w:val="20"/>
    </w:rPr>
  </w:style>
  <w:style w:type="character" w:styleId="Odkaznakoment">
    <w:name w:val="annotation reference"/>
    <w:uiPriority w:val="99"/>
    <w:unhideWhenUsed/>
    <w:rsid w:val="007B28D1"/>
    <w:rPr>
      <w:sz w:val="16"/>
      <w:szCs w:val="16"/>
    </w:rPr>
  </w:style>
  <w:style w:type="paragraph" w:styleId="Textkomente">
    <w:name w:val="annotation text"/>
    <w:basedOn w:val="Normln"/>
    <w:link w:val="TextkomenteChar"/>
    <w:uiPriority w:val="99"/>
    <w:unhideWhenUsed/>
    <w:rsid w:val="007B28D1"/>
    <w:rPr>
      <w:sz w:val="20"/>
      <w:szCs w:val="20"/>
      <w:lang w:val="x-none" w:eastAsia="x-none"/>
    </w:rPr>
  </w:style>
  <w:style w:type="character" w:customStyle="1" w:styleId="TextkomenteChar">
    <w:name w:val="Text komentáře Char"/>
    <w:link w:val="Textkomente"/>
    <w:uiPriority w:val="99"/>
    <w:rsid w:val="007B28D1"/>
    <w:rPr>
      <w:rFonts w:ascii="Times New Roman" w:eastAsia="Times New Roman" w:hAnsi="Times New Roman"/>
    </w:rPr>
  </w:style>
  <w:style w:type="paragraph" w:styleId="Textbubliny">
    <w:name w:val="Balloon Text"/>
    <w:basedOn w:val="Normln"/>
    <w:link w:val="TextbublinyChar"/>
    <w:uiPriority w:val="99"/>
    <w:semiHidden/>
    <w:unhideWhenUsed/>
    <w:rsid w:val="007B28D1"/>
    <w:rPr>
      <w:rFonts w:ascii="Tahoma" w:hAnsi="Tahoma"/>
      <w:sz w:val="16"/>
      <w:szCs w:val="16"/>
      <w:lang w:val="x-none" w:eastAsia="x-none"/>
    </w:rPr>
  </w:style>
  <w:style w:type="character" w:customStyle="1" w:styleId="TextbublinyChar">
    <w:name w:val="Text bubliny Char"/>
    <w:link w:val="Textbubliny"/>
    <w:uiPriority w:val="99"/>
    <w:semiHidden/>
    <w:rsid w:val="007B28D1"/>
    <w:rPr>
      <w:rFonts w:ascii="Tahoma" w:eastAsia="Times New Roman" w:hAnsi="Tahoma" w:cs="Tahoma"/>
      <w:sz w:val="16"/>
      <w:szCs w:val="16"/>
    </w:rPr>
  </w:style>
  <w:style w:type="paragraph" w:styleId="Pedmtkomente">
    <w:name w:val="annotation subject"/>
    <w:basedOn w:val="Textkomente"/>
    <w:next w:val="Textkomente"/>
    <w:link w:val="PedmtkomenteChar"/>
    <w:uiPriority w:val="99"/>
    <w:semiHidden/>
    <w:unhideWhenUsed/>
    <w:rsid w:val="007C665D"/>
    <w:rPr>
      <w:b/>
      <w:bCs/>
    </w:rPr>
  </w:style>
  <w:style w:type="character" w:customStyle="1" w:styleId="PedmtkomenteChar">
    <w:name w:val="Předmět komentáře Char"/>
    <w:link w:val="Pedmtkomente"/>
    <w:uiPriority w:val="99"/>
    <w:semiHidden/>
    <w:rsid w:val="007C665D"/>
    <w:rPr>
      <w:rFonts w:ascii="Times New Roman" w:eastAsia="Times New Roman" w:hAnsi="Times New Roman"/>
      <w:b/>
      <w:bCs/>
    </w:rPr>
  </w:style>
  <w:style w:type="paragraph" w:customStyle="1" w:styleId="Smlouva-slo">
    <w:name w:val="Smlouva-číslo"/>
    <w:basedOn w:val="Normln"/>
    <w:uiPriority w:val="99"/>
    <w:rsid w:val="00431EF9"/>
    <w:pPr>
      <w:widowControl w:val="0"/>
      <w:spacing w:before="120" w:line="240" w:lineRule="atLeast"/>
      <w:jc w:val="both"/>
    </w:pPr>
    <w:rPr>
      <w:snapToGrid w:val="0"/>
      <w:szCs w:val="20"/>
    </w:rPr>
  </w:style>
  <w:style w:type="paragraph" w:styleId="Revize">
    <w:name w:val="Revision"/>
    <w:hidden/>
    <w:uiPriority w:val="99"/>
    <w:semiHidden/>
    <w:rsid w:val="00431EF9"/>
    <w:rPr>
      <w:rFonts w:ascii="Times New Roman" w:eastAsia="Times New Roman" w:hAnsi="Times New Roman"/>
      <w:sz w:val="24"/>
      <w:szCs w:val="24"/>
    </w:rPr>
  </w:style>
  <w:style w:type="paragraph" w:customStyle="1" w:styleId="slovnvSOD">
    <w:name w:val="číslování v SOD"/>
    <w:basedOn w:val="Zkladntext"/>
    <w:rsid w:val="00B34D34"/>
    <w:pPr>
      <w:widowControl w:val="0"/>
      <w:numPr>
        <w:numId w:val="4"/>
      </w:numPr>
      <w:spacing w:after="120"/>
    </w:pPr>
    <w:rPr>
      <w:rFonts w:ascii="Arial" w:hAnsi="Arial"/>
      <w:sz w:val="22"/>
      <w:szCs w:val="20"/>
      <w:lang w:eastAsia="x-none"/>
    </w:rPr>
  </w:style>
  <w:style w:type="paragraph" w:styleId="Odstavecseseznamem">
    <w:name w:val="List Paragraph"/>
    <w:aliases w:val="Odstavec_muj,Nad,List Paragraph,Odstavec cíl se seznamem,Odstavec se seznamem5,Odrážky,Obrázek,_Odstavec se seznamem,Seznam - odrážky,Odstavec,Reference List,Odstavec c’l se seznamem,Odr‡_ky"/>
    <w:basedOn w:val="Normln"/>
    <w:link w:val="OdstavecseseznamemChar"/>
    <w:uiPriority w:val="34"/>
    <w:qFormat/>
    <w:rsid w:val="00FB5AA9"/>
    <w:pPr>
      <w:ind w:left="708"/>
    </w:pPr>
    <w:rPr>
      <w:sz w:val="20"/>
      <w:szCs w:val="20"/>
    </w:rPr>
  </w:style>
  <w:style w:type="paragraph" w:styleId="Bezmezer">
    <w:name w:val="No Spacing"/>
    <w:aliases w:val="Text"/>
    <w:link w:val="BezmezerChar"/>
    <w:uiPriority w:val="1"/>
    <w:qFormat/>
    <w:rsid w:val="00180D79"/>
    <w:pPr>
      <w:ind w:firstLine="709"/>
    </w:pPr>
    <w:rPr>
      <w:sz w:val="22"/>
      <w:szCs w:val="22"/>
      <w:lang w:eastAsia="en-US"/>
    </w:rPr>
  </w:style>
  <w:style w:type="character" w:customStyle="1" w:styleId="BezmezerChar">
    <w:name w:val="Bez mezer Char"/>
    <w:aliases w:val="Text Char"/>
    <w:link w:val="Bezmezer"/>
    <w:uiPriority w:val="1"/>
    <w:rsid w:val="00180D79"/>
    <w:rPr>
      <w:sz w:val="22"/>
      <w:szCs w:val="22"/>
      <w:lang w:val="cs-CZ" w:eastAsia="en-US" w:bidi="ar-SA"/>
    </w:rPr>
  </w:style>
  <w:style w:type="character" w:styleId="Hypertextovodkaz">
    <w:name w:val="Hyperlink"/>
    <w:uiPriority w:val="99"/>
    <w:unhideWhenUsed/>
    <w:rsid w:val="00180D79"/>
    <w:rPr>
      <w:color w:val="0000FF"/>
      <w:u w:val="single"/>
    </w:rPr>
  </w:style>
  <w:style w:type="paragraph" w:customStyle="1" w:styleId="Textodstavce">
    <w:name w:val="Text odstavce"/>
    <w:basedOn w:val="Normln"/>
    <w:rsid w:val="00916CB7"/>
    <w:pPr>
      <w:numPr>
        <w:ilvl w:val="6"/>
        <w:numId w:val="7"/>
      </w:numPr>
    </w:pPr>
  </w:style>
  <w:style w:type="paragraph" w:customStyle="1" w:styleId="Textpsmene">
    <w:name w:val="Text písmene"/>
    <w:basedOn w:val="Normln"/>
    <w:rsid w:val="00916CB7"/>
    <w:pPr>
      <w:numPr>
        <w:ilvl w:val="7"/>
        <w:numId w:val="7"/>
      </w:numPr>
    </w:pPr>
  </w:style>
  <w:style w:type="paragraph" w:customStyle="1" w:styleId="Textbodu">
    <w:name w:val="Text bodu"/>
    <w:basedOn w:val="Normln"/>
    <w:rsid w:val="00916CB7"/>
    <w:pPr>
      <w:numPr>
        <w:ilvl w:val="8"/>
        <w:numId w:val="7"/>
      </w:numPr>
    </w:pPr>
  </w:style>
  <w:style w:type="paragraph" w:customStyle="1" w:styleId="Import6">
    <w:name w:val="Import 6"/>
    <w:basedOn w:val="Normln"/>
    <w:rsid w:val="0011006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hAnsi="Courier New"/>
      <w:szCs w:val="20"/>
    </w:rPr>
  </w:style>
  <w:style w:type="paragraph" w:customStyle="1" w:styleId="Import7">
    <w:name w:val="Import 7"/>
    <w:basedOn w:val="Normln"/>
    <w:rsid w:val="0011006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720" w:hanging="288"/>
    </w:pPr>
    <w:rPr>
      <w:rFonts w:ascii="Courier New" w:hAnsi="Courier New"/>
      <w:szCs w:val="20"/>
    </w:rPr>
  </w:style>
  <w:style w:type="character" w:customStyle="1" w:styleId="TextkomenteChar1">
    <w:name w:val="Text komentáře Char1"/>
    <w:basedOn w:val="Standardnpsmoodstavce"/>
    <w:uiPriority w:val="99"/>
    <w:locked/>
    <w:rsid w:val="002E553D"/>
  </w:style>
  <w:style w:type="character" w:customStyle="1" w:styleId="Nadpis2Char">
    <w:name w:val="Nadpis 2 Char"/>
    <w:link w:val="Nadpis2"/>
    <w:uiPriority w:val="9"/>
    <w:rsid w:val="004C34F5"/>
    <w:rPr>
      <w:rFonts w:ascii="Cambria" w:eastAsia="Times New Roman" w:hAnsi="Cambria"/>
      <w:b/>
      <w:bCs/>
      <w:i/>
      <w:iCs/>
      <w:sz w:val="28"/>
      <w:szCs w:val="28"/>
      <w:lang w:val="x-none" w:eastAsia="x-none"/>
    </w:rPr>
  </w:style>
  <w:style w:type="character" w:customStyle="1" w:styleId="apple-converted-space">
    <w:name w:val="apple-converted-space"/>
    <w:basedOn w:val="Standardnpsmoodstavce"/>
    <w:rsid w:val="005360D1"/>
  </w:style>
  <w:style w:type="character" w:styleId="Siln">
    <w:name w:val="Strong"/>
    <w:uiPriority w:val="22"/>
    <w:qFormat/>
    <w:rsid w:val="0056380A"/>
    <w:rPr>
      <w:b/>
      <w:bCs/>
    </w:rPr>
  </w:style>
  <w:style w:type="character" w:customStyle="1" w:styleId="Zvraznn">
    <w:name w:val="Zvýraznění"/>
    <w:aliases w:val="Emphasis,Zvýraznění1"/>
    <w:uiPriority w:val="20"/>
    <w:qFormat/>
    <w:rsid w:val="00BA270A"/>
    <w:rPr>
      <w:i/>
      <w:iCs/>
    </w:rPr>
  </w:style>
  <w:style w:type="paragraph" w:styleId="Rozloendokumentu">
    <w:name w:val="Document Map"/>
    <w:aliases w:val="Rozvržení dokumentu"/>
    <w:basedOn w:val="Normln"/>
    <w:link w:val="RozloendokumentuChar"/>
    <w:uiPriority w:val="99"/>
    <w:semiHidden/>
    <w:unhideWhenUsed/>
    <w:rsid w:val="00072A15"/>
    <w:rPr>
      <w:rFonts w:ascii="Tahoma" w:hAnsi="Tahoma" w:cs="Tahoma"/>
      <w:sz w:val="16"/>
      <w:szCs w:val="16"/>
    </w:rPr>
  </w:style>
  <w:style w:type="character" w:customStyle="1" w:styleId="RozloendokumentuChar">
    <w:name w:val="Rozložení dokumentu Char"/>
    <w:aliases w:val="Rozvržení dokumentu Char"/>
    <w:link w:val="Rozloendokumentu"/>
    <w:uiPriority w:val="99"/>
    <w:semiHidden/>
    <w:rsid w:val="00072A15"/>
    <w:rPr>
      <w:rFonts w:ascii="Tahoma" w:eastAsia="Times New Roman" w:hAnsi="Tahoma" w:cs="Tahoma"/>
      <w:sz w:val="16"/>
      <w:szCs w:val="16"/>
    </w:rPr>
  </w:style>
  <w:style w:type="paragraph" w:customStyle="1" w:styleId="Default">
    <w:name w:val="Default"/>
    <w:rsid w:val="00FA1777"/>
    <w:pPr>
      <w:autoSpaceDE w:val="0"/>
      <w:autoSpaceDN w:val="0"/>
      <w:adjustRightInd w:val="0"/>
    </w:pPr>
    <w:rPr>
      <w:rFonts w:ascii="Arial" w:hAnsi="Arial" w:cs="Arial"/>
      <w:color w:val="000000"/>
      <w:sz w:val="24"/>
      <w:szCs w:val="24"/>
    </w:rPr>
  </w:style>
  <w:style w:type="character" w:styleId="Zmnka">
    <w:name w:val="Mention"/>
    <w:uiPriority w:val="99"/>
    <w:semiHidden/>
    <w:unhideWhenUsed/>
    <w:rsid w:val="003930D4"/>
    <w:rPr>
      <w:color w:val="2B579A"/>
      <w:shd w:val="clear" w:color="auto" w:fill="E6E6E6"/>
    </w:rPr>
  </w:style>
  <w:style w:type="character" w:styleId="Nevyeenzmnka">
    <w:name w:val="Unresolved Mention"/>
    <w:uiPriority w:val="99"/>
    <w:semiHidden/>
    <w:unhideWhenUsed/>
    <w:rsid w:val="006F327C"/>
    <w:rPr>
      <w:color w:val="808080"/>
      <w:shd w:val="clear" w:color="auto" w:fill="E6E6E6"/>
    </w:r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Odstavec Char,Reference List Char,Odr‡_ky Char"/>
    <w:link w:val="Odstavecseseznamem"/>
    <w:uiPriority w:val="34"/>
    <w:qFormat/>
    <w:rsid w:val="001C190C"/>
    <w:rPr>
      <w:rFonts w:ascii="Times New Roman" w:eastAsia="Times New Roman" w:hAnsi="Times New Roman"/>
    </w:rPr>
  </w:style>
  <w:style w:type="paragraph" w:customStyle="1" w:styleId="Style13">
    <w:name w:val="Style 13"/>
    <w:basedOn w:val="Normln"/>
    <w:rsid w:val="001C190C"/>
    <w:pPr>
      <w:widowControl w:val="0"/>
      <w:autoSpaceDE w:val="0"/>
      <w:autoSpaceDN w:val="0"/>
      <w:spacing w:after="240" w:line="276" w:lineRule="auto"/>
      <w:ind w:right="72"/>
      <w:jc w:val="both"/>
    </w:pPr>
    <w:rPr>
      <w:rFonts w:ascii="Courier New" w:hAnsi="Courier New" w:cs="Courier New"/>
      <w:sz w:val="22"/>
      <w:szCs w:val="16"/>
    </w:rPr>
  </w:style>
  <w:style w:type="paragraph" w:customStyle="1" w:styleId="Styl1">
    <w:name w:val="Styl1"/>
    <w:basedOn w:val="Normln"/>
    <w:rsid w:val="001C190C"/>
    <w:pPr>
      <w:numPr>
        <w:ilvl w:val="1"/>
        <w:numId w:val="13"/>
      </w:numPr>
      <w:tabs>
        <w:tab w:val="left" w:pos="702"/>
      </w:tabs>
      <w:spacing w:after="240" w:line="276" w:lineRule="auto"/>
      <w:jc w:val="both"/>
    </w:pPr>
    <w:rPr>
      <w:rFonts w:ascii="Palatino Linotype" w:hAnsi="Palatino Linotype" w:cs="Courier New"/>
      <w:i/>
      <w:sz w:val="22"/>
      <w:szCs w:val="16"/>
    </w:rPr>
  </w:style>
  <w:style w:type="character" w:customStyle="1" w:styleId="cf01">
    <w:name w:val="cf01"/>
    <w:rsid w:val="005F4FD0"/>
    <w:rPr>
      <w:rFonts w:ascii="Segoe UI" w:hAnsi="Segoe UI" w:cs="Segoe UI" w:hint="default"/>
      <w:sz w:val="18"/>
      <w:szCs w:val="18"/>
    </w:rPr>
  </w:style>
  <w:style w:type="paragraph" w:customStyle="1" w:styleId="MTLNormalhlavicka">
    <w:name w:val="MTL Normal hlavicka"/>
    <w:basedOn w:val="Normln"/>
    <w:link w:val="MTLNormalhlavickaChar"/>
    <w:qFormat/>
    <w:rsid w:val="00232A36"/>
    <w:pPr>
      <w:jc w:val="center"/>
    </w:pPr>
    <w:rPr>
      <w:rFonts w:ascii="Segoe UI" w:hAnsi="Segoe UI" w:cs="Courier New"/>
      <w:sz w:val="22"/>
      <w:szCs w:val="16"/>
    </w:rPr>
  </w:style>
  <w:style w:type="character" w:customStyle="1" w:styleId="MTLNormalhlavickaChar">
    <w:name w:val="MTL Normal hlavicka Char"/>
    <w:basedOn w:val="Standardnpsmoodstavce"/>
    <w:link w:val="MTLNormalhlavicka"/>
    <w:rsid w:val="00232A36"/>
    <w:rPr>
      <w:rFonts w:ascii="Segoe UI" w:eastAsia="Times New Roman" w:hAnsi="Segoe UI" w:cs="Courier New"/>
      <w:sz w:val="22"/>
      <w:szCs w:val="16"/>
    </w:rPr>
  </w:style>
  <w:style w:type="paragraph" w:styleId="Textpoznpodarou">
    <w:name w:val="footnote text"/>
    <w:basedOn w:val="Normln"/>
    <w:link w:val="TextpoznpodarouChar"/>
    <w:uiPriority w:val="99"/>
    <w:semiHidden/>
    <w:unhideWhenUsed/>
    <w:rsid w:val="00C160A7"/>
    <w:rPr>
      <w:sz w:val="20"/>
      <w:szCs w:val="20"/>
    </w:rPr>
  </w:style>
  <w:style w:type="character" w:customStyle="1" w:styleId="TextpoznpodarouChar">
    <w:name w:val="Text pozn. pod čarou Char"/>
    <w:basedOn w:val="Standardnpsmoodstavce"/>
    <w:link w:val="Textpoznpodarou"/>
    <w:uiPriority w:val="99"/>
    <w:semiHidden/>
    <w:rsid w:val="00C160A7"/>
    <w:rPr>
      <w:rFonts w:ascii="Times New Roman" w:eastAsia="Times New Roman" w:hAnsi="Times New Roman"/>
    </w:rPr>
  </w:style>
  <w:style w:type="character" w:styleId="Znakapoznpodarou">
    <w:name w:val="footnote reference"/>
    <w:basedOn w:val="Standardnpsmoodstavce"/>
    <w:uiPriority w:val="99"/>
    <w:semiHidden/>
    <w:unhideWhenUsed/>
    <w:rsid w:val="00C160A7"/>
    <w:rPr>
      <w:vertAlign w:val="superscript"/>
    </w:rPr>
  </w:style>
  <w:style w:type="paragraph" w:styleId="Normlnweb">
    <w:name w:val="Normal (Web)"/>
    <w:basedOn w:val="Normln"/>
    <w:uiPriority w:val="99"/>
    <w:semiHidden/>
    <w:unhideWhenUsed/>
    <w:rsid w:val="002E56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44258">
      <w:bodyDiv w:val="1"/>
      <w:marLeft w:val="0"/>
      <w:marRight w:val="0"/>
      <w:marTop w:val="0"/>
      <w:marBottom w:val="0"/>
      <w:divBdr>
        <w:top w:val="none" w:sz="0" w:space="0" w:color="auto"/>
        <w:left w:val="none" w:sz="0" w:space="0" w:color="auto"/>
        <w:bottom w:val="none" w:sz="0" w:space="0" w:color="auto"/>
        <w:right w:val="none" w:sz="0" w:space="0" w:color="auto"/>
      </w:divBdr>
    </w:div>
    <w:div w:id="37781225">
      <w:bodyDiv w:val="1"/>
      <w:marLeft w:val="0"/>
      <w:marRight w:val="0"/>
      <w:marTop w:val="0"/>
      <w:marBottom w:val="0"/>
      <w:divBdr>
        <w:top w:val="none" w:sz="0" w:space="0" w:color="auto"/>
        <w:left w:val="none" w:sz="0" w:space="0" w:color="auto"/>
        <w:bottom w:val="none" w:sz="0" w:space="0" w:color="auto"/>
        <w:right w:val="none" w:sz="0" w:space="0" w:color="auto"/>
      </w:divBdr>
    </w:div>
    <w:div w:id="48960194">
      <w:bodyDiv w:val="1"/>
      <w:marLeft w:val="0"/>
      <w:marRight w:val="0"/>
      <w:marTop w:val="0"/>
      <w:marBottom w:val="0"/>
      <w:divBdr>
        <w:top w:val="none" w:sz="0" w:space="0" w:color="auto"/>
        <w:left w:val="none" w:sz="0" w:space="0" w:color="auto"/>
        <w:bottom w:val="none" w:sz="0" w:space="0" w:color="auto"/>
        <w:right w:val="none" w:sz="0" w:space="0" w:color="auto"/>
      </w:divBdr>
    </w:div>
    <w:div w:id="62725198">
      <w:bodyDiv w:val="1"/>
      <w:marLeft w:val="0"/>
      <w:marRight w:val="0"/>
      <w:marTop w:val="0"/>
      <w:marBottom w:val="0"/>
      <w:divBdr>
        <w:top w:val="none" w:sz="0" w:space="0" w:color="auto"/>
        <w:left w:val="none" w:sz="0" w:space="0" w:color="auto"/>
        <w:bottom w:val="none" w:sz="0" w:space="0" w:color="auto"/>
        <w:right w:val="none" w:sz="0" w:space="0" w:color="auto"/>
      </w:divBdr>
    </w:div>
    <w:div w:id="79907257">
      <w:bodyDiv w:val="1"/>
      <w:marLeft w:val="0"/>
      <w:marRight w:val="0"/>
      <w:marTop w:val="0"/>
      <w:marBottom w:val="0"/>
      <w:divBdr>
        <w:top w:val="none" w:sz="0" w:space="0" w:color="auto"/>
        <w:left w:val="none" w:sz="0" w:space="0" w:color="auto"/>
        <w:bottom w:val="none" w:sz="0" w:space="0" w:color="auto"/>
        <w:right w:val="none" w:sz="0" w:space="0" w:color="auto"/>
      </w:divBdr>
    </w:div>
    <w:div w:id="88739241">
      <w:bodyDiv w:val="1"/>
      <w:marLeft w:val="0"/>
      <w:marRight w:val="0"/>
      <w:marTop w:val="0"/>
      <w:marBottom w:val="0"/>
      <w:divBdr>
        <w:top w:val="none" w:sz="0" w:space="0" w:color="auto"/>
        <w:left w:val="none" w:sz="0" w:space="0" w:color="auto"/>
        <w:bottom w:val="none" w:sz="0" w:space="0" w:color="auto"/>
        <w:right w:val="none" w:sz="0" w:space="0" w:color="auto"/>
      </w:divBdr>
    </w:div>
    <w:div w:id="111748785">
      <w:bodyDiv w:val="1"/>
      <w:marLeft w:val="0"/>
      <w:marRight w:val="0"/>
      <w:marTop w:val="0"/>
      <w:marBottom w:val="0"/>
      <w:divBdr>
        <w:top w:val="none" w:sz="0" w:space="0" w:color="auto"/>
        <w:left w:val="none" w:sz="0" w:space="0" w:color="auto"/>
        <w:bottom w:val="none" w:sz="0" w:space="0" w:color="auto"/>
        <w:right w:val="none" w:sz="0" w:space="0" w:color="auto"/>
      </w:divBdr>
    </w:div>
    <w:div w:id="137696919">
      <w:bodyDiv w:val="1"/>
      <w:marLeft w:val="0"/>
      <w:marRight w:val="0"/>
      <w:marTop w:val="0"/>
      <w:marBottom w:val="0"/>
      <w:divBdr>
        <w:top w:val="none" w:sz="0" w:space="0" w:color="auto"/>
        <w:left w:val="none" w:sz="0" w:space="0" w:color="auto"/>
        <w:bottom w:val="none" w:sz="0" w:space="0" w:color="auto"/>
        <w:right w:val="none" w:sz="0" w:space="0" w:color="auto"/>
      </w:divBdr>
    </w:div>
    <w:div w:id="202375419">
      <w:bodyDiv w:val="1"/>
      <w:marLeft w:val="0"/>
      <w:marRight w:val="0"/>
      <w:marTop w:val="0"/>
      <w:marBottom w:val="0"/>
      <w:divBdr>
        <w:top w:val="none" w:sz="0" w:space="0" w:color="auto"/>
        <w:left w:val="none" w:sz="0" w:space="0" w:color="auto"/>
        <w:bottom w:val="none" w:sz="0" w:space="0" w:color="auto"/>
        <w:right w:val="none" w:sz="0" w:space="0" w:color="auto"/>
      </w:divBdr>
    </w:div>
    <w:div w:id="273176857">
      <w:bodyDiv w:val="1"/>
      <w:marLeft w:val="0"/>
      <w:marRight w:val="0"/>
      <w:marTop w:val="0"/>
      <w:marBottom w:val="0"/>
      <w:divBdr>
        <w:top w:val="none" w:sz="0" w:space="0" w:color="auto"/>
        <w:left w:val="none" w:sz="0" w:space="0" w:color="auto"/>
        <w:bottom w:val="none" w:sz="0" w:space="0" w:color="auto"/>
        <w:right w:val="none" w:sz="0" w:space="0" w:color="auto"/>
      </w:divBdr>
      <w:divsChild>
        <w:div w:id="370228452">
          <w:marLeft w:val="0"/>
          <w:marRight w:val="0"/>
          <w:marTop w:val="75"/>
          <w:marBottom w:val="75"/>
          <w:divBdr>
            <w:top w:val="none" w:sz="0" w:space="0" w:color="auto"/>
            <w:left w:val="none" w:sz="0" w:space="0" w:color="auto"/>
            <w:bottom w:val="none" w:sz="0" w:space="0" w:color="auto"/>
            <w:right w:val="none" w:sz="0" w:space="0" w:color="auto"/>
          </w:divBdr>
        </w:div>
        <w:div w:id="574166215">
          <w:marLeft w:val="0"/>
          <w:marRight w:val="0"/>
          <w:marTop w:val="75"/>
          <w:marBottom w:val="75"/>
          <w:divBdr>
            <w:top w:val="none" w:sz="0" w:space="0" w:color="auto"/>
            <w:left w:val="none" w:sz="0" w:space="0" w:color="auto"/>
            <w:bottom w:val="none" w:sz="0" w:space="0" w:color="auto"/>
            <w:right w:val="none" w:sz="0" w:space="0" w:color="auto"/>
          </w:divBdr>
        </w:div>
        <w:div w:id="491794876">
          <w:marLeft w:val="0"/>
          <w:marRight w:val="0"/>
          <w:marTop w:val="75"/>
          <w:marBottom w:val="75"/>
          <w:divBdr>
            <w:top w:val="none" w:sz="0" w:space="0" w:color="auto"/>
            <w:left w:val="none" w:sz="0" w:space="0" w:color="auto"/>
            <w:bottom w:val="none" w:sz="0" w:space="0" w:color="auto"/>
            <w:right w:val="none" w:sz="0" w:space="0" w:color="auto"/>
          </w:divBdr>
        </w:div>
      </w:divsChild>
    </w:div>
    <w:div w:id="292029596">
      <w:bodyDiv w:val="1"/>
      <w:marLeft w:val="0"/>
      <w:marRight w:val="0"/>
      <w:marTop w:val="0"/>
      <w:marBottom w:val="0"/>
      <w:divBdr>
        <w:top w:val="none" w:sz="0" w:space="0" w:color="auto"/>
        <w:left w:val="none" w:sz="0" w:space="0" w:color="auto"/>
        <w:bottom w:val="none" w:sz="0" w:space="0" w:color="auto"/>
        <w:right w:val="none" w:sz="0" w:space="0" w:color="auto"/>
      </w:divBdr>
    </w:div>
    <w:div w:id="311908125">
      <w:bodyDiv w:val="1"/>
      <w:marLeft w:val="0"/>
      <w:marRight w:val="0"/>
      <w:marTop w:val="0"/>
      <w:marBottom w:val="0"/>
      <w:divBdr>
        <w:top w:val="none" w:sz="0" w:space="0" w:color="auto"/>
        <w:left w:val="none" w:sz="0" w:space="0" w:color="auto"/>
        <w:bottom w:val="none" w:sz="0" w:space="0" w:color="auto"/>
        <w:right w:val="none" w:sz="0" w:space="0" w:color="auto"/>
      </w:divBdr>
    </w:div>
    <w:div w:id="399254769">
      <w:bodyDiv w:val="1"/>
      <w:marLeft w:val="0"/>
      <w:marRight w:val="0"/>
      <w:marTop w:val="0"/>
      <w:marBottom w:val="0"/>
      <w:divBdr>
        <w:top w:val="none" w:sz="0" w:space="0" w:color="auto"/>
        <w:left w:val="none" w:sz="0" w:space="0" w:color="auto"/>
        <w:bottom w:val="none" w:sz="0" w:space="0" w:color="auto"/>
        <w:right w:val="none" w:sz="0" w:space="0" w:color="auto"/>
      </w:divBdr>
    </w:div>
    <w:div w:id="419571548">
      <w:bodyDiv w:val="1"/>
      <w:marLeft w:val="0"/>
      <w:marRight w:val="0"/>
      <w:marTop w:val="0"/>
      <w:marBottom w:val="0"/>
      <w:divBdr>
        <w:top w:val="none" w:sz="0" w:space="0" w:color="auto"/>
        <w:left w:val="none" w:sz="0" w:space="0" w:color="auto"/>
        <w:bottom w:val="none" w:sz="0" w:space="0" w:color="auto"/>
        <w:right w:val="none" w:sz="0" w:space="0" w:color="auto"/>
      </w:divBdr>
    </w:div>
    <w:div w:id="426124984">
      <w:bodyDiv w:val="1"/>
      <w:marLeft w:val="0"/>
      <w:marRight w:val="0"/>
      <w:marTop w:val="0"/>
      <w:marBottom w:val="0"/>
      <w:divBdr>
        <w:top w:val="none" w:sz="0" w:space="0" w:color="auto"/>
        <w:left w:val="none" w:sz="0" w:space="0" w:color="auto"/>
        <w:bottom w:val="none" w:sz="0" w:space="0" w:color="auto"/>
        <w:right w:val="none" w:sz="0" w:space="0" w:color="auto"/>
      </w:divBdr>
    </w:div>
    <w:div w:id="552035956">
      <w:bodyDiv w:val="1"/>
      <w:marLeft w:val="0"/>
      <w:marRight w:val="0"/>
      <w:marTop w:val="0"/>
      <w:marBottom w:val="0"/>
      <w:divBdr>
        <w:top w:val="none" w:sz="0" w:space="0" w:color="auto"/>
        <w:left w:val="none" w:sz="0" w:space="0" w:color="auto"/>
        <w:bottom w:val="none" w:sz="0" w:space="0" w:color="auto"/>
        <w:right w:val="none" w:sz="0" w:space="0" w:color="auto"/>
      </w:divBdr>
    </w:div>
    <w:div w:id="627397345">
      <w:bodyDiv w:val="1"/>
      <w:marLeft w:val="0"/>
      <w:marRight w:val="0"/>
      <w:marTop w:val="0"/>
      <w:marBottom w:val="0"/>
      <w:divBdr>
        <w:top w:val="none" w:sz="0" w:space="0" w:color="auto"/>
        <w:left w:val="none" w:sz="0" w:space="0" w:color="auto"/>
        <w:bottom w:val="none" w:sz="0" w:space="0" w:color="auto"/>
        <w:right w:val="none" w:sz="0" w:space="0" w:color="auto"/>
      </w:divBdr>
    </w:div>
    <w:div w:id="628710342">
      <w:bodyDiv w:val="1"/>
      <w:marLeft w:val="0"/>
      <w:marRight w:val="0"/>
      <w:marTop w:val="0"/>
      <w:marBottom w:val="0"/>
      <w:divBdr>
        <w:top w:val="none" w:sz="0" w:space="0" w:color="auto"/>
        <w:left w:val="none" w:sz="0" w:space="0" w:color="auto"/>
        <w:bottom w:val="none" w:sz="0" w:space="0" w:color="auto"/>
        <w:right w:val="none" w:sz="0" w:space="0" w:color="auto"/>
      </w:divBdr>
    </w:div>
    <w:div w:id="699671864">
      <w:bodyDiv w:val="1"/>
      <w:marLeft w:val="0"/>
      <w:marRight w:val="0"/>
      <w:marTop w:val="0"/>
      <w:marBottom w:val="0"/>
      <w:divBdr>
        <w:top w:val="none" w:sz="0" w:space="0" w:color="auto"/>
        <w:left w:val="none" w:sz="0" w:space="0" w:color="auto"/>
        <w:bottom w:val="none" w:sz="0" w:space="0" w:color="auto"/>
        <w:right w:val="none" w:sz="0" w:space="0" w:color="auto"/>
      </w:divBdr>
    </w:div>
    <w:div w:id="712967705">
      <w:bodyDiv w:val="1"/>
      <w:marLeft w:val="0"/>
      <w:marRight w:val="0"/>
      <w:marTop w:val="0"/>
      <w:marBottom w:val="0"/>
      <w:divBdr>
        <w:top w:val="none" w:sz="0" w:space="0" w:color="auto"/>
        <w:left w:val="none" w:sz="0" w:space="0" w:color="auto"/>
        <w:bottom w:val="none" w:sz="0" w:space="0" w:color="auto"/>
        <w:right w:val="none" w:sz="0" w:space="0" w:color="auto"/>
      </w:divBdr>
    </w:div>
    <w:div w:id="829060092">
      <w:bodyDiv w:val="1"/>
      <w:marLeft w:val="0"/>
      <w:marRight w:val="0"/>
      <w:marTop w:val="0"/>
      <w:marBottom w:val="0"/>
      <w:divBdr>
        <w:top w:val="none" w:sz="0" w:space="0" w:color="auto"/>
        <w:left w:val="none" w:sz="0" w:space="0" w:color="auto"/>
        <w:bottom w:val="none" w:sz="0" w:space="0" w:color="auto"/>
        <w:right w:val="none" w:sz="0" w:space="0" w:color="auto"/>
      </w:divBdr>
      <w:divsChild>
        <w:div w:id="1002701011">
          <w:marLeft w:val="0"/>
          <w:marRight w:val="0"/>
          <w:marTop w:val="0"/>
          <w:marBottom w:val="0"/>
          <w:divBdr>
            <w:top w:val="none" w:sz="0" w:space="0" w:color="auto"/>
            <w:left w:val="none" w:sz="0" w:space="0" w:color="auto"/>
            <w:bottom w:val="none" w:sz="0" w:space="0" w:color="auto"/>
            <w:right w:val="none" w:sz="0" w:space="0" w:color="auto"/>
          </w:divBdr>
        </w:div>
      </w:divsChild>
    </w:div>
    <w:div w:id="840968267">
      <w:bodyDiv w:val="1"/>
      <w:marLeft w:val="0"/>
      <w:marRight w:val="0"/>
      <w:marTop w:val="0"/>
      <w:marBottom w:val="0"/>
      <w:divBdr>
        <w:top w:val="none" w:sz="0" w:space="0" w:color="auto"/>
        <w:left w:val="none" w:sz="0" w:space="0" w:color="auto"/>
        <w:bottom w:val="none" w:sz="0" w:space="0" w:color="auto"/>
        <w:right w:val="none" w:sz="0" w:space="0" w:color="auto"/>
      </w:divBdr>
    </w:div>
    <w:div w:id="939801349">
      <w:bodyDiv w:val="1"/>
      <w:marLeft w:val="0"/>
      <w:marRight w:val="0"/>
      <w:marTop w:val="0"/>
      <w:marBottom w:val="0"/>
      <w:divBdr>
        <w:top w:val="none" w:sz="0" w:space="0" w:color="auto"/>
        <w:left w:val="none" w:sz="0" w:space="0" w:color="auto"/>
        <w:bottom w:val="none" w:sz="0" w:space="0" w:color="auto"/>
        <w:right w:val="none" w:sz="0" w:space="0" w:color="auto"/>
      </w:divBdr>
    </w:div>
    <w:div w:id="953832201">
      <w:bodyDiv w:val="1"/>
      <w:marLeft w:val="0"/>
      <w:marRight w:val="0"/>
      <w:marTop w:val="0"/>
      <w:marBottom w:val="0"/>
      <w:divBdr>
        <w:top w:val="none" w:sz="0" w:space="0" w:color="auto"/>
        <w:left w:val="none" w:sz="0" w:space="0" w:color="auto"/>
        <w:bottom w:val="none" w:sz="0" w:space="0" w:color="auto"/>
        <w:right w:val="none" w:sz="0" w:space="0" w:color="auto"/>
      </w:divBdr>
    </w:div>
    <w:div w:id="1066682269">
      <w:bodyDiv w:val="1"/>
      <w:marLeft w:val="0"/>
      <w:marRight w:val="0"/>
      <w:marTop w:val="0"/>
      <w:marBottom w:val="0"/>
      <w:divBdr>
        <w:top w:val="none" w:sz="0" w:space="0" w:color="auto"/>
        <w:left w:val="none" w:sz="0" w:space="0" w:color="auto"/>
        <w:bottom w:val="none" w:sz="0" w:space="0" w:color="auto"/>
        <w:right w:val="none" w:sz="0" w:space="0" w:color="auto"/>
      </w:divBdr>
    </w:div>
    <w:div w:id="1075666514">
      <w:bodyDiv w:val="1"/>
      <w:marLeft w:val="0"/>
      <w:marRight w:val="0"/>
      <w:marTop w:val="0"/>
      <w:marBottom w:val="0"/>
      <w:divBdr>
        <w:top w:val="none" w:sz="0" w:space="0" w:color="auto"/>
        <w:left w:val="none" w:sz="0" w:space="0" w:color="auto"/>
        <w:bottom w:val="none" w:sz="0" w:space="0" w:color="auto"/>
        <w:right w:val="none" w:sz="0" w:space="0" w:color="auto"/>
      </w:divBdr>
    </w:div>
    <w:div w:id="1154491518">
      <w:bodyDiv w:val="1"/>
      <w:marLeft w:val="0"/>
      <w:marRight w:val="0"/>
      <w:marTop w:val="0"/>
      <w:marBottom w:val="0"/>
      <w:divBdr>
        <w:top w:val="none" w:sz="0" w:space="0" w:color="auto"/>
        <w:left w:val="none" w:sz="0" w:space="0" w:color="auto"/>
        <w:bottom w:val="none" w:sz="0" w:space="0" w:color="auto"/>
        <w:right w:val="none" w:sz="0" w:space="0" w:color="auto"/>
      </w:divBdr>
    </w:div>
    <w:div w:id="1178423682">
      <w:bodyDiv w:val="1"/>
      <w:marLeft w:val="0"/>
      <w:marRight w:val="0"/>
      <w:marTop w:val="0"/>
      <w:marBottom w:val="0"/>
      <w:divBdr>
        <w:top w:val="none" w:sz="0" w:space="0" w:color="auto"/>
        <w:left w:val="none" w:sz="0" w:space="0" w:color="auto"/>
        <w:bottom w:val="none" w:sz="0" w:space="0" w:color="auto"/>
        <w:right w:val="none" w:sz="0" w:space="0" w:color="auto"/>
      </w:divBdr>
    </w:div>
    <w:div w:id="1253052748">
      <w:bodyDiv w:val="1"/>
      <w:marLeft w:val="0"/>
      <w:marRight w:val="0"/>
      <w:marTop w:val="0"/>
      <w:marBottom w:val="0"/>
      <w:divBdr>
        <w:top w:val="none" w:sz="0" w:space="0" w:color="auto"/>
        <w:left w:val="none" w:sz="0" w:space="0" w:color="auto"/>
        <w:bottom w:val="none" w:sz="0" w:space="0" w:color="auto"/>
        <w:right w:val="none" w:sz="0" w:space="0" w:color="auto"/>
      </w:divBdr>
    </w:div>
    <w:div w:id="1258518332">
      <w:bodyDiv w:val="1"/>
      <w:marLeft w:val="0"/>
      <w:marRight w:val="0"/>
      <w:marTop w:val="0"/>
      <w:marBottom w:val="0"/>
      <w:divBdr>
        <w:top w:val="none" w:sz="0" w:space="0" w:color="auto"/>
        <w:left w:val="none" w:sz="0" w:space="0" w:color="auto"/>
        <w:bottom w:val="none" w:sz="0" w:space="0" w:color="auto"/>
        <w:right w:val="none" w:sz="0" w:space="0" w:color="auto"/>
      </w:divBdr>
      <w:divsChild>
        <w:div w:id="800882244">
          <w:marLeft w:val="0"/>
          <w:marRight w:val="0"/>
          <w:marTop w:val="0"/>
          <w:marBottom w:val="0"/>
          <w:divBdr>
            <w:top w:val="none" w:sz="0" w:space="0" w:color="auto"/>
            <w:left w:val="none" w:sz="0" w:space="0" w:color="auto"/>
            <w:bottom w:val="none" w:sz="0" w:space="0" w:color="auto"/>
            <w:right w:val="none" w:sz="0" w:space="0" w:color="auto"/>
          </w:divBdr>
        </w:div>
      </w:divsChild>
    </w:div>
    <w:div w:id="1303849629">
      <w:bodyDiv w:val="1"/>
      <w:marLeft w:val="0"/>
      <w:marRight w:val="0"/>
      <w:marTop w:val="0"/>
      <w:marBottom w:val="0"/>
      <w:divBdr>
        <w:top w:val="none" w:sz="0" w:space="0" w:color="auto"/>
        <w:left w:val="none" w:sz="0" w:space="0" w:color="auto"/>
        <w:bottom w:val="none" w:sz="0" w:space="0" w:color="auto"/>
        <w:right w:val="none" w:sz="0" w:space="0" w:color="auto"/>
      </w:divBdr>
    </w:div>
    <w:div w:id="1307588688">
      <w:bodyDiv w:val="1"/>
      <w:marLeft w:val="0"/>
      <w:marRight w:val="0"/>
      <w:marTop w:val="0"/>
      <w:marBottom w:val="0"/>
      <w:divBdr>
        <w:top w:val="none" w:sz="0" w:space="0" w:color="auto"/>
        <w:left w:val="none" w:sz="0" w:space="0" w:color="auto"/>
        <w:bottom w:val="none" w:sz="0" w:space="0" w:color="auto"/>
        <w:right w:val="none" w:sz="0" w:space="0" w:color="auto"/>
      </w:divBdr>
    </w:div>
    <w:div w:id="1341928660">
      <w:bodyDiv w:val="1"/>
      <w:marLeft w:val="0"/>
      <w:marRight w:val="0"/>
      <w:marTop w:val="0"/>
      <w:marBottom w:val="0"/>
      <w:divBdr>
        <w:top w:val="none" w:sz="0" w:space="0" w:color="auto"/>
        <w:left w:val="none" w:sz="0" w:space="0" w:color="auto"/>
        <w:bottom w:val="none" w:sz="0" w:space="0" w:color="auto"/>
        <w:right w:val="none" w:sz="0" w:space="0" w:color="auto"/>
      </w:divBdr>
    </w:div>
    <w:div w:id="1371952365">
      <w:bodyDiv w:val="1"/>
      <w:marLeft w:val="0"/>
      <w:marRight w:val="0"/>
      <w:marTop w:val="0"/>
      <w:marBottom w:val="0"/>
      <w:divBdr>
        <w:top w:val="none" w:sz="0" w:space="0" w:color="auto"/>
        <w:left w:val="none" w:sz="0" w:space="0" w:color="auto"/>
        <w:bottom w:val="none" w:sz="0" w:space="0" w:color="auto"/>
        <w:right w:val="none" w:sz="0" w:space="0" w:color="auto"/>
      </w:divBdr>
    </w:div>
    <w:div w:id="1380007795">
      <w:bodyDiv w:val="1"/>
      <w:marLeft w:val="0"/>
      <w:marRight w:val="0"/>
      <w:marTop w:val="0"/>
      <w:marBottom w:val="0"/>
      <w:divBdr>
        <w:top w:val="none" w:sz="0" w:space="0" w:color="auto"/>
        <w:left w:val="none" w:sz="0" w:space="0" w:color="auto"/>
        <w:bottom w:val="none" w:sz="0" w:space="0" w:color="auto"/>
        <w:right w:val="none" w:sz="0" w:space="0" w:color="auto"/>
      </w:divBdr>
    </w:div>
    <w:div w:id="1391921367">
      <w:bodyDiv w:val="1"/>
      <w:marLeft w:val="0"/>
      <w:marRight w:val="0"/>
      <w:marTop w:val="0"/>
      <w:marBottom w:val="0"/>
      <w:divBdr>
        <w:top w:val="none" w:sz="0" w:space="0" w:color="auto"/>
        <w:left w:val="none" w:sz="0" w:space="0" w:color="auto"/>
        <w:bottom w:val="none" w:sz="0" w:space="0" w:color="auto"/>
        <w:right w:val="none" w:sz="0" w:space="0" w:color="auto"/>
      </w:divBdr>
      <w:divsChild>
        <w:div w:id="913315163">
          <w:marLeft w:val="0"/>
          <w:marRight w:val="0"/>
          <w:marTop w:val="0"/>
          <w:marBottom w:val="0"/>
          <w:divBdr>
            <w:top w:val="none" w:sz="0" w:space="0" w:color="auto"/>
            <w:left w:val="none" w:sz="0" w:space="0" w:color="auto"/>
            <w:bottom w:val="none" w:sz="0" w:space="0" w:color="auto"/>
            <w:right w:val="none" w:sz="0" w:space="0" w:color="auto"/>
          </w:divBdr>
        </w:div>
      </w:divsChild>
    </w:div>
    <w:div w:id="1433360818">
      <w:bodyDiv w:val="1"/>
      <w:marLeft w:val="0"/>
      <w:marRight w:val="0"/>
      <w:marTop w:val="0"/>
      <w:marBottom w:val="0"/>
      <w:divBdr>
        <w:top w:val="none" w:sz="0" w:space="0" w:color="auto"/>
        <w:left w:val="none" w:sz="0" w:space="0" w:color="auto"/>
        <w:bottom w:val="none" w:sz="0" w:space="0" w:color="auto"/>
        <w:right w:val="none" w:sz="0" w:space="0" w:color="auto"/>
      </w:divBdr>
    </w:div>
    <w:div w:id="1500539670">
      <w:bodyDiv w:val="1"/>
      <w:marLeft w:val="0"/>
      <w:marRight w:val="0"/>
      <w:marTop w:val="0"/>
      <w:marBottom w:val="0"/>
      <w:divBdr>
        <w:top w:val="none" w:sz="0" w:space="0" w:color="auto"/>
        <w:left w:val="none" w:sz="0" w:space="0" w:color="auto"/>
        <w:bottom w:val="none" w:sz="0" w:space="0" w:color="auto"/>
        <w:right w:val="none" w:sz="0" w:space="0" w:color="auto"/>
      </w:divBdr>
    </w:div>
    <w:div w:id="1503005716">
      <w:bodyDiv w:val="1"/>
      <w:marLeft w:val="0"/>
      <w:marRight w:val="0"/>
      <w:marTop w:val="0"/>
      <w:marBottom w:val="0"/>
      <w:divBdr>
        <w:top w:val="none" w:sz="0" w:space="0" w:color="auto"/>
        <w:left w:val="none" w:sz="0" w:space="0" w:color="auto"/>
        <w:bottom w:val="none" w:sz="0" w:space="0" w:color="auto"/>
        <w:right w:val="none" w:sz="0" w:space="0" w:color="auto"/>
      </w:divBdr>
    </w:div>
    <w:div w:id="1556813355">
      <w:bodyDiv w:val="1"/>
      <w:marLeft w:val="0"/>
      <w:marRight w:val="0"/>
      <w:marTop w:val="0"/>
      <w:marBottom w:val="0"/>
      <w:divBdr>
        <w:top w:val="none" w:sz="0" w:space="0" w:color="auto"/>
        <w:left w:val="none" w:sz="0" w:space="0" w:color="auto"/>
        <w:bottom w:val="none" w:sz="0" w:space="0" w:color="auto"/>
        <w:right w:val="none" w:sz="0" w:space="0" w:color="auto"/>
      </w:divBdr>
    </w:div>
    <w:div w:id="1590115578">
      <w:bodyDiv w:val="1"/>
      <w:marLeft w:val="0"/>
      <w:marRight w:val="0"/>
      <w:marTop w:val="0"/>
      <w:marBottom w:val="0"/>
      <w:divBdr>
        <w:top w:val="none" w:sz="0" w:space="0" w:color="auto"/>
        <w:left w:val="none" w:sz="0" w:space="0" w:color="auto"/>
        <w:bottom w:val="none" w:sz="0" w:space="0" w:color="auto"/>
        <w:right w:val="none" w:sz="0" w:space="0" w:color="auto"/>
      </w:divBdr>
    </w:div>
    <w:div w:id="1615206920">
      <w:bodyDiv w:val="1"/>
      <w:marLeft w:val="0"/>
      <w:marRight w:val="0"/>
      <w:marTop w:val="0"/>
      <w:marBottom w:val="0"/>
      <w:divBdr>
        <w:top w:val="none" w:sz="0" w:space="0" w:color="auto"/>
        <w:left w:val="none" w:sz="0" w:space="0" w:color="auto"/>
        <w:bottom w:val="none" w:sz="0" w:space="0" w:color="auto"/>
        <w:right w:val="none" w:sz="0" w:space="0" w:color="auto"/>
      </w:divBdr>
    </w:div>
    <w:div w:id="1676028230">
      <w:bodyDiv w:val="1"/>
      <w:marLeft w:val="0"/>
      <w:marRight w:val="0"/>
      <w:marTop w:val="0"/>
      <w:marBottom w:val="0"/>
      <w:divBdr>
        <w:top w:val="none" w:sz="0" w:space="0" w:color="auto"/>
        <w:left w:val="none" w:sz="0" w:space="0" w:color="auto"/>
        <w:bottom w:val="none" w:sz="0" w:space="0" w:color="auto"/>
        <w:right w:val="none" w:sz="0" w:space="0" w:color="auto"/>
      </w:divBdr>
    </w:div>
    <w:div w:id="1696541763">
      <w:bodyDiv w:val="1"/>
      <w:marLeft w:val="0"/>
      <w:marRight w:val="0"/>
      <w:marTop w:val="0"/>
      <w:marBottom w:val="0"/>
      <w:divBdr>
        <w:top w:val="none" w:sz="0" w:space="0" w:color="auto"/>
        <w:left w:val="none" w:sz="0" w:space="0" w:color="auto"/>
        <w:bottom w:val="none" w:sz="0" w:space="0" w:color="auto"/>
        <w:right w:val="none" w:sz="0" w:space="0" w:color="auto"/>
      </w:divBdr>
      <w:divsChild>
        <w:div w:id="1106578261">
          <w:marLeft w:val="0"/>
          <w:marRight w:val="0"/>
          <w:marTop w:val="0"/>
          <w:marBottom w:val="0"/>
          <w:divBdr>
            <w:top w:val="none" w:sz="0" w:space="0" w:color="auto"/>
            <w:left w:val="none" w:sz="0" w:space="0" w:color="auto"/>
            <w:bottom w:val="none" w:sz="0" w:space="0" w:color="auto"/>
            <w:right w:val="none" w:sz="0" w:space="0" w:color="auto"/>
          </w:divBdr>
        </w:div>
      </w:divsChild>
    </w:div>
    <w:div w:id="1707751231">
      <w:bodyDiv w:val="1"/>
      <w:marLeft w:val="0"/>
      <w:marRight w:val="0"/>
      <w:marTop w:val="0"/>
      <w:marBottom w:val="0"/>
      <w:divBdr>
        <w:top w:val="none" w:sz="0" w:space="0" w:color="auto"/>
        <w:left w:val="none" w:sz="0" w:space="0" w:color="auto"/>
        <w:bottom w:val="none" w:sz="0" w:space="0" w:color="auto"/>
        <w:right w:val="none" w:sz="0" w:space="0" w:color="auto"/>
      </w:divBdr>
    </w:div>
    <w:div w:id="1808666234">
      <w:bodyDiv w:val="1"/>
      <w:marLeft w:val="0"/>
      <w:marRight w:val="0"/>
      <w:marTop w:val="0"/>
      <w:marBottom w:val="0"/>
      <w:divBdr>
        <w:top w:val="none" w:sz="0" w:space="0" w:color="auto"/>
        <w:left w:val="none" w:sz="0" w:space="0" w:color="auto"/>
        <w:bottom w:val="none" w:sz="0" w:space="0" w:color="auto"/>
        <w:right w:val="none" w:sz="0" w:space="0" w:color="auto"/>
      </w:divBdr>
    </w:div>
    <w:div w:id="1930919562">
      <w:bodyDiv w:val="1"/>
      <w:marLeft w:val="0"/>
      <w:marRight w:val="0"/>
      <w:marTop w:val="0"/>
      <w:marBottom w:val="0"/>
      <w:divBdr>
        <w:top w:val="none" w:sz="0" w:space="0" w:color="auto"/>
        <w:left w:val="none" w:sz="0" w:space="0" w:color="auto"/>
        <w:bottom w:val="none" w:sz="0" w:space="0" w:color="auto"/>
        <w:right w:val="none" w:sz="0" w:space="0" w:color="auto"/>
      </w:divBdr>
    </w:div>
    <w:div w:id="1934389336">
      <w:bodyDiv w:val="1"/>
      <w:marLeft w:val="0"/>
      <w:marRight w:val="0"/>
      <w:marTop w:val="0"/>
      <w:marBottom w:val="0"/>
      <w:divBdr>
        <w:top w:val="none" w:sz="0" w:space="0" w:color="auto"/>
        <w:left w:val="none" w:sz="0" w:space="0" w:color="auto"/>
        <w:bottom w:val="none" w:sz="0" w:space="0" w:color="auto"/>
        <w:right w:val="none" w:sz="0" w:space="0" w:color="auto"/>
      </w:divBdr>
    </w:div>
    <w:div w:id="2033258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6BE69-4D92-4A6F-B545-94B31CC6D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39</Pages>
  <Words>14444</Words>
  <Characters>85222</Characters>
  <Application>Microsoft Office Word</Application>
  <DocSecurity>0</DocSecurity>
  <Lines>710</Lines>
  <Paragraphs>198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 Legal</dc:creator>
  <cp:keywords/>
  <cp:lastModifiedBy>Stanislav Mozgva</cp:lastModifiedBy>
  <cp:revision>5</cp:revision>
  <cp:lastPrinted>2025-01-22T13:58:00Z</cp:lastPrinted>
  <dcterms:created xsi:type="dcterms:W3CDTF">2025-05-20T14:18:00Z</dcterms:created>
  <dcterms:modified xsi:type="dcterms:W3CDTF">2026-01-22T08:52:00Z</dcterms:modified>
</cp:coreProperties>
</file>